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DCE" w:rsidRDefault="00351969" w:rsidP="00351969">
      <w:pPr>
        <w:pStyle w:val="Heading1"/>
      </w:pPr>
      <w:bookmarkStart w:id="0" w:name="_Toc73518245"/>
      <w:r>
        <w:t xml:space="preserve">Option </w:t>
      </w:r>
      <w:r w:rsidR="006E5ACB">
        <w:t>1</w:t>
      </w:r>
      <w:r>
        <w:t>: Turbine vibration diagnostic system</w:t>
      </w:r>
      <w:bookmarkEnd w:id="0"/>
    </w:p>
    <w:p w:rsidR="001B6DCE" w:rsidRPr="00380480" w:rsidRDefault="001B6DCE" w:rsidP="001B6DCE">
      <w:pPr>
        <w:rPr>
          <w:rFonts w:cs="Arial"/>
        </w:rPr>
      </w:pPr>
    </w:p>
    <w:p w:rsidR="001B6DCE" w:rsidRPr="00380480" w:rsidRDefault="001B6DCE" w:rsidP="001B6DCE">
      <w:pPr>
        <w:rPr>
          <w:rFonts w:cs="Arial"/>
        </w:rPr>
        <w:sectPr w:rsidR="001B6DCE" w:rsidRPr="00380480" w:rsidSect="00BA16C2">
          <w:headerReference w:type="default" r:id="rId8"/>
          <w:footerReference w:type="default" r:id="rId9"/>
          <w:endnotePr>
            <w:numFmt w:val="decimal"/>
          </w:endnotePr>
          <w:pgSz w:w="11906" w:h="16838" w:code="9"/>
          <w:pgMar w:top="1418" w:right="1134" w:bottom="1418" w:left="1134" w:header="720" w:footer="720" w:gutter="0"/>
          <w:pgNumType w:start="1"/>
          <w:cols w:space="720"/>
          <w:noEndnote/>
        </w:sectPr>
      </w:pPr>
    </w:p>
    <w:p w:rsidR="003F6BE1" w:rsidRPr="00380480" w:rsidRDefault="003F6BE1" w:rsidP="003F6BE1">
      <w:pPr>
        <w:rPr>
          <w:rFonts w:cs="Arial"/>
        </w:rPr>
      </w:pPr>
    </w:p>
    <w:p w:rsidR="00F40DB6" w:rsidRPr="000A3215" w:rsidRDefault="00E741D4" w:rsidP="000A3215">
      <w:pPr>
        <w:rPr>
          <w:b/>
          <w:sz w:val="24"/>
        </w:rPr>
      </w:pPr>
      <w:r w:rsidRPr="000A3215">
        <w:rPr>
          <w:b/>
          <w:sz w:val="24"/>
        </w:rPr>
        <w:t xml:space="preserve">OPTION </w:t>
      </w:r>
      <w:r w:rsidR="006E5ACB">
        <w:rPr>
          <w:b/>
          <w:sz w:val="24"/>
        </w:rPr>
        <w:t>1</w:t>
      </w:r>
      <w:r w:rsidRPr="000A3215">
        <w:rPr>
          <w:b/>
          <w:sz w:val="24"/>
        </w:rPr>
        <w:t xml:space="preserve">: Turbine vibration diagnostic system </w:t>
      </w:r>
      <w:r w:rsidR="008109EF" w:rsidRPr="000A3215">
        <w:rPr>
          <w:b/>
          <w:sz w:val="24"/>
        </w:rPr>
        <w:t>Contents</w:t>
      </w:r>
      <w:r w:rsidR="007074E8" w:rsidRPr="000A3215">
        <w:rPr>
          <w:b/>
          <w:sz w:val="24"/>
        </w:rPr>
        <w:t xml:space="preserve"> </w:t>
      </w:r>
      <w:r w:rsidR="00BD60B3" w:rsidRPr="000A3215">
        <w:rPr>
          <w:b/>
          <w:sz w:val="24"/>
        </w:rPr>
        <w:t xml:space="preserve"> </w:t>
      </w:r>
    </w:p>
    <w:p w:rsidR="00F40DB6" w:rsidRPr="00380480" w:rsidRDefault="00F40DB6" w:rsidP="003F6BE1">
      <w:pPr>
        <w:rPr>
          <w:rFonts w:cs="Arial"/>
        </w:rPr>
      </w:pPr>
    </w:p>
    <w:p w:rsidR="002934E8" w:rsidRDefault="00084E50">
      <w:pPr>
        <w:pStyle w:val="TOC1"/>
        <w:rPr>
          <w:rFonts w:asciiTheme="minorHAnsi" w:eastAsiaTheme="minorEastAsia" w:hAnsiTheme="minorHAnsi" w:cstheme="minorBidi"/>
          <w:b w:val="0"/>
          <w:sz w:val="22"/>
          <w:szCs w:val="22"/>
          <w:lang w:val="en-ZA" w:eastAsia="en-ZA"/>
        </w:rPr>
      </w:pPr>
      <w:r>
        <w:rPr>
          <w:rFonts w:cs="Arial"/>
        </w:rPr>
        <w:fldChar w:fldCharType="begin"/>
      </w:r>
      <w:r>
        <w:rPr>
          <w:rFonts w:cs="Arial"/>
        </w:rPr>
        <w:instrText xml:space="preserve"> TOC \o "1-1" \t "Heading 2,2,Heading 3,3" </w:instrText>
      </w:r>
      <w:r>
        <w:rPr>
          <w:rFonts w:cs="Arial"/>
        </w:rPr>
        <w:fldChar w:fldCharType="separate"/>
      </w:r>
      <w:r w:rsidR="002934E8">
        <w:t>Option 1: Turbine vibration diagnostic system</w:t>
      </w:r>
      <w:r w:rsidR="002934E8">
        <w:tab/>
      </w:r>
      <w:r w:rsidR="002934E8">
        <w:fldChar w:fldCharType="begin"/>
      </w:r>
      <w:r w:rsidR="002934E8">
        <w:instrText xml:space="preserve"> PAGEREF _Toc73518245 \h </w:instrText>
      </w:r>
      <w:r w:rsidR="002934E8">
        <w:fldChar w:fldCharType="separate"/>
      </w:r>
      <w:r w:rsidR="002934E8">
        <w:t>1</w:t>
      </w:r>
      <w:r w:rsidR="002934E8">
        <w:fldChar w:fldCharType="end"/>
      </w:r>
    </w:p>
    <w:p w:rsidR="002934E8" w:rsidRDefault="002934E8">
      <w:pPr>
        <w:pStyle w:val="TOC1"/>
        <w:rPr>
          <w:rFonts w:asciiTheme="minorHAnsi" w:eastAsiaTheme="minorEastAsia" w:hAnsiTheme="minorHAnsi" w:cstheme="minorBidi"/>
          <w:b w:val="0"/>
          <w:sz w:val="22"/>
          <w:szCs w:val="22"/>
          <w:lang w:val="en-ZA" w:eastAsia="en-ZA"/>
        </w:rPr>
      </w:pPr>
      <w:r w:rsidRPr="00F77DEF">
        <w:rPr>
          <w:rFonts w:ascii="Arial Bold" w:hAnsi="Arial Bold"/>
          <w:caps/>
        </w:rPr>
        <w:t>1</w:t>
      </w:r>
      <w:r>
        <w:rPr>
          <w:rFonts w:asciiTheme="minorHAnsi" w:eastAsiaTheme="minorEastAsia" w:hAnsiTheme="minorHAnsi" w:cstheme="minorBidi"/>
          <w:b w:val="0"/>
          <w:sz w:val="22"/>
          <w:szCs w:val="22"/>
          <w:lang w:val="en-ZA" w:eastAsia="en-ZA"/>
        </w:rPr>
        <w:tab/>
      </w:r>
      <w:r w:rsidRPr="00F77DEF">
        <w:rPr>
          <w:rFonts w:ascii="Arial Bold" w:hAnsi="Arial Bold"/>
          <w:caps/>
        </w:rPr>
        <w:t>Description of the works For the Turbine vibration diagnostic system option</w:t>
      </w:r>
      <w:r>
        <w:tab/>
      </w:r>
      <w:r>
        <w:fldChar w:fldCharType="begin"/>
      </w:r>
      <w:r>
        <w:instrText xml:space="preserve"> PAGEREF _Toc73518246 \h </w:instrText>
      </w:r>
      <w:r>
        <w:fldChar w:fldCharType="separate"/>
      </w:r>
      <w:r>
        <w:t>5</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rFonts w:ascii="Arial Bold" w:hAnsi="Arial Bold"/>
          <w:caps/>
        </w:rPr>
        <w:t>1.1</w:t>
      </w:r>
      <w:r>
        <w:rPr>
          <w:rFonts w:asciiTheme="minorHAnsi" w:eastAsiaTheme="minorEastAsia" w:hAnsiTheme="minorHAnsi" w:cstheme="minorBidi"/>
          <w:smallCaps w:val="0"/>
          <w:sz w:val="22"/>
          <w:szCs w:val="22"/>
          <w:lang w:val="en-ZA" w:eastAsia="en-ZA"/>
        </w:rPr>
        <w:tab/>
      </w:r>
      <w:r w:rsidRPr="00F77DEF">
        <w:rPr>
          <w:rFonts w:ascii="Arial Bold" w:hAnsi="Arial Bold"/>
          <w:caps/>
        </w:rPr>
        <w:t>Executive overview</w:t>
      </w:r>
      <w:r>
        <w:tab/>
      </w:r>
      <w:r>
        <w:fldChar w:fldCharType="begin"/>
      </w:r>
      <w:r>
        <w:instrText xml:space="preserve"> PAGEREF _Toc73518247 \h </w:instrText>
      </w:r>
      <w:r>
        <w:fldChar w:fldCharType="separate"/>
      </w:r>
      <w:r>
        <w:t>5</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rFonts w:ascii="Arial Bold" w:hAnsi="Arial Bold"/>
          <w:caps/>
        </w:rPr>
        <w:t>1.2</w:t>
      </w:r>
      <w:r>
        <w:rPr>
          <w:rFonts w:asciiTheme="minorHAnsi" w:eastAsiaTheme="minorEastAsia" w:hAnsiTheme="minorHAnsi" w:cstheme="minorBidi"/>
          <w:smallCaps w:val="0"/>
          <w:sz w:val="22"/>
          <w:szCs w:val="22"/>
          <w:lang w:val="en-ZA" w:eastAsia="en-ZA"/>
        </w:rPr>
        <w:tab/>
      </w:r>
      <w:r w:rsidRPr="00F77DEF">
        <w:rPr>
          <w:rFonts w:ascii="Arial Bold" w:hAnsi="Arial Bold"/>
          <w:caps/>
        </w:rPr>
        <w:t>Interpretation and terminology</w:t>
      </w:r>
      <w:r>
        <w:tab/>
      </w:r>
      <w:r>
        <w:fldChar w:fldCharType="begin"/>
      </w:r>
      <w:r>
        <w:instrText xml:space="preserve"> PAGEREF _Toc73518248 \h </w:instrText>
      </w:r>
      <w:r>
        <w:fldChar w:fldCharType="separate"/>
      </w:r>
      <w:r>
        <w:t>5</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rFonts w:ascii="Arial Bold" w:hAnsi="Arial Bold"/>
          <w:caps/>
        </w:rPr>
        <w:t>1.3</w:t>
      </w:r>
      <w:r>
        <w:rPr>
          <w:rFonts w:asciiTheme="minorHAnsi" w:eastAsiaTheme="minorEastAsia" w:hAnsiTheme="minorHAnsi" w:cstheme="minorBidi"/>
          <w:smallCaps w:val="0"/>
          <w:sz w:val="22"/>
          <w:szCs w:val="22"/>
          <w:lang w:val="en-ZA" w:eastAsia="en-ZA"/>
        </w:rPr>
        <w:tab/>
      </w:r>
      <w:r w:rsidRPr="00F77DEF">
        <w:rPr>
          <w:rFonts w:ascii="Arial Bold" w:hAnsi="Arial Bold"/>
          <w:caps/>
        </w:rPr>
        <w:t>Employers Requriements</w:t>
      </w:r>
      <w:r>
        <w:tab/>
      </w:r>
      <w:r>
        <w:fldChar w:fldCharType="begin"/>
      </w:r>
      <w:r>
        <w:instrText xml:space="preserve"> PAGEREF _Toc73518249 \h </w:instrText>
      </w:r>
      <w:r>
        <w:fldChar w:fldCharType="separate"/>
      </w:r>
      <w:r>
        <w:t>9</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rFonts w:ascii="Arial Bold" w:hAnsi="Arial Bold"/>
          <w:caps/>
        </w:rPr>
        <w:t>1.4</w:t>
      </w:r>
      <w:r>
        <w:rPr>
          <w:rFonts w:asciiTheme="minorHAnsi" w:eastAsiaTheme="minorEastAsia" w:hAnsiTheme="minorHAnsi" w:cstheme="minorBidi"/>
          <w:smallCaps w:val="0"/>
          <w:sz w:val="22"/>
          <w:szCs w:val="22"/>
          <w:lang w:val="en-ZA" w:eastAsia="en-ZA"/>
        </w:rPr>
        <w:tab/>
      </w:r>
      <w:r w:rsidRPr="00F77DEF">
        <w:rPr>
          <w:rFonts w:ascii="Arial Bold" w:hAnsi="Arial Bold"/>
          <w:caps/>
        </w:rPr>
        <w:t>Technical Specification Scope</w:t>
      </w:r>
      <w:r>
        <w:tab/>
      </w:r>
      <w:r>
        <w:fldChar w:fldCharType="begin"/>
      </w:r>
      <w:r>
        <w:instrText xml:space="preserve"> PAGEREF _Toc73518250 \h </w:instrText>
      </w:r>
      <w:r>
        <w:fldChar w:fldCharType="separate"/>
      </w:r>
      <w:r>
        <w:t>9</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rFonts w:ascii="Arial Bold" w:hAnsi="Arial Bold"/>
          <w:caps/>
          <w:lang w:val="en-ZA"/>
        </w:rPr>
        <w:t>1.4.1</w:t>
      </w:r>
      <w:r>
        <w:rPr>
          <w:rFonts w:asciiTheme="minorHAnsi" w:eastAsiaTheme="minorEastAsia" w:hAnsiTheme="minorHAnsi" w:cstheme="minorBidi"/>
          <w:smallCaps w:val="0"/>
          <w:sz w:val="22"/>
          <w:szCs w:val="22"/>
          <w:lang w:val="en-ZA" w:eastAsia="en-ZA"/>
        </w:rPr>
        <w:tab/>
      </w:r>
      <w:r w:rsidRPr="00F77DEF">
        <w:rPr>
          <w:lang w:val="en-ZA"/>
        </w:rPr>
        <w:t>O</w:t>
      </w:r>
      <w:r w:rsidRPr="00F77DEF">
        <w:rPr>
          <w:rFonts w:ascii="Arial Bold" w:hAnsi="Arial Bold"/>
          <w:caps/>
          <w:lang w:val="en-ZA"/>
        </w:rPr>
        <w:t>verview</w:t>
      </w:r>
      <w:r>
        <w:tab/>
      </w:r>
      <w:r>
        <w:fldChar w:fldCharType="begin"/>
      </w:r>
      <w:r>
        <w:instrText xml:space="preserve"> PAGEREF _Toc73518251 \h </w:instrText>
      </w:r>
      <w:r>
        <w:fldChar w:fldCharType="separate"/>
      </w:r>
      <w:r>
        <w:t>9</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caps/>
          <w:lang w:val="en-ZA"/>
        </w:rPr>
        <w:t>1.5</w:t>
      </w:r>
      <w:r>
        <w:rPr>
          <w:rFonts w:asciiTheme="minorHAnsi" w:eastAsiaTheme="minorEastAsia" w:hAnsiTheme="minorHAnsi" w:cstheme="minorBidi"/>
          <w:smallCaps w:val="0"/>
          <w:sz w:val="22"/>
          <w:szCs w:val="22"/>
          <w:lang w:val="en-ZA" w:eastAsia="en-ZA"/>
        </w:rPr>
        <w:tab/>
      </w:r>
      <w:r w:rsidRPr="00F77DEF">
        <w:rPr>
          <w:caps/>
          <w:lang w:val="en-ZA"/>
        </w:rPr>
        <w:t xml:space="preserve">General requirements of the </w:t>
      </w:r>
      <w:r w:rsidRPr="00F77DEF">
        <w:rPr>
          <w:i/>
          <w:caps/>
          <w:lang w:val="en-ZA"/>
        </w:rPr>
        <w:t>Contractor’</w:t>
      </w:r>
      <w:r w:rsidRPr="00F77DEF">
        <w:rPr>
          <w:caps/>
          <w:lang w:val="en-ZA"/>
        </w:rPr>
        <w:t>s to be delivered</w:t>
      </w:r>
      <w:r>
        <w:tab/>
      </w:r>
      <w:r>
        <w:fldChar w:fldCharType="begin"/>
      </w:r>
      <w:r>
        <w:instrText xml:space="preserve"> PAGEREF _Toc73518252 \h </w:instrText>
      </w:r>
      <w:r>
        <w:fldChar w:fldCharType="separate"/>
      </w:r>
      <w:r>
        <w:t>9</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lang w:val="en-ZA"/>
        </w:rPr>
        <w:t>1.5.1</w:t>
      </w:r>
      <w:r>
        <w:rPr>
          <w:rFonts w:asciiTheme="minorHAnsi" w:eastAsiaTheme="minorEastAsia" w:hAnsiTheme="minorHAnsi" w:cstheme="minorBidi"/>
          <w:smallCaps w:val="0"/>
          <w:sz w:val="22"/>
          <w:szCs w:val="22"/>
          <w:lang w:val="en-ZA" w:eastAsia="en-ZA"/>
        </w:rPr>
        <w:tab/>
      </w:r>
      <w:r w:rsidRPr="00F77DEF">
        <w:rPr>
          <w:lang w:val="en-ZA"/>
        </w:rPr>
        <w:t>System Life expectancy</w:t>
      </w:r>
      <w:r>
        <w:tab/>
      </w:r>
      <w:r>
        <w:fldChar w:fldCharType="begin"/>
      </w:r>
      <w:r>
        <w:instrText xml:space="preserve"> PAGEREF _Toc73518253 \h </w:instrText>
      </w:r>
      <w:r>
        <w:fldChar w:fldCharType="separate"/>
      </w:r>
      <w:r>
        <w:t>10</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lang w:val="en-ZA"/>
        </w:rPr>
        <w:t>1.5.2</w:t>
      </w:r>
      <w:r>
        <w:rPr>
          <w:rFonts w:asciiTheme="minorHAnsi" w:eastAsiaTheme="minorEastAsia" w:hAnsiTheme="minorHAnsi" w:cstheme="minorBidi"/>
          <w:smallCaps w:val="0"/>
          <w:sz w:val="22"/>
          <w:szCs w:val="22"/>
          <w:lang w:val="en-ZA" w:eastAsia="en-ZA"/>
        </w:rPr>
        <w:tab/>
      </w:r>
      <w:r w:rsidRPr="00F77DEF">
        <w:rPr>
          <w:lang w:val="en-ZA"/>
        </w:rPr>
        <w:t>Functional Requirements</w:t>
      </w:r>
      <w:r>
        <w:tab/>
      </w:r>
      <w:r>
        <w:fldChar w:fldCharType="begin"/>
      </w:r>
      <w:r>
        <w:instrText xml:space="preserve"> PAGEREF _Toc73518254 \h </w:instrText>
      </w:r>
      <w:r>
        <w:fldChar w:fldCharType="separate"/>
      </w:r>
      <w:r>
        <w:t>11</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lang w:val="en-ZA"/>
        </w:rPr>
        <w:t>1.5.2.1</w:t>
      </w:r>
      <w:r>
        <w:rPr>
          <w:rFonts w:asciiTheme="minorHAnsi" w:eastAsiaTheme="minorEastAsia" w:hAnsiTheme="minorHAnsi" w:cstheme="minorBidi"/>
          <w:smallCaps w:val="0"/>
          <w:sz w:val="22"/>
          <w:szCs w:val="22"/>
          <w:lang w:val="en-ZA" w:eastAsia="en-ZA"/>
        </w:rPr>
        <w:tab/>
      </w:r>
      <w:r w:rsidRPr="00F77DEF">
        <w:rPr>
          <w:lang w:val="en-ZA"/>
        </w:rPr>
        <w:t>Diagnostic Functions</w:t>
      </w:r>
      <w:r>
        <w:tab/>
      </w:r>
      <w:r>
        <w:fldChar w:fldCharType="begin"/>
      </w:r>
      <w:r>
        <w:instrText xml:space="preserve"> PAGEREF _Toc73518255 \h </w:instrText>
      </w:r>
      <w:r>
        <w:fldChar w:fldCharType="separate"/>
      </w:r>
      <w:r>
        <w:t>11</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lang w:val="en-ZA"/>
        </w:rPr>
        <w:t>1.5.2.2</w:t>
      </w:r>
      <w:r>
        <w:rPr>
          <w:rFonts w:asciiTheme="minorHAnsi" w:eastAsiaTheme="minorEastAsia" w:hAnsiTheme="minorHAnsi" w:cstheme="minorBidi"/>
          <w:smallCaps w:val="0"/>
          <w:sz w:val="22"/>
          <w:szCs w:val="22"/>
          <w:lang w:val="en-ZA" w:eastAsia="en-ZA"/>
        </w:rPr>
        <w:tab/>
      </w:r>
      <w:r w:rsidRPr="00F77DEF">
        <w:rPr>
          <w:lang w:val="en-ZA"/>
        </w:rPr>
        <w:t>Self-Test Internal Fault Diagnosis</w:t>
      </w:r>
      <w:r>
        <w:tab/>
      </w:r>
      <w:r>
        <w:fldChar w:fldCharType="begin"/>
      </w:r>
      <w:r>
        <w:instrText xml:space="preserve"> PAGEREF _Toc73518256 \h </w:instrText>
      </w:r>
      <w:r>
        <w:fldChar w:fldCharType="separate"/>
      </w:r>
      <w:r>
        <w:t>11</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lang w:val="en-ZA"/>
        </w:rPr>
        <w:t>1.5.2.3</w:t>
      </w:r>
      <w:r>
        <w:rPr>
          <w:rFonts w:asciiTheme="minorHAnsi" w:eastAsiaTheme="minorEastAsia" w:hAnsiTheme="minorHAnsi" w:cstheme="minorBidi"/>
          <w:smallCaps w:val="0"/>
          <w:sz w:val="22"/>
          <w:szCs w:val="22"/>
          <w:lang w:val="en-ZA" w:eastAsia="en-ZA"/>
        </w:rPr>
        <w:tab/>
      </w:r>
      <w:r w:rsidRPr="00F77DEF">
        <w:rPr>
          <w:lang w:val="en-ZA"/>
        </w:rPr>
        <w:t>Server</w:t>
      </w:r>
      <w:r>
        <w:tab/>
      </w:r>
      <w:r>
        <w:fldChar w:fldCharType="begin"/>
      </w:r>
      <w:r>
        <w:instrText xml:space="preserve"> PAGEREF _Toc73518257 \h </w:instrText>
      </w:r>
      <w:r>
        <w:fldChar w:fldCharType="separate"/>
      </w:r>
      <w:r>
        <w:t>11</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t>Remote Viewing</w:t>
      </w:r>
      <w:r>
        <w:tab/>
      </w:r>
      <w:r>
        <w:fldChar w:fldCharType="begin"/>
      </w:r>
      <w:r>
        <w:instrText xml:space="preserve"> PAGEREF _Toc73518258 \h </w:instrText>
      </w:r>
      <w:r>
        <w:fldChar w:fldCharType="separate"/>
      </w:r>
      <w:r>
        <w:t>11</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snapToGrid w:val="0"/>
        </w:rPr>
        <w:t>1.5.3</w:t>
      </w:r>
      <w:r>
        <w:rPr>
          <w:rFonts w:asciiTheme="minorHAnsi" w:eastAsiaTheme="minorEastAsia" w:hAnsiTheme="minorHAnsi" w:cstheme="minorBidi"/>
          <w:smallCaps w:val="0"/>
          <w:sz w:val="22"/>
          <w:szCs w:val="22"/>
          <w:lang w:val="en-ZA" w:eastAsia="en-ZA"/>
        </w:rPr>
        <w:tab/>
      </w:r>
      <w:r w:rsidRPr="00F77DEF">
        <w:rPr>
          <w:lang w:val="en-ZA"/>
        </w:rPr>
        <w:t>System Data Storage and Recovery Requirements</w:t>
      </w:r>
      <w:r>
        <w:tab/>
      </w:r>
      <w:r>
        <w:fldChar w:fldCharType="begin"/>
      </w:r>
      <w:r>
        <w:instrText xml:space="preserve"> PAGEREF _Toc73518259 \h </w:instrText>
      </w:r>
      <w:r>
        <w:fldChar w:fldCharType="separate"/>
      </w:r>
      <w:r>
        <w:t>12</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lang w:val="en-ZA"/>
        </w:rPr>
        <w:t>1.5.3.1</w:t>
      </w:r>
      <w:r>
        <w:rPr>
          <w:rFonts w:asciiTheme="minorHAnsi" w:eastAsiaTheme="minorEastAsia" w:hAnsiTheme="minorHAnsi" w:cstheme="minorBidi"/>
          <w:smallCaps w:val="0"/>
          <w:sz w:val="22"/>
          <w:szCs w:val="22"/>
          <w:lang w:val="en-ZA" w:eastAsia="en-ZA"/>
        </w:rPr>
        <w:tab/>
      </w:r>
      <w:r w:rsidRPr="00F77DEF">
        <w:rPr>
          <w:lang w:val="en-ZA"/>
        </w:rPr>
        <w:t>Storage and Database management</w:t>
      </w:r>
      <w:r>
        <w:tab/>
      </w:r>
      <w:r>
        <w:fldChar w:fldCharType="begin"/>
      </w:r>
      <w:r>
        <w:instrText xml:space="preserve"> PAGEREF _Toc73518260 \h </w:instrText>
      </w:r>
      <w:r>
        <w:fldChar w:fldCharType="separate"/>
      </w:r>
      <w:r>
        <w:t>12</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lang w:val="en-ZA"/>
        </w:rPr>
        <w:t>1.5.3.2</w:t>
      </w:r>
      <w:r>
        <w:rPr>
          <w:rFonts w:asciiTheme="minorHAnsi" w:eastAsiaTheme="minorEastAsia" w:hAnsiTheme="minorHAnsi" w:cstheme="minorBidi"/>
          <w:smallCaps w:val="0"/>
          <w:sz w:val="22"/>
          <w:szCs w:val="22"/>
          <w:lang w:val="en-ZA" w:eastAsia="en-ZA"/>
        </w:rPr>
        <w:tab/>
      </w:r>
      <w:r w:rsidRPr="00F77DEF">
        <w:rPr>
          <w:lang w:val="en-ZA"/>
        </w:rPr>
        <w:t>Recovery Requirement</w:t>
      </w:r>
      <w:r>
        <w:tab/>
      </w:r>
      <w:r>
        <w:fldChar w:fldCharType="begin"/>
      </w:r>
      <w:r>
        <w:instrText xml:space="preserve"> PAGEREF _Toc73518261 \h </w:instrText>
      </w:r>
      <w:r>
        <w:fldChar w:fldCharType="separate"/>
      </w:r>
      <w:r>
        <w:t>12</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lang w:val="en-ZA"/>
        </w:rPr>
        <w:t>1.5.4</w:t>
      </w:r>
      <w:r>
        <w:rPr>
          <w:rFonts w:asciiTheme="minorHAnsi" w:eastAsiaTheme="minorEastAsia" w:hAnsiTheme="minorHAnsi" w:cstheme="minorBidi"/>
          <w:smallCaps w:val="0"/>
          <w:sz w:val="22"/>
          <w:szCs w:val="22"/>
          <w:lang w:val="en-ZA" w:eastAsia="en-ZA"/>
        </w:rPr>
        <w:tab/>
      </w:r>
      <w:r w:rsidRPr="00F77DEF">
        <w:rPr>
          <w:lang w:val="en-ZA"/>
        </w:rPr>
        <w:t>Storage of data</w:t>
      </w:r>
      <w:r>
        <w:tab/>
      </w:r>
      <w:r>
        <w:fldChar w:fldCharType="begin"/>
      </w:r>
      <w:r>
        <w:instrText xml:space="preserve"> PAGEREF _Toc73518262 \h </w:instrText>
      </w:r>
      <w:r>
        <w:fldChar w:fldCharType="separate"/>
      </w:r>
      <w:r>
        <w:t>12</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lang w:val="en-ZA"/>
        </w:rPr>
        <w:t>1.5.4.1</w:t>
      </w:r>
      <w:r>
        <w:rPr>
          <w:rFonts w:asciiTheme="minorHAnsi" w:eastAsiaTheme="minorEastAsia" w:hAnsiTheme="minorHAnsi" w:cstheme="minorBidi"/>
          <w:smallCaps w:val="0"/>
          <w:sz w:val="22"/>
          <w:szCs w:val="22"/>
          <w:lang w:val="en-ZA" w:eastAsia="en-ZA"/>
        </w:rPr>
        <w:tab/>
      </w:r>
      <w:r w:rsidRPr="00F77DEF">
        <w:rPr>
          <w:lang w:val="en-ZA"/>
        </w:rPr>
        <w:t>Storage of continuous Monitored Data</w:t>
      </w:r>
      <w:r>
        <w:tab/>
      </w:r>
      <w:r>
        <w:fldChar w:fldCharType="begin"/>
      </w:r>
      <w:r>
        <w:instrText xml:space="preserve"> PAGEREF _Toc73518263 \h </w:instrText>
      </w:r>
      <w:r>
        <w:fldChar w:fldCharType="separate"/>
      </w:r>
      <w:r>
        <w:t>12</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lang w:val="en-ZA"/>
        </w:rPr>
        <w:t>1.5.4.2</w:t>
      </w:r>
      <w:r>
        <w:rPr>
          <w:rFonts w:asciiTheme="minorHAnsi" w:eastAsiaTheme="minorEastAsia" w:hAnsiTheme="minorHAnsi" w:cstheme="minorBidi"/>
          <w:smallCaps w:val="0"/>
          <w:sz w:val="22"/>
          <w:szCs w:val="22"/>
          <w:lang w:val="en-ZA" w:eastAsia="en-ZA"/>
        </w:rPr>
        <w:tab/>
      </w:r>
      <w:r w:rsidRPr="00F77DEF">
        <w:rPr>
          <w:lang w:val="en-ZA"/>
        </w:rPr>
        <w:t>Storage of Transient Monitored Data</w:t>
      </w:r>
      <w:r>
        <w:tab/>
      </w:r>
      <w:r>
        <w:fldChar w:fldCharType="begin"/>
      </w:r>
      <w:r>
        <w:instrText xml:space="preserve"> PAGEREF _Toc73518264 \h </w:instrText>
      </w:r>
      <w:r>
        <w:fldChar w:fldCharType="separate"/>
      </w:r>
      <w:r>
        <w:t>12</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lang w:val="en-ZA"/>
        </w:rPr>
        <w:t>1.5.4.3</w:t>
      </w:r>
      <w:r>
        <w:rPr>
          <w:rFonts w:asciiTheme="minorHAnsi" w:eastAsiaTheme="minorEastAsia" w:hAnsiTheme="minorHAnsi" w:cstheme="minorBidi"/>
          <w:smallCaps w:val="0"/>
          <w:sz w:val="22"/>
          <w:szCs w:val="22"/>
          <w:lang w:val="en-ZA" w:eastAsia="en-ZA"/>
        </w:rPr>
        <w:tab/>
      </w:r>
      <w:r w:rsidRPr="00F77DEF">
        <w:rPr>
          <w:lang w:val="en-ZA"/>
        </w:rPr>
        <w:t>Storage of Barring Speed Data</w:t>
      </w:r>
      <w:r>
        <w:tab/>
      </w:r>
      <w:r>
        <w:fldChar w:fldCharType="begin"/>
      </w:r>
      <w:r>
        <w:instrText xml:space="preserve"> PAGEREF _Toc73518265 \h </w:instrText>
      </w:r>
      <w:r>
        <w:fldChar w:fldCharType="separate"/>
      </w:r>
      <w:r>
        <w:t>13</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lang w:val="en-ZA"/>
        </w:rPr>
        <w:t>1.5.4.4</w:t>
      </w:r>
      <w:r>
        <w:rPr>
          <w:rFonts w:asciiTheme="minorHAnsi" w:eastAsiaTheme="minorEastAsia" w:hAnsiTheme="minorHAnsi" w:cstheme="minorBidi"/>
          <w:smallCaps w:val="0"/>
          <w:sz w:val="22"/>
          <w:szCs w:val="22"/>
          <w:lang w:val="en-ZA" w:eastAsia="en-ZA"/>
        </w:rPr>
        <w:tab/>
      </w:r>
      <w:r w:rsidRPr="00F77DEF">
        <w:rPr>
          <w:lang w:val="en-ZA"/>
        </w:rPr>
        <w:t>Storage of Constant Speed, No load Monitored Data</w:t>
      </w:r>
      <w:r>
        <w:tab/>
      </w:r>
      <w:r>
        <w:fldChar w:fldCharType="begin"/>
      </w:r>
      <w:r>
        <w:instrText xml:space="preserve"> PAGEREF _Toc73518266 \h </w:instrText>
      </w:r>
      <w:r>
        <w:fldChar w:fldCharType="separate"/>
      </w:r>
      <w:r>
        <w:t>13</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lang w:val="en-ZA"/>
        </w:rPr>
        <w:t>1.5.5</w:t>
      </w:r>
      <w:r>
        <w:rPr>
          <w:rFonts w:asciiTheme="minorHAnsi" w:eastAsiaTheme="minorEastAsia" w:hAnsiTheme="minorHAnsi" w:cstheme="minorBidi"/>
          <w:smallCaps w:val="0"/>
          <w:sz w:val="22"/>
          <w:szCs w:val="22"/>
          <w:lang w:val="en-ZA" w:eastAsia="en-ZA"/>
        </w:rPr>
        <w:tab/>
      </w:r>
      <w:r w:rsidRPr="00F77DEF">
        <w:rPr>
          <w:lang w:val="en-ZA"/>
        </w:rPr>
        <w:t>Reference &amp; Baseline Data Collection</w:t>
      </w:r>
      <w:r>
        <w:tab/>
      </w:r>
      <w:r>
        <w:fldChar w:fldCharType="begin"/>
      </w:r>
      <w:r>
        <w:instrText xml:space="preserve"> PAGEREF _Toc73518267 \h </w:instrText>
      </w:r>
      <w:r>
        <w:fldChar w:fldCharType="separate"/>
      </w:r>
      <w:r>
        <w:t>13</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lang w:val="en-ZA"/>
        </w:rPr>
        <w:t>1.5.6</w:t>
      </w:r>
      <w:r>
        <w:rPr>
          <w:rFonts w:asciiTheme="minorHAnsi" w:eastAsiaTheme="minorEastAsia" w:hAnsiTheme="minorHAnsi" w:cstheme="minorBidi"/>
          <w:smallCaps w:val="0"/>
          <w:sz w:val="22"/>
          <w:szCs w:val="22"/>
          <w:lang w:val="en-ZA" w:eastAsia="en-ZA"/>
        </w:rPr>
        <w:tab/>
      </w:r>
      <w:r w:rsidRPr="00F77DEF">
        <w:rPr>
          <w:lang w:val="en-ZA"/>
        </w:rPr>
        <w:t>System Log Functions</w:t>
      </w:r>
      <w:r>
        <w:tab/>
      </w:r>
      <w:r>
        <w:fldChar w:fldCharType="begin"/>
      </w:r>
      <w:r>
        <w:instrText xml:space="preserve"> PAGEREF _Toc73518268 \h </w:instrText>
      </w:r>
      <w:r>
        <w:fldChar w:fldCharType="separate"/>
      </w:r>
      <w:r>
        <w:t>13</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lang w:val="en-ZA"/>
        </w:rPr>
        <w:t>1.5.6.1</w:t>
      </w:r>
      <w:r>
        <w:rPr>
          <w:rFonts w:asciiTheme="minorHAnsi" w:eastAsiaTheme="minorEastAsia" w:hAnsiTheme="minorHAnsi" w:cstheme="minorBidi"/>
          <w:smallCaps w:val="0"/>
          <w:sz w:val="22"/>
          <w:szCs w:val="22"/>
          <w:lang w:val="en-ZA" w:eastAsia="en-ZA"/>
        </w:rPr>
        <w:tab/>
      </w:r>
      <w:r w:rsidRPr="00F77DEF">
        <w:rPr>
          <w:lang w:val="en-ZA"/>
        </w:rPr>
        <w:t>System Alarm Log</w:t>
      </w:r>
      <w:r>
        <w:tab/>
      </w:r>
      <w:r>
        <w:fldChar w:fldCharType="begin"/>
      </w:r>
      <w:r>
        <w:instrText xml:space="preserve"> PAGEREF _Toc73518269 \h </w:instrText>
      </w:r>
      <w:r>
        <w:fldChar w:fldCharType="separate"/>
      </w:r>
      <w:r>
        <w:t>13</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lang w:val="en-ZA"/>
        </w:rPr>
        <w:t>1.5.6.2</w:t>
      </w:r>
      <w:r>
        <w:rPr>
          <w:rFonts w:asciiTheme="minorHAnsi" w:eastAsiaTheme="minorEastAsia" w:hAnsiTheme="minorHAnsi" w:cstheme="minorBidi"/>
          <w:smallCaps w:val="0"/>
          <w:sz w:val="22"/>
          <w:szCs w:val="22"/>
          <w:lang w:val="en-ZA" w:eastAsia="en-ZA"/>
        </w:rPr>
        <w:tab/>
      </w:r>
      <w:r w:rsidRPr="00F77DEF">
        <w:rPr>
          <w:lang w:val="en-ZA"/>
        </w:rPr>
        <w:t>User log</w:t>
      </w:r>
      <w:r>
        <w:tab/>
      </w:r>
      <w:r>
        <w:fldChar w:fldCharType="begin"/>
      </w:r>
      <w:r>
        <w:instrText xml:space="preserve"> PAGEREF _Toc73518270 \h </w:instrText>
      </w:r>
      <w:r>
        <w:fldChar w:fldCharType="separate"/>
      </w:r>
      <w:r>
        <w:t>13</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lang w:val="en-ZA"/>
        </w:rPr>
        <w:t>1.5.7</w:t>
      </w:r>
      <w:r>
        <w:rPr>
          <w:rFonts w:asciiTheme="minorHAnsi" w:eastAsiaTheme="minorEastAsia" w:hAnsiTheme="minorHAnsi" w:cstheme="minorBidi"/>
          <w:smallCaps w:val="0"/>
          <w:sz w:val="22"/>
          <w:szCs w:val="22"/>
          <w:lang w:val="en-ZA" w:eastAsia="en-ZA"/>
        </w:rPr>
        <w:tab/>
      </w:r>
      <w:r w:rsidRPr="00F77DEF">
        <w:rPr>
          <w:lang w:val="en-ZA"/>
        </w:rPr>
        <w:t>System Display Configuration</w:t>
      </w:r>
      <w:r>
        <w:tab/>
      </w:r>
      <w:r>
        <w:fldChar w:fldCharType="begin"/>
      </w:r>
      <w:r>
        <w:instrText xml:space="preserve"> PAGEREF _Toc73518271 \h </w:instrText>
      </w:r>
      <w:r>
        <w:fldChar w:fldCharType="separate"/>
      </w:r>
      <w:r>
        <w:t>13</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lang w:val="en-ZA"/>
        </w:rPr>
        <w:t>1.5.8</w:t>
      </w:r>
      <w:r>
        <w:rPr>
          <w:rFonts w:asciiTheme="minorHAnsi" w:eastAsiaTheme="minorEastAsia" w:hAnsiTheme="minorHAnsi" w:cstheme="minorBidi"/>
          <w:smallCaps w:val="0"/>
          <w:sz w:val="22"/>
          <w:szCs w:val="22"/>
          <w:lang w:val="en-ZA" w:eastAsia="en-ZA"/>
        </w:rPr>
        <w:tab/>
      </w:r>
      <w:r w:rsidRPr="00F77DEF">
        <w:rPr>
          <w:lang w:val="en-ZA"/>
        </w:rPr>
        <w:t>Display Format Requirements</w:t>
      </w:r>
      <w:r>
        <w:tab/>
      </w:r>
      <w:r>
        <w:fldChar w:fldCharType="begin"/>
      </w:r>
      <w:r>
        <w:instrText xml:space="preserve"> PAGEREF _Toc73518272 \h </w:instrText>
      </w:r>
      <w:r>
        <w:fldChar w:fldCharType="separate"/>
      </w:r>
      <w:r>
        <w:t>14</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lang w:val="en-ZA"/>
        </w:rPr>
        <w:t>1.5.9</w:t>
      </w:r>
      <w:r>
        <w:rPr>
          <w:rFonts w:asciiTheme="minorHAnsi" w:eastAsiaTheme="minorEastAsia" w:hAnsiTheme="minorHAnsi" w:cstheme="minorBidi"/>
          <w:smallCaps w:val="0"/>
          <w:sz w:val="22"/>
          <w:szCs w:val="22"/>
          <w:lang w:val="en-ZA" w:eastAsia="en-ZA"/>
        </w:rPr>
        <w:tab/>
      </w:r>
      <w:r w:rsidRPr="00F77DEF">
        <w:rPr>
          <w:lang w:val="en-ZA"/>
        </w:rPr>
        <w:t>Engineering and Configuration Tools</w:t>
      </w:r>
      <w:r>
        <w:tab/>
      </w:r>
      <w:r>
        <w:fldChar w:fldCharType="begin"/>
      </w:r>
      <w:r>
        <w:instrText xml:space="preserve"> PAGEREF _Toc73518273 \h </w:instrText>
      </w:r>
      <w:r>
        <w:fldChar w:fldCharType="separate"/>
      </w:r>
      <w:r>
        <w:t>16</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lang w:val="en-ZA"/>
        </w:rPr>
        <w:t>1.5.10</w:t>
      </w:r>
      <w:r>
        <w:rPr>
          <w:rFonts w:asciiTheme="minorHAnsi" w:eastAsiaTheme="minorEastAsia" w:hAnsiTheme="minorHAnsi" w:cstheme="minorBidi"/>
          <w:smallCaps w:val="0"/>
          <w:sz w:val="22"/>
          <w:szCs w:val="22"/>
          <w:lang w:val="en-ZA" w:eastAsia="en-ZA"/>
        </w:rPr>
        <w:tab/>
      </w:r>
      <w:r w:rsidRPr="00F77DEF">
        <w:rPr>
          <w:lang w:val="en-ZA"/>
        </w:rPr>
        <w:t>System Software Requirements</w:t>
      </w:r>
      <w:r>
        <w:tab/>
      </w:r>
      <w:r>
        <w:fldChar w:fldCharType="begin"/>
      </w:r>
      <w:r>
        <w:instrText xml:space="preserve"> PAGEREF _Toc73518274 \h </w:instrText>
      </w:r>
      <w:r>
        <w:fldChar w:fldCharType="separate"/>
      </w:r>
      <w:r>
        <w:t>16</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lang w:val="en-ZA"/>
        </w:rPr>
        <w:t>1.5.10.1</w:t>
      </w:r>
      <w:r>
        <w:rPr>
          <w:rFonts w:asciiTheme="minorHAnsi" w:eastAsiaTheme="minorEastAsia" w:hAnsiTheme="minorHAnsi" w:cstheme="minorBidi"/>
          <w:smallCaps w:val="0"/>
          <w:sz w:val="22"/>
          <w:szCs w:val="22"/>
          <w:lang w:val="en-ZA" w:eastAsia="en-ZA"/>
        </w:rPr>
        <w:tab/>
      </w:r>
      <w:r w:rsidRPr="00F77DEF">
        <w:rPr>
          <w:lang w:val="en-ZA"/>
        </w:rPr>
        <w:t>Operating System</w:t>
      </w:r>
      <w:r>
        <w:tab/>
      </w:r>
      <w:r>
        <w:fldChar w:fldCharType="begin"/>
      </w:r>
      <w:r>
        <w:instrText xml:space="preserve"> PAGEREF _Toc73518275 \h </w:instrText>
      </w:r>
      <w:r>
        <w:fldChar w:fldCharType="separate"/>
      </w:r>
      <w:r>
        <w:t>16</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lang w:val="en-ZA"/>
        </w:rPr>
        <w:t>1.5.10.2</w:t>
      </w:r>
      <w:r>
        <w:rPr>
          <w:rFonts w:asciiTheme="minorHAnsi" w:eastAsiaTheme="minorEastAsia" w:hAnsiTheme="minorHAnsi" w:cstheme="minorBidi"/>
          <w:smallCaps w:val="0"/>
          <w:sz w:val="22"/>
          <w:szCs w:val="22"/>
          <w:lang w:val="en-ZA" w:eastAsia="en-ZA"/>
        </w:rPr>
        <w:tab/>
      </w:r>
      <w:r w:rsidRPr="00F77DEF">
        <w:rPr>
          <w:lang w:val="en-ZA"/>
        </w:rPr>
        <w:t>Software Configuration</w:t>
      </w:r>
      <w:r>
        <w:tab/>
      </w:r>
      <w:r>
        <w:fldChar w:fldCharType="begin"/>
      </w:r>
      <w:r>
        <w:instrText xml:space="preserve"> PAGEREF _Toc73518276 \h </w:instrText>
      </w:r>
      <w:r>
        <w:fldChar w:fldCharType="separate"/>
      </w:r>
      <w:r>
        <w:t>16</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lang w:val="en-ZA"/>
        </w:rPr>
        <w:t>1.5.10.3</w:t>
      </w:r>
      <w:r>
        <w:rPr>
          <w:rFonts w:asciiTheme="minorHAnsi" w:eastAsiaTheme="minorEastAsia" w:hAnsiTheme="minorHAnsi" w:cstheme="minorBidi"/>
          <w:smallCaps w:val="0"/>
          <w:sz w:val="22"/>
          <w:szCs w:val="22"/>
          <w:lang w:val="en-ZA" w:eastAsia="en-ZA"/>
        </w:rPr>
        <w:tab/>
      </w:r>
      <w:r w:rsidRPr="00F77DEF">
        <w:rPr>
          <w:lang w:val="en-ZA"/>
        </w:rPr>
        <w:t>System Display Requirements</w:t>
      </w:r>
      <w:r>
        <w:tab/>
      </w:r>
      <w:r>
        <w:fldChar w:fldCharType="begin"/>
      </w:r>
      <w:r>
        <w:instrText xml:space="preserve"> PAGEREF _Toc73518277 \h </w:instrText>
      </w:r>
      <w:r>
        <w:fldChar w:fldCharType="separate"/>
      </w:r>
      <w:r>
        <w:t>16</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lang w:val="en-ZA"/>
        </w:rPr>
        <w:t>1.5.11</w:t>
      </w:r>
      <w:r>
        <w:rPr>
          <w:rFonts w:asciiTheme="minorHAnsi" w:eastAsiaTheme="minorEastAsia" w:hAnsiTheme="minorHAnsi" w:cstheme="minorBidi"/>
          <w:smallCaps w:val="0"/>
          <w:sz w:val="22"/>
          <w:szCs w:val="22"/>
          <w:lang w:val="en-ZA" w:eastAsia="en-ZA"/>
        </w:rPr>
        <w:tab/>
      </w:r>
      <w:r w:rsidRPr="00F77DEF">
        <w:rPr>
          <w:lang w:val="en-ZA"/>
        </w:rPr>
        <w:t>Interfacing Requirements</w:t>
      </w:r>
      <w:r>
        <w:tab/>
      </w:r>
      <w:r>
        <w:fldChar w:fldCharType="begin"/>
      </w:r>
      <w:r>
        <w:instrText xml:space="preserve"> PAGEREF _Toc73518278 \h </w:instrText>
      </w:r>
      <w:r>
        <w:fldChar w:fldCharType="separate"/>
      </w:r>
      <w:r>
        <w:t>16</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lang w:val="en-ZA"/>
        </w:rPr>
        <w:t>1.5.11.1</w:t>
      </w:r>
      <w:r>
        <w:rPr>
          <w:rFonts w:asciiTheme="minorHAnsi" w:eastAsiaTheme="minorEastAsia" w:hAnsiTheme="minorHAnsi" w:cstheme="minorBidi"/>
          <w:smallCaps w:val="0"/>
          <w:sz w:val="22"/>
          <w:szCs w:val="22"/>
          <w:lang w:val="en-ZA" w:eastAsia="en-ZA"/>
        </w:rPr>
        <w:tab/>
      </w:r>
      <w:r w:rsidRPr="00F77DEF">
        <w:rPr>
          <w:lang w:val="en-ZA"/>
        </w:rPr>
        <w:t>Unitised vibration network switches to condition monitoring network</w:t>
      </w:r>
      <w:r>
        <w:tab/>
      </w:r>
      <w:r>
        <w:fldChar w:fldCharType="begin"/>
      </w:r>
      <w:r>
        <w:instrText xml:space="preserve"> PAGEREF _Toc73518279 \h </w:instrText>
      </w:r>
      <w:r>
        <w:fldChar w:fldCharType="separate"/>
      </w:r>
      <w:r>
        <w:t>16</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lang w:val="en-ZA"/>
        </w:rPr>
        <w:t>1.5.11.2</w:t>
      </w:r>
      <w:r>
        <w:rPr>
          <w:rFonts w:asciiTheme="minorHAnsi" w:eastAsiaTheme="minorEastAsia" w:hAnsiTheme="minorHAnsi" w:cstheme="minorBidi"/>
          <w:smallCaps w:val="0"/>
          <w:sz w:val="22"/>
          <w:szCs w:val="22"/>
          <w:lang w:val="en-ZA" w:eastAsia="en-ZA"/>
        </w:rPr>
        <w:tab/>
      </w:r>
      <w:r w:rsidRPr="00F77DEF">
        <w:rPr>
          <w:lang w:val="en-ZA"/>
        </w:rPr>
        <w:t>Interphase to Historians</w:t>
      </w:r>
      <w:r>
        <w:tab/>
      </w:r>
      <w:r>
        <w:fldChar w:fldCharType="begin"/>
      </w:r>
      <w:r>
        <w:instrText xml:space="preserve"> PAGEREF _Toc73518280 \h </w:instrText>
      </w:r>
      <w:r>
        <w:fldChar w:fldCharType="separate"/>
      </w:r>
      <w:r>
        <w:t>16</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lang w:val="en-ZA"/>
        </w:rPr>
        <w:t>1.5.11.3</w:t>
      </w:r>
      <w:r>
        <w:rPr>
          <w:rFonts w:asciiTheme="minorHAnsi" w:eastAsiaTheme="minorEastAsia" w:hAnsiTheme="minorHAnsi" w:cstheme="minorBidi"/>
          <w:smallCaps w:val="0"/>
          <w:sz w:val="22"/>
          <w:szCs w:val="22"/>
          <w:lang w:val="en-ZA" w:eastAsia="en-ZA"/>
        </w:rPr>
        <w:tab/>
      </w:r>
      <w:r w:rsidRPr="00F77DEF">
        <w:rPr>
          <w:lang w:val="en-ZA"/>
        </w:rPr>
        <w:t>OPC Interface</w:t>
      </w:r>
      <w:r>
        <w:tab/>
      </w:r>
      <w:r>
        <w:fldChar w:fldCharType="begin"/>
      </w:r>
      <w:r>
        <w:instrText xml:space="preserve"> PAGEREF _Toc73518281 \h </w:instrText>
      </w:r>
      <w:r>
        <w:fldChar w:fldCharType="separate"/>
      </w:r>
      <w:r>
        <w:t>17</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lang w:val="en-ZA"/>
        </w:rPr>
        <w:t>1.5.11.4</w:t>
      </w:r>
      <w:r>
        <w:rPr>
          <w:rFonts w:asciiTheme="minorHAnsi" w:eastAsiaTheme="minorEastAsia" w:hAnsiTheme="minorHAnsi" w:cstheme="minorBidi"/>
          <w:smallCaps w:val="0"/>
          <w:sz w:val="22"/>
          <w:szCs w:val="22"/>
          <w:lang w:val="en-ZA" w:eastAsia="en-ZA"/>
        </w:rPr>
        <w:tab/>
      </w:r>
      <w:r w:rsidRPr="00F77DEF">
        <w:rPr>
          <w:lang w:val="en-ZA"/>
        </w:rPr>
        <w:t>Bus communication</w:t>
      </w:r>
      <w:r>
        <w:tab/>
      </w:r>
      <w:r>
        <w:fldChar w:fldCharType="begin"/>
      </w:r>
      <w:r>
        <w:instrText xml:space="preserve"> PAGEREF _Toc73518282 \h </w:instrText>
      </w:r>
      <w:r>
        <w:fldChar w:fldCharType="separate"/>
      </w:r>
      <w:r>
        <w:t>18</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rFonts w:ascii="Arial Bold" w:hAnsi="Arial Bold"/>
          <w:caps/>
          <w:lang w:val="en-ZA"/>
        </w:rPr>
        <w:t>1.6</w:t>
      </w:r>
      <w:r>
        <w:rPr>
          <w:rFonts w:asciiTheme="minorHAnsi" w:eastAsiaTheme="minorEastAsia" w:hAnsiTheme="minorHAnsi" w:cstheme="minorBidi"/>
          <w:smallCaps w:val="0"/>
          <w:sz w:val="22"/>
          <w:szCs w:val="22"/>
          <w:lang w:val="en-ZA" w:eastAsia="en-ZA"/>
        </w:rPr>
        <w:tab/>
      </w:r>
      <w:r w:rsidRPr="00F77DEF">
        <w:rPr>
          <w:rFonts w:ascii="Arial Bold" w:hAnsi="Arial Bold"/>
          <w:caps/>
          <w:lang w:val="en-ZA"/>
        </w:rPr>
        <w:t>OEM Relationship</w:t>
      </w:r>
      <w:r>
        <w:tab/>
      </w:r>
      <w:r>
        <w:fldChar w:fldCharType="begin"/>
      </w:r>
      <w:r>
        <w:instrText xml:space="preserve"> PAGEREF _Toc73518284 \h </w:instrText>
      </w:r>
      <w:r>
        <w:fldChar w:fldCharType="separate"/>
      </w:r>
      <w:r>
        <w:t>21</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rFonts w:ascii="Arial Bold" w:hAnsi="Arial Bold"/>
          <w:caps/>
          <w:lang w:val="en-ZA"/>
        </w:rPr>
        <w:t>1.7</w:t>
      </w:r>
      <w:r>
        <w:rPr>
          <w:rFonts w:asciiTheme="minorHAnsi" w:eastAsiaTheme="minorEastAsia" w:hAnsiTheme="minorHAnsi" w:cstheme="minorBidi"/>
          <w:smallCaps w:val="0"/>
          <w:sz w:val="22"/>
          <w:szCs w:val="22"/>
          <w:lang w:val="en-ZA" w:eastAsia="en-ZA"/>
        </w:rPr>
        <w:tab/>
      </w:r>
      <w:r w:rsidRPr="00F77DEF">
        <w:rPr>
          <w:rFonts w:ascii="Arial Bold" w:hAnsi="Arial Bold"/>
          <w:caps/>
          <w:lang w:val="en-ZA"/>
        </w:rPr>
        <w:t>Reliability</w:t>
      </w:r>
      <w:r>
        <w:tab/>
      </w:r>
      <w:r>
        <w:fldChar w:fldCharType="begin"/>
      </w:r>
      <w:r>
        <w:instrText xml:space="preserve"> PAGEREF _Toc73518285 \h </w:instrText>
      </w:r>
      <w:r>
        <w:fldChar w:fldCharType="separate"/>
      </w:r>
      <w:r>
        <w:t>21</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rFonts w:ascii="Arial Bold" w:hAnsi="Arial Bold"/>
          <w:caps/>
          <w:lang w:val="en-ZA"/>
        </w:rPr>
        <w:t>1.8</w:t>
      </w:r>
      <w:r>
        <w:rPr>
          <w:rFonts w:asciiTheme="minorHAnsi" w:eastAsiaTheme="minorEastAsia" w:hAnsiTheme="minorHAnsi" w:cstheme="minorBidi"/>
          <w:smallCaps w:val="0"/>
          <w:sz w:val="22"/>
          <w:szCs w:val="22"/>
          <w:lang w:val="en-ZA" w:eastAsia="en-ZA"/>
        </w:rPr>
        <w:tab/>
      </w:r>
      <w:r w:rsidRPr="00F77DEF">
        <w:rPr>
          <w:rFonts w:ascii="Arial Bold" w:hAnsi="Arial Bold"/>
          <w:caps/>
          <w:lang w:val="en-ZA"/>
        </w:rPr>
        <w:t>Availability</w:t>
      </w:r>
      <w:r>
        <w:tab/>
      </w:r>
      <w:r>
        <w:fldChar w:fldCharType="begin"/>
      </w:r>
      <w:r>
        <w:instrText xml:space="preserve"> PAGEREF _Toc73518286 \h </w:instrText>
      </w:r>
      <w:r>
        <w:fldChar w:fldCharType="separate"/>
      </w:r>
      <w:r>
        <w:t>21</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rFonts w:ascii="Arial Bold" w:hAnsi="Arial Bold"/>
          <w:caps/>
          <w:lang w:val="en-ZA"/>
        </w:rPr>
        <w:t>1.9</w:t>
      </w:r>
      <w:r>
        <w:rPr>
          <w:rFonts w:asciiTheme="minorHAnsi" w:eastAsiaTheme="minorEastAsia" w:hAnsiTheme="minorHAnsi" w:cstheme="minorBidi"/>
          <w:smallCaps w:val="0"/>
          <w:sz w:val="22"/>
          <w:szCs w:val="22"/>
          <w:lang w:val="en-ZA" w:eastAsia="en-ZA"/>
        </w:rPr>
        <w:tab/>
      </w:r>
      <w:r w:rsidRPr="00F77DEF">
        <w:rPr>
          <w:rFonts w:ascii="Arial Bold" w:hAnsi="Arial Bold"/>
          <w:caps/>
          <w:lang w:val="en-ZA"/>
        </w:rPr>
        <w:t>Expandability</w:t>
      </w:r>
      <w:r>
        <w:tab/>
      </w:r>
      <w:r>
        <w:fldChar w:fldCharType="begin"/>
      </w:r>
      <w:r>
        <w:instrText xml:space="preserve"> PAGEREF _Toc73518287 \h </w:instrText>
      </w:r>
      <w:r>
        <w:fldChar w:fldCharType="separate"/>
      </w:r>
      <w:r>
        <w:t>21</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rFonts w:ascii="Arial Bold" w:hAnsi="Arial Bold"/>
          <w:caps/>
          <w:lang w:val="en-ZA"/>
        </w:rPr>
        <w:t>1.10</w:t>
      </w:r>
      <w:r>
        <w:rPr>
          <w:rFonts w:asciiTheme="minorHAnsi" w:eastAsiaTheme="minorEastAsia" w:hAnsiTheme="minorHAnsi" w:cstheme="minorBidi"/>
          <w:smallCaps w:val="0"/>
          <w:sz w:val="22"/>
          <w:szCs w:val="22"/>
          <w:lang w:val="en-ZA" w:eastAsia="en-ZA"/>
        </w:rPr>
        <w:tab/>
      </w:r>
      <w:r w:rsidRPr="00F77DEF">
        <w:rPr>
          <w:rFonts w:ascii="Arial Bold" w:hAnsi="Arial Bold"/>
          <w:caps/>
          <w:lang w:val="en-ZA"/>
        </w:rPr>
        <w:t>Accuracy</w:t>
      </w:r>
      <w:r>
        <w:tab/>
      </w:r>
      <w:r>
        <w:fldChar w:fldCharType="begin"/>
      </w:r>
      <w:r>
        <w:instrText xml:space="preserve"> PAGEREF _Toc73518288 \h </w:instrText>
      </w:r>
      <w:r>
        <w:fldChar w:fldCharType="separate"/>
      </w:r>
      <w:r>
        <w:t>21</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rFonts w:ascii="Arial Bold" w:hAnsi="Arial Bold"/>
          <w:caps/>
          <w:lang w:val="en-ZA"/>
        </w:rPr>
        <w:t>1.11</w:t>
      </w:r>
      <w:r>
        <w:rPr>
          <w:rFonts w:asciiTheme="minorHAnsi" w:eastAsiaTheme="minorEastAsia" w:hAnsiTheme="minorHAnsi" w:cstheme="minorBidi"/>
          <w:smallCaps w:val="0"/>
          <w:sz w:val="22"/>
          <w:szCs w:val="22"/>
          <w:lang w:val="en-ZA" w:eastAsia="en-ZA"/>
        </w:rPr>
        <w:tab/>
      </w:r>
      <w:r w:rsidRPr="00F77DEF">
        <w:rPr>
          <w:rFonts w:ascii="Arial Bold" w:hAnsi="Arial Bold"/>
          <w:caps/>
          <w:lang w:val="en-ZA"/>
        </w:rPr>
        <w:t>Network Cabinets</w:t>
      </w:r>
      <w:r>
        <w:tab/>
      </w:r>
      <w:r>
        <w:fldChar w:fldCharType="begin"/>
      </w:r>
      <w:r>
        <w:instrText xml:space="preserve"> PAGEREF _Toc73518289 \h </w:instrText>
      </w:r>
      <w:r>
        <w:fldChar w:fldCharType="separate"/>
      </w:r>
      <w:r>
        <w:t>21</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rFonts w:ascii="Arial Bold" w:hAnsi="Arial Bold"/>
          <w:caps/>
          <w:lang w:val="en-ZA"/>
        </w:rPr>
        <w:t>1.12</w:t>
      </w:r>
      <w:r>
        <w:rPr>
          <w:rFonts w:asciiTheme="minorHAnsi" w:eastAsiaTheme="minorEastAsia" w:hAnsiTheme="minorHAnsi" w:cstheme="minorBidi"/>
          <w:smallCaps w:val="0"/>
          <w:sz w:val="22"/>
          <w:szCs w:val="22"/>
          <w:lang w:val="en-ZA" w:eastAsia="en-ZA"/>
        </w:rPr>
        <w:tab/>
      </w:r>
      <w:r w:rsidRPr="00F77DEF">
        <w:rPr>
          <w:rFonts w:ascii="Arial Bold" w:hAnsi="Arial Bold"/>
          <w:caps/>
          <w:lang w:val="en-ZA"/>
        </w:rPr>
        <w:t>Engineering Workstation</w:t>
      </w:r>
      <w:r>
        <w:tab/>
      </w:r>
      <w:r>
        <w:fldChar w:fldCharType="begin"/>
      </w:r>
      <w:r>
        <w:instrText xml:space="preserve"> PAGEREF _Toc73518290 \h </w:instrText>
      </w:r>
      <w:r>
        <w:fldChar w:fldCharType="separate"/>
      </w:r>
      <w:r>
        <w:t>22</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rFonts w:ascii="Arial Bold" w:hAnsi="Arial Bold"/>
          <w:caps/>
          <w:lang w:val="en-ZA"/>
        </w:rPr>
        <w:t>1.13</w:t>
      </w:r>
      <w:r>
        <w:rPr>
          <w:rFonts w:asciiTheme="minorHAnsi" w:eastAsiaTheme="minorEastAsia" w:hAnsiTheme="minorHAnsi" w:cstheme="minorBidi"/>
          <w:smallCaps w:val="0"/>
          <w:sz w:val="22"/>
          <w:szCs w:val="22"/>
          <w:lang w:val="en-ZA" w:eastAsia="en-ZA"/>
        </w:rPr>
        <w:tab/>
      </w:r>
      <w:r w:rsidRPr="00F77DEF">
        <w:rPr>
          <w:rFonts w:ascii="Arial Bold" w:hAnsi="Arial Bold"/>
          <w:caps/>
          <w:lang w:val="en-ZA"/>
        </w:rPr>
        <w:t>Switches</w:t>
      </w:r>
      <w:r>
        <w:tab/>
      </w:r>
      <w:r>
        <w:fldChar w:fldCharType="begin"/>
      </w:r>
      <w:r>
        <w:instrText xml:space="preserve"> PAGEREF _Toc73518291 \h </w:instrText>
      </w:r>
      <w:r>
        <w:fldChar w:fldCharType="separate"/>
      </w:r>
      <w:r>
        <w:t>22</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rFonts w:ascii="Arial Bold" w:hAnsi="Arial Bold"/>
          <w:caps/>
          <w:lang w:val="en-ZA"/>
        </w:rPr>
        <w:t>1.14</w:t>
      </w:r>
      <w:r>
        <w:rPr>
          <w:rFonts w:asciiTheme="minorHAnsi" w:eastAsiaTheme="minorEastAsia" w:hAnsiTheme="minorHAnsi" w:cstheme="minorBidi"/>
          <w:smallCaps w:val="0"/>
          <w:sz w:val="22"/>
          <w:szCs w:val="22"/>
          <w:lang w:val="en-ZA" w:eastAsia="en-ZA"/>
        </w:rPr>
        <w:tab/>
      </w:r>
      <w:r w:rsidRPr="00F77DEF">
        <w:rPr>
          <w:rFonts w:ascii="Arial Bold" w:hAnsi="Arial Bold"/>
          <w:caps/>
          <w:lang w:val="en-ZA"/>
        </w:rPr>
        <w:t>Functional Requirements</w:t>
      </w:r>
      <w:r>
        <w:tab/>
      </w:r>
      <w:r>
        <w:fldChar w:fldCharType="begin"/>
      </w:r>
      <w:r>
        <w:instrText xml:space="preserve"> PAGEREF _Toc73518292 \h </w:instrText>
      </w:r>
      <w:r>
        <w:fldChar w:fldCharType="separate"/>
      </w:r>
      <w:r>
        <w:t>22</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lang w:val="en-ZA"/>
        </w:rPr>
        <w:t>1.14.1</w:t>
      </w:r>
      <w:r>
        <w:rPr>
          <w:rFonts w:asciiTheme="minorHAnsi" w:eastAsiaTheme="minorEastAsia" w:hAnsiTheme="minorHAnsi" w:cstheme="minorBidi"/>
          <w:smallCaps w:val="0"/>
          <w:sz w:val="22"/>
          <w:szCs w:val="22"/>
          <w:lang w:val="en-ZA" w:eastAsia="en-ZA"/>
        </w:rPr>
        <w:tab/>
      </w:r>
      <w:r w:rsidRPr="00F77DEF">
        <w:rPr>
          <w:lang w:val="en-ZA"/>
        </w:rPr>
        <w:t>Monitoring Modes required from the diagnostic System</w:t>
      </w:r>
      <w:r>
        <w:tab/>
      </w:r>
      <w:r>
        <w:fldChar w:fldCharType="begin"/>
      </w:r>
      <w:r>
        <w:instrText xml:space="preserve"> PAGEREF _Toc73518293 \h </w:instrText>
      </w:r>
      <w:r>
        <w:fldChar w:fldCharType="separate"/>
      </w:r>
      <w:r>
        <w:t>22</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lang w:val="en-ZA"/>
        </w:rPr>
        <w:t>1.14.2</w:t>
      </w:r>
      <w:r>
        <w:rPr>
          <w:rFonts w:asciiTheme="minorHAnsi" w:eastAsiaTheme="minorEastAsia" w:hAnsiTheme="minorHAnsi" w:cstheme="minorBidi"/>
          <w:smallCaps w:val="0"/>
          <w:sz w:val="22"/>
          <w:szCs w:val="22"/>
          <w:lang w:val="en-ZA" w:eastAsia="en-ZA"/>
        </w:rPr>
        <w:tab/>
      </w:r>
      <w:r w:rsidRPr="00F77DEF">
        <w:rPr>
          <w:lang w:val="en-ZA"/>
        </w:rPr>
        <w:t>Continuous Monitoring</w:t>
      </w:r>
      <w:r>
        <w:tab/>
      </w:r>
      <w:r>
        <w:fldChar w:fldCharType="begin"/>
      </w:r>
      <w:r>
        <w:instrText xml:space="preserve"> PAGEREF _Toc73518294 \h </w:instrText>
      </w:r>
      <w:r>
        <w:fldChar w:fldCharType="separate"/>
      </w:r>
      <w:r>
        <w:t>22</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lang w:val="en-ZA"/>
        </w:rPr>
        <w:t>1.14.3</w:t>
      </w:r>
      <w:r>
        <w:rPr>
          <w:rFonts w:asciiTheme="minorHAnsi" w:eastAsiaTheme="minorEastAsia" w:hAnsiTheme="minorHAnsi" w:cstheme="minorBidi"/>
          <w:smallCaps w:val="0"/>
          <w:sz w:val="22"/>
          <w:szCs w:val="22"/>
          <w:lang w:val="en-ZA" w:eastAsia="en-ZA"/>
        </w:rPr>
        <w:tab/>
      </w:r>
      <w:r w:rsidRPr="00F77DEF">
        <w:rPr>
          <w:lang w:val="en-ZA"/>
        </w:rPr>
        <w:t>Transient Monitoring Mode</w:t>
      </w:r>
      <w:r>
        <w:tab/>
      </w:r>
      <w:r>
        <w:fldChar w:fldCharType="begin"/>
      </w:r>
      <w:r>
        <w:instrText xml:space="preserve"> PAGEREF _Toc73518295 \h </w:instrText>
      </w:r>
      <w:r>
        <w:fldChar w:fldCharType="separate"/>
      </w:r>
      <w:r>
        <w:t>23</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lang w:val="en-ZA"/>
        </w:rPr>
        <w:t>1.14.4</w:t>
      </w:r>
      <w:r>
        <w:rPr>
          <w:rFonts w:asciiTheme="minorHAnsi" w:eastAsiaTheme="minorEastAsia" w:hAnsiTheme="minorHAnsi" w:cstheme="minorBidi"/>
          <w:smallCaps w:val="0"/>
          <w:sz w:val="22"/>
          <w:szCs w:val="22"/>
          <w:lang w:val="en-ZA" w:eastAsia="en-ZA"/>
        </w:rPr>
        <w:tab/>
      </w:r>
      <w:r w:rsidRPr="00F77DEF">
        <w:rPr>
          <w:lang w:val="en-ZA"/>
        </w:rPr>
        <w:t>Barring Speed Monitoring Mode</w:t>
      </w:r>
      <w:r>
        <w:tab/>
      </w:r>
      <w:r>
        <w:fldChar w:fldCharType="begin"/>
      </w:r>
      <w:r>
        <w:instrText xml:space="preserve"> PAGEREF _Toc73518296 \h </w:instrText>
      </w:r>
      <w:r>
        <w:fldChar w:fldCharType="separate"/>
      </w:r>
      <w:r>
        <w:t>23</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lang w:val="en-ZA"/>
        </w:rPr>
        <w:t>1.14.5</w:t>
      </w:r>
      <w:r>
        <w:rPr>
          <w:rFonts w:asciiTheme="minorHAnsi" w:eastAsiaTheme="minorEastAsia" w:hAnsiTheme="minorHAnsi" w:cstheme="minorBidi"/>
          <w:smallCaps w:val="0"/>
          <w:sz w:val="22"/>
          <w:szCs w:val="22"/>
          <w:lang w:val="en-ZA" w:eastAsia="en-ZA"/>
        </w:rPr>
        <w:tab/>
      </w:r>
      <w:r w:rsidRPr="00F77DEF">
        <w:rPr>
          <w:lang w:val="en-ZA"/>
        </w:rPr>
        <w:t>Constant Speed, No load Monitoring</w:t>
      </w:r>
      <w:r>
        <w:tab/>
      </w:r>
      <w:r>
        <w:fldChar w:fldCharType="begin"/>
      </w:r>
      <w:r>
        <w:instrText xml:space="preserve"> PAGEREF _Toc73518297 \h </w:instrText>
      </w:r>
      <w:r>
        <w:fldChar w:fldCharType="separate"/>
      </w:r>
      <w:r>
        <w:t>23</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rFonts w:ascii="Arial Bold" w:hAnsi="Arial Bold"/>
          <w:caps/>
          <w:lang w:val="en-ZA"/>
        </w:rPr>
        <w:t>1.15</w:t>
      </w:r>
      <w:r>
        <w:rPr>
          <w:rFonts w:asciiTheme="minorHAnsi" w:eastAsiaTheme="minorEastAsia" w:hAnsiTheme="minorHAnsi" w:cstheme="minorBidi"/>
          <w:smallCaps w:val="0"/>
          <w:sz w:val="22"/>
          <w:szCs w:val="22"/>
          <w:lang w:val="en-ZA" w:eastAsia="en-ZA"/>
        </w:rPr>
        <w:tab/>
      </w:r>
      <w:r w:rsidRPr="00F77DEF">
        <w:rPr>
          <w:rFonts w:ascii="Arial Bold" w:hAnsi="Arial Bold"/>
          <w:caps/>
          <w:lang w:val="en-ZA"/>
        </w:rPr>
        <w:t>Alarm Handling</w:t>
      </w:r>
      <w:r>
        <w:tab/>
      </w:r>
      <w:r>
        <w:fldChar w:fldCharType="begin"/>
      </w:r>
      <w:r>
        <w:instrText xml:space="preserve"> PAGEREF _Toc73518298 \h </w:instrText>
      </w:r>
      <w:r>
        <w:fldChar w:fldCharType="separate"/>
      </w:r>
      <w:r>
        <w:t>24</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rFonts w:ascii="Arial Bold" w:hAnsi="Arial Bold"/>
          <w:caps/>
          <w:lang w:val="en-ZA"/>
        </w:rPr>
        <w:t>1.16</w:t>
      </w:r>
      <w:r>
        <w:rPr>
          <w:rFonts w:asciiTheme="minorHAnsi" w:eastAsiaTheme="minorEastAsia" w:hAnsiTheme="minorHAnsi" w:cstheme="minorBidi"/>
          <w:smallCaps w:val="0"/>
          <w:sz w:val="22"/>
          <w:szCs w:val="22"/>
          <w:lang w:val="en-ZA" w:eastAsia="en-ZA"/>
        </w:rPr>
        <w:tab/>
      </w:r>
      <w:r w:rsidRPr="00F77DEF">
        <w:rPr>
          <w:rFonts w:ascii="Arial Bold" w:hAnsi="Arial Bold"/>
          <w:caps/>
          <w:lang w:val="en-ZA"/>
        </w:rPr>
        <w:t>Cyber Security</w:t>
      </w:r>
      <w:r>
        <w:tab/>
      </w:r>
      <w:r>
        <w:fldChar w:fldCharType="begin"/>
      </w:r>
      <w:r>
        <w:instrText xml:space="preserve"> PAGEREF _Toc73518299 \h </w:instrText>
      </w:r>
      <w:r>
        <w:fldChar w:fldCharType="separate"/>
      </w:r>
      <w:r>
        <w:t>24</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rFonts w:ascii="Arial Bold" w:hAnsi="Arial Bold"/>
          <w:caps/>
          <w:lang w:val="en-ZA"/>
        </w:rPr>
        <w:t>1.17</w:t>
      </w:r>
      <w:r>
        <w:rPr>
          <w:rFonts w:asciiTheme="minorHAnsi" w:eastAsiaTheme="minorEastAsia" w:hAnsiTheme="minorHAnsi" w:cstheme="minorBidi"/>
          <w:smallCaps w:val="0"/>
          <w:sz w:val="22"/>
          <w:szCs w:val="22"/>
          <w:lang w:val="en-ZA" w:eastAsia="en-ZA"/>
        </w:rPr>
        <w:tab/>
      </w:r>
      <w:r w:rsidRPr="00F77DEF">
        <w:rPr>
          <w:rFonts w:ascii="Arial Bold" w:hAnsi="Arial Bold"/>
          <w:caps/>
          <w:lang w:val="en-ZA"/>
        </w:rPr>
        <w:t>Licencing</w:t>
      </w:r>
      <w:r>
        <w:tab/>
      </w:r>
      <w:r>
        <w:fldChar w:fldCharType="begin"/>
      </w:r>
      <w:r>
        <w:instrText xml:space="preserve"> PAGEREF _Toc73518300 \h </w:instrText>
      </w:r>
      <w:r>
        <w:fldChar w:fldCharType="separate"/>
      </w:r>
      <w:r>
        <w:t>25</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rFonts w:ascii="Arial Bold" w:hAnsi="Arial Bold"/>
          <w:caps/>
          <w:lang w:val="en-ZA"/>
        </w:rPr>
        <w:t>1.18</w:t>
      </w:r>
      <w:r>
        <w:rPr>
          <w:rFonts w:asciiTheme="minorHAnsi" w:eastAsiaTheme="minorEastAsia" w:hAnsiTheme="minorHAnsi" w:cstheme="minorBidi"/>
          <w:smallCaps w:val="0"/>
          <w:sz w:val="22"/>
          <w:szCs w:val="22"/>
          <w:lang w:val="en-ZA" w:eastAsia="en-ZA"/>
        </w:rPr>
        <w:tab/>
      </w:r>
      <w:r w:rsidRPr="00F77DEF">
        <w:rPr>
          <w:rFonts w:ascii="Arial Bold" w:hAnsi="Arial Bold"/>
          <w:caps/>
          <w:lang w:val="en-ZA"/>
        </w:rPr>
        <w:t>Power Supplies</w:t>
      </w:r>
      <w:r>
        <w:tab/>
      </w:r>
      <w:r>
        <w:fldChar w:fldCharType="begin"/>
      </w:r>
      <w:r>
        <w:instrText xml:space="preserve"> PAGEREF _Toc73518301 \h </w:instrText>
      </w:r>
      <w:r>
        <w:fldChar w:fldCharType="separate"/>
      </w:r>
      <w:r>
        <w:t>25</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rFonts w:ascii="Arial Bold" w:hAnsi="Arial Bold"/>
          <w:caps/>
          <w:lang w:val="en-ZA"/>
        </w:rPr>
        <w:t>1.19</w:t>
      </w:r>
      <w:r>
        <w:rPr>
          <w:rFonts w:asciiTheme="minorHAnsi" w:eastAsiaTheme="minorEastAsia" w:hAnsiTheme="minorHAnsi" w:cstheme="minorBidi"/>
          <w:smallCaps w:val="0"/>
          <w:sz w:val="22"/>
          <w:szCs w:val="22"/>
          <w:lang w:val="en-ZA" w:eastAsia="en-ZA"/>
        </w:rPr>
        <w:tab/>
      </w:r>
      <w:r w:rsidRPr="00F77DEF">
        <w:rPr>
          <w:rFonts w:ascii="Arial Bold" w:hAnsi="Arial Bold"/>
          <w:caps/>
          <w:lang w:val="en-ZA"/>
        </w:rPr>
        <w:t>Cables requirements</w:t>
      </w:r>
      <w:r>
        <w:tab/>
      </w:r>
      <w:r>
        <w:fldChar w:fldCharType="begin"/>
      </w:r>
      <w:r>
        <w:instrText xml:space="preserve"> PAGEREF _Toc73518302 \h </w:instrText>
      </w:r>
      <w:r>
        <w:fldChar w:fldCharType="separate"/>
      </w:r>
      <w:r>
        <w:t>25</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lang w:val="en-ZA"/>
        </w:rPr>
        <w:t>1.19.1</w:t>
      </w:r>
      <w:r>
        <w:rPr>
          <w:rFonts w:asciiTheme="minorHAnsi" w:eastAsiaTheme="minorEastAsia" w:hAnsiTheme="minorHAnsi" w:cstheme="minorBidi"/>
          <w:smallCaps w:val="0"/>
          <w:sz w:val="22"/>
          <w:szCs w:val="22"/>
          <w:lang w:val="en-ZA" w:eastAsia="en-ZA"/>
        </w:rPr>
        <w:tab/>
      </w:r>
      <w:r w:rsidRPr="00F77DEF">
        <w:rPr>
          <w:lang w:val="en-ZA"/>
        </w:rPr>
        <w:t>Cabinet cabling</w:t>
      </w:r>
      <w:r>
        <w:tab/>
      </w:r>
      <w:r>
        <w:fldChar w:fldCharType="begin"/>
      </w:r>
      <w:r>
        <w:instrText xml:space="preserve"> PAGEREF _Toc73518303 \h </w:instrText>
      </w:r>
      <w:r>
        <w:fldChar w:fldCharType="separate"/>
      </w:r>
      <w:r>
        <w:t>25</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lang w:val="en-ZA"/>
        </w:rPr>
        <w:t>1.19.2</w:t>
      </w:r>
      <w:r>
        <w:rPr>
          <w:rFonts w:asciiTheme="minorHAnsi" w:eastAsiaTheme="minorEastAsia" w:hAnsiTheme="minorHAnsi" w:cstheme="minorBidi"/>
          <w:smallCaps w:val="0"/>
          <w:sz w:val="22"/>
          <w:szCs w:val="22"/>
          <w:lang w:val="en-ZA" w:eastAsia="en-ZA"/>
        </w:rPr>
        <w:tab/>
      </w:r>
      <w:r w:rsidRPr="00F77DEF">
        <w:rPr>
          <w:lang w:val="en-ZA"/>
        </w:rPr>
        <w:t>Network cabling</w:t>
      </w:r>
      <w:r>
        <w:tab/>
      </w:r>
      <w:r>
        <w:fldChar w:fldCharType="begin"/>
      </w:r>
      <w:r>
        <w:instrText xml:space="preserve"> PAGEREF _Toc73518304 \h </w:instrText>
      </w:r>
      <w:r>
        <w:fldChar w:fldCharType="separate"/>
      </w:r>
      <w:r>
        <w:t>26</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lang w:val="en-ZA"/>
        </w:rPr>
        <w:t>1.19.3</w:t>
      </w:r>
      <w:r>
        <w:rPr>
          <w:rFonts w:asciiTheme="minorHAnsi" w:eastAsiaTheme="minorEastAsia" w:hAnsiTheme="minorHAnsi" w:cstheme="minorBidi"/>
          <w:smallCaps w:val="0"/>
          <w:sz w:val="22"/>
          <w:szCs w:val="22"/>
          <w:lang w:val="en-ZA" w:eastAsia="en-ZA"/>
        </w:rPr>
        <w:tab/>
      </w:r>
      <w:r w:rsidRPr="00F77DEF">
        <w:rPr>
          <w:lang w:val="en-ZA"/>
        </w:rPr>
        <w:t>Other cabling</w:t>
      </w:r>
      <w:r>
        <w:tab/>
      </w:r>
      <w:r>
        <w:fldChar w:fldCharType="begin"/>
      </w:r>
      <w:r>
        <w:instrText xml:space="preserve"> PAGEREF _Toc73518305 \h </w:instrText>
      </w:r>
      <w:r>
        <w:fldChar w:fldCharType="separate"/>
      </w:r>
      <w:r>
        <w:t>26</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lang w:val="en-ZA"/>
        </w:rPr>
        <w:t>1.19.4</w:t>
      </w:r>
      <w:r>
        <w:rPr>
          <w:rFonts w:asciiTheme="minorHAnsi" w:eastAsiaTheme="minorEastAsia" w:hAnsiTheme="minorHAnsi" w:cstheme="minorBidi"/>
          <w:smallCaps w:val="0"/>
          <w:sz w:val="22"/>
          <w:szCs w:val="22"/>
          <w:lang w:val="en-ZA" w:eastAsia="en-ZA"/>
        </w:rPr>
        <w:tab/>
      </w:r>
      <w:r w:rsidRPr="00F77DEF">
        <w:rPr>
          <w:lang w:val="en-ZA"/>
        </w:rPr>
        <w:t>Cable management system</w:t>
      </w:r>
      <w:r>
        <w:tab/>
      </w:r>
      <w:r>
        <w:fldChar w:fldCharType="begin"/>
      </w:r>
      <w:r>
        <w:instrText xml:space="preserve"> PAGEREF _Toc73518306 \h </w:instrText>
      </w:r>
      <w:r>
        <w:fldChar w:fldCharType="separate"/>
      </w:r>
      <w:r>
        <w:t>26</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lang w:val="en-ZA"/>
        </w:rPr>
        <w:t>1.19.5</w:t>
      </w:r>
      <w:r>
        <w:rPr>
          <w:rFonts w:asciiTheme="minorHAnsi" w:eastAsiaTheme="minorEastAsia" w:hAnsiTheme="minorHAnsi" w:cstheme="minorBidi"/>
          <w:smallCaps w:val="0"/>
          <w:sz w:val="22"/>
          <w:szCs w:val="22"/>
          <w:lang w:val="en-ZA" w:eastAsia="en-ZA"/>
        </w:rPr>
        <w:tab/>
      </w:r>
      <w:r w:rsidRPr="00F77DEF">
        <w:rPr>
          <w:lang w:val="en-ZA"/>
        </w:rPr>
        <w:t>Labelling requirements</w:t>
      </w:r>
      <w:r>
        <w:tab/>
      </w:r>
      <w:r>
        <w:fldChar w:fldCharType="begin"/>
      </w:r>
      <w:r>
        <w:instrText xml:space="preserve"> PAGEREF _Toc73518307 \h </w:instrText>
      </w:r>
      <w:r>
        <w:fldChar w:fldCharType="separate"/>
      </w:r>
      <w:r>
        <w:t>26</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t>1.20</w:t>
      </w:r>
      <w:r>
        <w:rPr>
          <w:rFonts w:asciiTheme="minorHAnsi" w:eastAsiaTheme="minorEastAsia" w:hAnsiTheme="minorHAnsi" w:cstheme="minorBidi"/>
          <w:smallCaps w:val="0"/>
          <w:sz w:val="22"/>
          <w:szCs w:val="22"/>
          <w:lang w:val="en-ZA" w:eastAsia="en-ZA"/>
        </w:rPr>
        <w:tab/>
      </w:r>
      <w:r w:rsidRPr="00F77DEF">
        <w:rPr>
          <w:rFonts w:ascii="Arial Bold" w:hAnsi="Arial Bold"/>
          <w:caps/>
        </w:rPr>
        <w:t>Execution Requirements</w:t>
      </w:r>
      <w:r>
        <w:tab/>
      </w:r>
      <w:r>
        <w:fldChar w:fldCharType="begin"/>
      </w:r>
      <w:r>
        <w:instrText xml:space="preserve"> PAGEREF _Toc73518308 \h </w:instrText>
      </w:r>
      <w:r>
        <w:fldChar w:fldCharType="separate"/>
      </w:r>
      <w:r>
        <w:t>26</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t>1.20.1</w:t>
      </w:r>
      <w:r>
        <w:rPr>
          <w:rFonts w:asciiTheme="minorHAnsi" w:eastAsiaTheme="minorEastAsia" w:hAnsiTheme="minorHAnsi" w:cstheme="minorBidi"/>
          <w:smallCaps w:val="0"/>
          <w:sz w:val="22"/>
          <w:szCs w:val="22"/>
          <w:lang w:val="en-ZA" w:eastAsia="en-ZA"/>
        </w:rPr>
        <w:tab/>
      </w:r>
      <w:r>
        <w:t>Pre-FAT</w:t>
      </w:r>
      <w:r>
        <w:tab/>
      </w:r>
      <w:r>
        <w:fldChar w:fldCharType="begin"/>
      </w:r>
      <w:r>
        <w:instrText xml:space="preserve"> PAGEREF _Toc73518309 \h </w:instrText>
      </w:r>
      <w:r>
        <w:fldChar w:fldCharType="separate"/>
      </w:r>
      <w:r>
        <w:t>26</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t>1.20.2</w:t>
      </w:r>
      <w:r>
        <w:rPr>
          <w:rFonts w:asciiTheme="minorHAnsi" w:eastAsiaTheme="minorEastAsia" w:hAnsiTheme="minorHAnsi" w:cstheme="minorBidi"/>
          <w:smallCaps w:val="0"/>
          <w:sz w:val="22"/>
          <w:szCs w:val="22"/>
          <w:lang w:val="en-ZA" w:eastAsia="en-ZA"/>
        </w:rPr>
        <w:tab/>
      </w:r>
      <w:r>
        <w:t>FAT</w:t>
      </w:r>
      <w:r>
        <w:tab/>
      </w:r>
      <w:r>
        <w:fldChar w:fldCharType="begin"/>
      </w:r>
      <w:r>
        <w:instrText xml:space="preserve"> PAGEREF _Toc73518310 \h </w:instrText>
      </w:r>
      <w:r>
        <w:fldChar w:fldCharType="separate"/>
      </w:r>
      <w:r>
        <w:t>26</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t>1.20.3</w:t>
      </w:r>
      <w:r>
        <w:rPr>
          <w:rFonts w:asciiTheme="minorHAnsi" w:eastAsiaTheme="minorEastAsia" w:hAnsiTheme="minorHAnsi" w:cstheme="minorBidi"/>
          <w:smallCaps w:val="0"/>
          <w:sz w:val="22"/>
          <w:szCs w:val="22"/>
          <w:lang w:val="en-ZA" w:eastAsia="en-ZA"/>
        </w:rPr>
        <w:tab/>
      </w:r>
      <w:r>
        <w:t>Pre-Outage Installation Work</w:t>
      </w:r>
      <w:r>
        <w:tab/>
      </w:r>
      <w:r>
        <w:fldChar w:fldCharType="begin"/>
      </w:r>
      <w:r>
        <w:instrText xml:space="preserve"> PAGEREF _Toc73518311 \h </w:instrText>
      </w:r>
      <w:r>
        <w:fldChar w:fldCharType="separate"/>
      </w:r>
      <w:r>
        <w:t>27</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t>1.20.4</w:t>
      </w:r>
      <w:r>
        <w:rPr>
          <w:rFonts w:asciiTheme="minorHAnsi" w:eastAsiaTheme="minorEastAsia" w:hAnsiTheme="minorHAnsi" w:cstheme="minorBidi"/>
          <w:smallCaps w:val="0"/>
          <w:sz w:val="22"/>
          <w:szCs w:val="22"/>
          <w:lang w:val="en-ZA" w:eastAsia="en-ZA"/>
        </w:rPr>
        <w:tab/>
      </w:r>
      <w:r>
        <w:t>Site Integration Test (SIT)</w:t>
      </w:r>
      <w:r>
        <w:tab/>
      </w:r>
      <w:r>
        <w:fldChar w:fldCharType="begin"/>
      </w:r>
      <w:r>
        <w:instrText xml:space="preserve"> PAGEREF _Toc73518312 \h </w:instrText>
      </w:r>
      <w:r>
        <w:fldChar w:fldCharType="separate"/>
      </w:r>
      <w:r>
        <w:t>28</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t>1.20.5</w:t>
      </w:r>
      <w:r>
        <w:rPr>
          <w:rFonts w:asciiTheme="minorHAnsi" w:eastAsiaTheme="minorEastAsia" w:hAnsiTheme="minorHAnsi" w:cstheme="minorBidi"/>
          <w:smallCaps w:val="0"/>
          <w:sz w:val="22"/>
          <w:szCs w:val="22"/>
          <w:lang w:val="en-ZA" w:eastAsia="en-ZA"/>
        </w:rPr>
        <w:tab/>
      </w:r>
      <w:r>
        <w:t>Commissioning</w:t>
      </w:r>
      <w:r>
        <w:tab/>
      </w:r>
      <w:r>
        <w:fldChar w:fldCharType="begin"/>
      </w:r>
      <w:r>
        <w:instrText xml:space="preserve"> PAGEREF _Toc73518313 \h </w:instrText>
      </w:r>
      <w:r>
        <w:fldChar w:fldCharType="separate"/>
      </w:r>
      <w:r>
        <w:t>29</w:t>
      </w:r>
      <w:r>
        <w:fldChar w:fldCharType="end"/>
      </w:r>
    </w:p>
    <w:p w:rsidR="002934E8" w:rsidRDefault="002934E8">
      <w:pPr>
        <w:pStyle w:val="TOC3"/>
        <w:rPr>
          <w:rFonts w:asciiTheme="minorHAnsi" w:eastAsiaTheme="minorEastAsia" w:hAnsiTheme="minorHAnsi" w:cstheme="minorBidi"/>
          <w:noProof/>
          <w:sz w:val="22"/>
          <w:szCs w:val="22"/>
          <w:lang w:val="en-ZA" w:eastAsia="en-ZA"/>
        </w:rPr>
      </w:pPr>
      <w:r>
        <w:rPr>
          <w:noProof/>
        </w:rPr>
        <w:t>1.20.5.1</w:t>
      </w:r>
      <w:r>
        <w:rPr>
          <w:rFonts w:asciiTheme="minorHAnsi" w:eastAsiaTheme="minorEastAsia" w:hAnsiTheme="minorHAnsi" w:cstheme="minorBidi"/>
          <w:noProof/>
          <w:sz w:val="22"/>
          <w:szCs w:val="22"/>
          <w:lang w:val="en-ZA" w:eastAsia="en-ZA"/>
        </w:rPr>
        <w:tab/>
      </w:r>
      <w:r>
        <w:rPr>
          <w:noProof/>
        </w:rPr>
        <w:t>Cold Commissioning</w:t>
      </w:r>
      <w:r>
        <w:rPr>
          <w:noProof/>
        </w:rPr>
        <w:tab/>
      </w:r>
      <w:r>
        <w:rPr>
          <w:noProof/>
        </w:rPr>
        <w:fldChar w:fldCharType="begin"/>
      </w:r>
      <w:r>
        <w:rPr>
          <w:noProof/>
        </w:rPr>
        <w:instrText xml:space="preserve"> PAGEREF _Toc73518314 \h </w:instrText>
      </w:r>
      <w:r>
        <w:rPr>
          <w:noProof/>
        </w:rPr>
      </w:r>
      <w:r>
        <w:rPr>
          <w:noProof/>
        </w:rPr>
        <w:fldChar w:fldCharType="separate"/>
      </w:r>
      <w:r>
        <w:rPr>
          <w:noProof/>
        </w:rPr>
        <w:t>30</w:t>
      </w:r>
      <w:r>
        <w:rPr>
          <w:noProof/>
        </w:rPr>
        <w:fldChar w:fldCharType="end"/>
      </w:r>
    </w:p>
    <w:p w:rsidR="002934E8" w:rsidRDefault="002934E8">
      <w:pPr>
        <w:pStyle w:val="TOC3"/>
        <w:rPr>
          <w:rFonts w:asciiTheme="minorHAnsi" w:eastAsiaTheme="minorEastAsia" w:hAnsiTheme="minorHAnsi" w:cstheme="minorBidi"/>
          <w:noProof/>
          <w:sz w:val="22"/>
          <w:szCs w:val="22"/>
          <w:lang w:val="en-ZA" w:eastAsia="en-ZA"/>
        </w:rPr>
      </w:pPr>
      <w:r>
        <w:rPr>
          <w:noProof/>
        </w:rPr>
        <w:t>1.20.5.2</w:t>
      </w:r>
      <w:r>
        <w:rPr>
          <w:rFonts w:asciiTheme="minorHAnsi" w:eastAsiaTheme="minorEastAsia" w:hAnsiTheme="minorHAnsi" w:cstheme="minorBidi"/>
          <w:noProof/>
          <w:sz w:val="22"/>
          <w:szCs w:val="22"/>
          <w:lang w:val="en-ZA" w:eastAsia="en-ZA"/>
        </w:rPr>
        <w:tab/>
      </w:r>
      <w:r>
        <w:rPr>
          <w:noProof/>
        </w:rPr>
        <w:t>Hot Commissioning</w:t>
      </w:r>
      <w:r>
        <w:rPr>
          <w:noProof/>
        </w:rPr>
        <w:tab/>
      </w:r>
      <w:r>
        <w:rPr>
          <w:noProof/>
        </w:rPr>
        <w:fldChar w:fldCharType="begin"/>
      </w:r>
      <w:r>
        <w:rPr>
          <w:noProof/>
        </w:rPr>
        <w:instrText xml:space="preserve"> PAGEREF _Toc73518315 \h </w:instrText>
      </w:r>
      <w:r>
        <w:rPr>
          <w:noProof/>
        </w:rPr>
      </w:r>
      <w:r>
        <w:rPr>
          <w:noProof/>
        </w:rPr>
        <w:fldChar w:fldCharType="separate"/>
      </w:r>
      <w:r>
        <w:rPr>
          <w:noProof/>
        </w:rPr>
        <w:t>30</w:t>
      </w:r>
      <w:r>
        <w:rPr>
          <w:noProof/>
        </w:rP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t>1.20.6</w:t>
      </w:r>
      <w:r>
        <w:rPr>
          <w:rFonts w:asciiTheme="minorHAnsi" w:eastAsiaTheme="minorEastAsia" w:hAnsiTheme="minorHAnsi" w:cstheme="minorBidi"/>
          <w:smallCaps w:val="0"/>
          <w:sz w:val="22"/>
          <w:szCs w:val="22"/>
          <w:lang w:val="en-ZA" w:eastAsia="en-ZA"/>
        </w:rPr>
        <w:tab/>
      </w:r>
      <w:r>
        <w:t>Site Acceptance Tests (SAT)</w:t>
      </w:r>
      <w:r>
        <w:tab/>
      </w:r>
      <w:r>
        <w:fldChar w:fldCharType="begin"/>
      </w:r>
      <w:r>
        <w:instrText xml:space="preserve"> PAGEREF _Toc73518316 \h </w:instrText>
      </w:r>
      <w:r>
        <w:fldChar w:fldCharType="separate"/>
      </w:r>
      <w:r>
        <w:t>31</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t>1.20.7</w:t>
      </w:r>
      <w:r>
        <w:rPr>
          <w:rFonts w:asciiTheme="minorHAnsi" w:eastAsiaTheme="minorEastAsia" w:hAnsiTheme="minorHAnsi" w:cstheme="minorBidi"/>
          <w:smallCaps w:val="0"/>
          <w:sz w:val="22"/>
          <w:szCs w:val="22"/>
          <w:lang w:val="en-ZA" w:eastAsia="en-ZA"/>
        </w:rPr>
        <w:tab/>
      </w:r>
      <w:r>
        <w:t>Optimisation stage</w:t>
      </w:r>
      <w:r>
        <w:tab/>
      </w:r>
      <w:r>
        <w:fldChar w:fldCharType="begin"/>
      </w:r>
      <w:r>
        <w:instrText xml:space="preserve"> PAGEREF _Toc73518317 \h </w:instrText>
      </w:r>
      <w:r>
        <w:fldChar w:fldCharType="separate"/>
      </w:r>
      <w:r>
        <w:t>31</w:t>
      </w:r>
      <w:r>
        <w:fldChar w:fldCharType="end"/>
      </w:r>
    </w:p>
    <w:p w:rsidR="002934E8" w:rsidRDefault="002934E8">
      <w:pPr>
        <w:pStyle w:val="TOC1"/>
        <w:rPr>
          <w:rFonts w:asciiTheme="minorHAnsi" w:eastAsiaTheme="minorEastAsia" w:hAnsiTheme="minorHAnsi" w:cstheme="minorBidi"/>
          <w:b w:val="0"/>
          <w:sz w:val="22"/>
          <w:szCs w:val="22"/>
          <w:lang w:val="en-ZA" w:eastAsia="en-ZA"/>
        </w:rPr>
      </w:pPr>
      <w:r w:rsidRPr="00F77DEF">
        <w:rPr>
          <w:caps/>
        </w:rPr>
        <w:t>1.21</w:t>
      </w:r>
      <w:r>
        <w:rPr>
          <w:rFonts w:asciiTheme="minorHAnsi" w:eastAsiaTheme="minorEastAsia" w:hAnsiTheme="minorHAnsi" w:cstheme="minorBidi"/>
          <w:b w:val="0"/>
          <w:sz w:val="22"/>
          <w:szCs w:val="22"/>
          <w:lang w:val="en-ZA" w:eastAsia="en-ZA"/>
        </w:rPr>
        <w:tab/>
      </w:r>
      <w:r w:rsidRPr="00F77DEF">
        <w:rPr>
          <w:caps/>
        </w:rPr>
        <w:t>Training workshops and technology transfer</w:t>
      </w:r>
      <w:r>
        <w:tab/>
      </w:r>
      <w:r>
        <w:fldChar w:fldCharType="begin"/>
      </w:r>
      <w:r>
        <w:instrText xml:space="preserve"> PAGEREF _Toc73518318 \h </w:instrText>
      </w:r>
      <w:r>
        <w:fldChar w:fldCharType="separate"/>
      </w:r>
      <w:r>
        <w:t>32</w:t>
      </w:r>
      <w:r>
        <w:fldChar w:fldCharType="end"/>
      </w:r>
    </w:p>
    <w:p w:rsidR="002934E8" w:rsidRDefault="002934E8">
      <w:pPr>
        <w:pStyle w:val="TOC1"/>
        <w:rPr>
          <w:rFonts w:asciiTheme="minorHAnsi" w:eastAsiaTheme="minorEastAsia" w:hAnsiTheme="minorHAnsi" w:cstheme="minorBidi"/>
          <w:b w:val="0"/>
          <w:sz w:val="22"/>
          <w:szCs w:val="22"/>
          <w:lang w:val="en-ZA" w:eastAsia="en-ZA"/>
        </w:rPr>
      </w:pPr>
      <w:r w:rsidRPr="00F77DEF">
        <w:rPr>
          <w:caps/>
        </w:rPr>
        <w:t>1.22</w:t>
      </w:r>
      <w:r>
        <w:rPr>
          <w:rFonts w:asciiTheme="minorHAnsi" w:eastAsiaTheme="minorEastAsia" w:hAnsiTheme="minorHAnsi" w:cstheme="minorBidi"/>
          <w:b w:val="0"/>
          <w:sz w:val="22"/>
          <w:szCs w:val="22"/>
          <w:lang w:val="en-ZA" w:eastAsia="en-ZA"/>
        </w:rPr>
        <w:tab/>
      </w:r>
      <w:r w:rsidRPr="00F77DEF">
        <w:rPr>
          <w:caps/>
        </w:rPr>
        <w:t xml:space="preserve">Engineering and the </w:t>
      </w:r>
      <w:r w:rsidRPr="00F77DEF">
        <w:rPr>
          <w:i/>
          <w:iCs/>
          <w:caps/>
        </w:rPr>
        <w:t>Contractor</w:t>
      </w:r>
      <w:r w:rsidRPr="00F77DEF">
        <w:rPr>
          <w:caps/>
        </w:rPr>
        <w:t>’s design</w:t>
      </w:r>
      <w:r>
        <w:tab/>
      </w:r>
      <w:r>
        <w:fldChar w:fldCharType="begin"/>
      </w:r>
      <w:r>
        <w:instrText xml:space="preserve"> PAGEREF _Toc73518319 \h </w:instrText>
      </w:r>
      <w:r>
        <w:fldChar w:fldCharType="separate"/>
      </w:r>
      <w:r>
        <w:t>33</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lang w:val="en-ZA"/>
        </w:rPr>
        <w:t>1.22.1</w:t>
      </w:r>
      <w:r>
        <w:rPr>
          <w:rFonts w:asciiTheme="minorHAnsi" w:eastAsiaTheme="minorEastAsia" w:hAnsiTheme="minorHAnsi" w:cstheme="minorBidi"/>
          <w:smallCaps w:val="0"/>
          <w:sz w:val="22"/>
          <w:szCs w:val="22"/>
          <w:lang w:val="en-ZA" w:eastAsia="en-ZA"/>
        </w:rPr>
        <w:tab/>
      </w:r>
      <w:r w:rsidRPr="00F77DEF">
        <w:rPr>
          <w:lang w:val="en-ZA"/>
        </w:rPr>
        <w:t>Transporting</w:t>
      </w:r>
      <w:r>
        <w:tab/>
      </w:r>
      <w:r>
        <w:fldChar w:fldCharType="begin"/>
      </w:r>
      <w:r>
        <w:instrText xml:space="preserve"> PAGEREF _Toc73518320 \h </w:instrText>
      </w:r>
      <w:r>
        <w:fldChar w:fldCharType="separate"/>
      </w:r>
      <w:r>
        <w:t>33</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rFonts w:ascii="Arial Bold" w:hAnsi="Arial Bold"/>
          <w:caps/>
          <w:lang w:val="en-ZA"/>
        </w:rPr>
        <w:t>1.23</w:t>
      </w:r>
      <w:r>
        <w:rPr>
          <w:rFonts w:asciiTheme="minorHAnsi" w:eastAsiaTheme="minorEastAsia" w:hAnsiTheme="minorHAnsi" w:cstheme="minorBidi"/>
          <w:smallCaps w:val="0"/>
          <w:sz w:val="22"/>
          <w:szCs w:val="22"/>
          <w:lang w:val="en-ZA" w:eastAsia="en-ZA"/>
        </w:rPr>
        <w:tab/>
      </w:r>
      <w:r w:rsidRPr="00F77DEF">
        <w:rPr>
          <w:rFonts w:ascii="Arial Bold" w:hAnsi="Arial Bold"/>
          <w:caps/>
          <w:lang w:val="en-ZA"/>
        </w:rPr>
        <w:t>Installation and site work</w:t>
      </w:r>
      <w:r>
        <w:tab/>
      </w:r>
      <w:r>
        <w:fldChar w:fldCharType="begin"/>
      </w:r>
      <w:r>
        <w:instrText xml:space="preserve"> PAGEREF _Toc73518321 \h </w:instrText>
      </w:r>
      <w:r>
        <w:fldChar w:fldCharType="separate"/>
      </w:r>
      <w:r>
        <w:t>33</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rFonts w:ascii="Arial Bold" w:hAnsi="Arial Bold"/>
          <w:caps/>
          <w:lang w:val="en-ZA"/>
        </w:rPr>
        <w:t>1.24</w:t>
      </w:r>
      <w:r>
        <w:rPr>
          <w:rFonts w:asciiTheme="minorHAnsi" w:eastAsiaTheme="minorEastAsia" w:hAnsiTheme="minorHAnsi" w:cstheme="minorBidi"/>
          <w:smallCaps w:val="0"/>
          <w:sz w:val="22"/>
          <w:szCs w:val="22"/>
          <w:lang w:val="en-ZA" w:eastAsia="en-ZA"/>
        </w:rPr>
        <w:tab/>
      </w:r>
      <w:r w:rsidRPr="00F77DEF">
        <w:rPr>
          <w:rFonts w:ascii="Arial Bold" w:hAnsi="Arial Bold"/>
          <w:caps/>
          <w:lang w:val="en-ZA"/>
        </w:rPr>
        <w:t xml:space="preserve">Use of </w:t>
      </w:r>
      <w:r w:rsidRPr="00F77DEF">
        <w:rPr>
          <w:rFonts w:ascii="Arial Bold" w:hAnsi="Arial Bold"/>
          <w:i/>
          <w:caps/>
          <w:lang w:val="en-ZA"/>
        </w:rPr>
        <w:t>Contractor’s</w:t>
      </w:r>
      <w:r w:rsidRPr="00F77DEF">
        <w:rPr>
          <w:rFonts w:ascii="Arial Bold" w:hAnsi="Arial Bold"/>
          <w:caps/>
          <w:lang w:val="en-ZA"/>
        </w:rPr>
        <w:t xml:space="preserve"> design</w:t>
      </w:r>
      <w:r>
        <w:tab/>
      </w:r>
      <w:r>
        <w:fldChar w:fldCharType="begin"/>
      </w:r>
      <w:r>
        <w:instrText xml:space="preserve"> PAGEREF _Toc73518322 \h </w:instrText>
      </w:r>
      <w:r>
        <w:fldChar w:fldCharType="separate"/>
      </w:r>
      <w:r>
        <w:t>33</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rFonts w:ascii="Arial Bold" w:hAnsi="Arial Bold"/>
          <w:caps/>
          <w:lang w:val="en-ZA"/>
        </w:rPr>
        <w:t>1.25</w:t>
      </w:r>
      <w:r>
        <w:rPr>
          <w:rFonts w:asciiTheme="minorHAnsi" w:eastAsiaTheme="minorEastAsia" w:hAnsiTheme="minorHAnsi" w:cstheme="minorBidi"/>
          <w:smallCaps w:val="0"/>
          <w:sz w:val="22"/>
          <w:szCs w:val="22"/>
          <w:lang w:val="en-ZA" w:eastAsia="en-ZA"/>
        </w:rPr>
        <w:tab/>
      </w:r>
      <w:r w:rsidRPr="00F77DEF">
        <w:rPr>
          <w:rFonts w:ascii="Arial Bold" w:hAnsi="Arial Bold"/>
          <w:caps/>
          <w:lang w:val="en-ZA"/>
        </w:rPr>
        <w:t>Equipment required to be included in the works</w:t>
      </w:r>
      <w:r>
        <w:tab/>
      </w:r>
      <w:r>
        <w:fldChar w:fldCharType="begin"/>
      </w:r>
      <w:r>
        <w:instrText xml:space="preserve"> PAGEREF _Toc73518323 \h </w:instrText>
      </w:r>
      <w:r>
        <w:fldChar w:fldCharType="separate"/>
      </w:r>
      <w:r>
        <w:t>33</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rFonts w:ascii="Arial Bold" w:hAnsi="Arial Bold"/>
          <w:caps/>
          <w:lang w:val="en-ZA"/>
        </w:rPr>
        <w:t>1.26</w:t>
      </w:r>
      <w:r>
        <w:rPr>
          <w:rFonts w:asciiTheme="minorHAnsi" w:eastAsiaTheme="minorEastAsia" w:hAnsiTheme="minorHAnsi" w:cstheme="minorBidi"/>
          <w:smallCaps w:val="0"/>
          <w:sz w:val="22"/>
          <w:szCs w:val="22"/>
          <w:lang w:val="en-ZA" w:eastAsia="en-ZA"/>
        </w:rPr>
        <w:tab/>
      </w:r>
      <w:r w:rsidRPr="00F77DEF">
        <w:rPr>
          <w:rFonts w:ascii="Arial Bold" w:hAnsi="Arial Bold"/>
          <w:caps/>
          <w:lang w:val="en-ZA"/>
        </w:rPr>
        <w:t>As-built drawings, operating manuals and maintenance schedules</w:t>
      </w:r>
      <w:r>
        <w:tab/>
      </w:r>
      <w:r>
        <w:fldChar w:fldCharType="begin"/>
      </w:r>
      <w:r>
        <w:instrText xml:space="preserve"> PAGEREF _Toc73518324 \h </w:instrText>
      </w:r>
      <w:r>
        <w:fldChar w:fldCharType="separate"/>
      </w:r>
      <w:r>
        <w:t>33</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rFonts w:ascii="Arial Bold" w:hAnsi="Arial Bold"/>
          <w:caps/>
          <w:lang w:val="en-ZA"/>
        </w:rPr>
        <w:t>1.27</w:t>
      </w:r>
      <w:r>
        <w:rPr>
          <w:rFonts w:asciiTheme="minorHAnsi" w:eastAsiaTheme="minorEastAsia" w:hAnsiTheme="minorHAnsi" w:cstheme="minorBidi"/>
          <w:smallCaps w:val="0"/>
          <w:sz w:val="22"/>
          <w:szCs w:val="22"/>
          <w:lang w:val="en-ZA" w:eastAsia="en-ZA"/>
        </w:rPr>
        <w:tab/>
      </w:r>
      <w:r w:rsidRPr="00F77DEF">
        <w:rPr>
          <w:rFonts w:ascii="Arial Bold" w:hAnsi="Arial Bold"/>
          <w:caps/>
          <w:lang w:val="en-ZA"/>
        </w:rPr>
        <w:t>Completion and correction of Defects</w:t>
      </w:r>
      <w:r>
        <w:tab/>
      </w:r>
      <w:r>
        <w:fldChar w:fldCharType="begin"/>
      </w:r>
      <w:r>
        <w:instrText xml:space="preserve"> PAGEREF _Toc73518325 \h </w:instrText>
      </w:r>
      <w:r>
        <w:fldChar w:fldCharType="separate"/>
      </w:r>
      <w:r>
        <w:t>33</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rFonts w:ascii="Arial Bold" w:hAnsi="Arial Bold"/>
          <w:caps/>
          <w:lang w:val="en-ZA"/>
        </w:rPr>
        <w:t>1.28</w:t>
      </w:r>
      <w:r>
        <w:rPr>
          <w:rFonts w:asciiTheme="minorHAnsi" w:eastAsiaTheme="minorEastAsia" w:hAnsiTheme="minorHAnsi" w:cstheme="minorBidi"/>
          <w:smallCaps w:val="0"/>
          <w:sz w:val="22"/>
          <w:szCs w:val="22"/>
          <w:lang w:val="en-ZA" w:eastAsia="en-ZA"/>
        </w:rPr>
        <w:tab/>
      </w:r>
      <w:r w:rsidRPr="00F77DEF">
        <w:rPr>
          <w:rFonts w:ascii="Arial Bold" w:hAnsi="Arial Bold"/>
          <w:caps/>
          <w:lang w:val="en-ZA"/>
        </w:rPr>
        <w:t>Access given by the Employer for correction of Defects</w:t>
      </w:r>
      <w:r>
        <w:tab/>
      </w:r>
      <w:r>
        <w:fldChar w:fldCharType="begin"/>
      </w:r>
      <w:r>
        <w:instrText xml:space="preserve"> PAGEREF _Toc73518326 \h </w:instrText>
      </w:r>
      <w:r>
        <w:fldChar w:fldCharType="separate"/>
      </w:r>
      <w:r>
        <w:t>34</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rFonts w:ascii="Arial Bold" w:hAnsi="Arial Bold"/>
          <w:caps/>
          <w:lang w:val="en-ZA"/>
        </w:rPr>
        <w:t>1.29</w:t>
      </w:r>
      <w:r>
        <w:rPr>
          <w:rFonts w:asciiTheme="minorHAnsi" w:eastAsiaTheme="minorEastAsia" w:hAnsiTheme="minorHAnsi" w:cstheme="minorBidi"/>
          <w:smallCaps w:val="0"/>
          <w:sz w:val="22"/>
          <w:szCs w:val="22"/>
          <w:lang w:val="en-ZA" w:eastAsia="en-ZA"/>
        </w:rPr>
        <w:tab/>
      </w:r>
      <w:r w:rsidRPr="00F77DEF">
        <w:rPr>
          <w:rFonts w:ascii="Arial Bold" w:hAnsi="Arial Bold"/>
          <w:caps/>
          <w:lang w:val="en-ZA"/>
        </w:rPr>
        <w:t>Warranties</w:t>
      </w:r>
      <w:r>
        <w:tab/>
      </w:r>
      <w:r>
        <w:fldChar w:fldCharType="begin"/>
      </w:r>
      <w:r>
        <w:instrText xml:space="preserve"> PAGEREF _Toc73518327 \h </w:instrText>
      </w:r>
      <w:r>
        <w:fldChar w:fldCharType="separate"/>
      </w:r>
      <w:r>
        <w:t>34</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rFonts w:ascii="Arial Bold" w:hAnsi="Arial Bold"/>
          <w:caps/>
          <w:lang w:val="en-ZA"/>
        </w:rPr>
        <w:t>1.30</w:t>
      </w:r>
      <w:r>
        <w:rPr>
          <w:rFonts w:asciiTheme="minorHAnsi" w:eastAsiaTheme="minorEastAsia" w:hAnsiTheme="minorHAnsi" w:cstheme="minorBidi"/>
          <w:smallCaps w:val="0"/>
          <w:sz w:val="22"/>
          <w:szCs w:val="22"/>
          <w:lang w:val="en-ZA" w:eastAsia="en-ZA"/>
        </w:rPr>
        <w:tab/>
      </w:r>
      <w:r w:rsidRPr="00F77DEF">
        <w:rPr>
          <w:rFonts w:ascii="Arial Bold" w:hAnsi="Arial Bold"/>
          <w:caps/>
          <w:lang w:val="en-ZA"/>
        </w:rPr>
        <w:t>Service and Maintenance during contract execution</w:t>
      </w:r>
      <w:r>
        <w:tab/>
      </w:r>
      <w:r>
        <w:fldChar w:fldCharType="begin"/>
      </w:r>
      <w:r>
        <w:instrText xml:space="preserve"> PAGEREF _Toc73518328 \h </w:instrText>
      </w:r>
      <w:r>
        <w:fldChar w:fldCharType="separate"/>
      </w:r>
      <w:r>
        <w:t>34</w:t>
      </w:r>
      <w:r>
        <w:fldChar w:fldCharType="end"/>
      </w:r>
    </w:p>
    <w:p w:rsidR="002934E8" w:rsidRDefault="002934E8">
      <w:pPr>
        <w:pStyle w:val="TOC2"/>
        <w:rPr>
          <w:rFonts w:asciiTheme="minorHAnsi" w:eastAsiaTheme="minorEastAsia" w:hAnsiTheme="minorHAnsi" w:cstheme="minorBidi"/>
          <w:smallCaps w:val="0"/>
          <w:sz w:val="22"/>
          <w:szCs w:val="22"/>
          <w:lang w:val="en-ZA" w:eastAsia="en-ZA"/>
        </w:rPr>
      </w:pPr>
      <w:r w:rsidRPr="00F77DEF">
        <w:rPr>
          <w:rFonts w:ascii="Arial Bold" w:hAnsi="Arial Bold"/>
          <w:caps/>
          <w:lang w:val="en-ZA"/>
        </w:rPr>
        <w:t>Appendix A – OCM Network Design</w:t>
      </w:r>
      <w:r>
        <w:tab/>
      </w:r>
      <w:r>
        <w:fldChar w:fldCharType="begin"/>
      </w:r>
      <w:r>
        <w:instrText xml:space="preserve"> PAGEREF _Toc73518329 \h </w:instrText>
      </w:r>
      <w:r>
        <w:fldChar w:fldCharType="separate"/>
      </w:r>
      <w:r>
        <w:t>35</w:t>
      </w:r>
      <w:r>
        <w:fldChar w:fldCharType="end"/>
      </w:r>
    </w:p>
    <w:p w:rsidR="002934E8" w:rsidRDefault="002934E8">
      <w:pPr>
        <w:pStyle w:val="TOC3"/>
        <w:rPr>
          <w:rFonts w:asciiTheme="minorHAnsi" w:eastAsiaTheme="minorEastAsia" w:hAnsiTheme="minorHAnsi" w:cstheme="minorBidi"/>
          <w:noProof/>
          <w:sz w:val="22"/>
          <w:szCs w:val="22"/>
          <w:lang w:val="en-ZA" w:eastAsia="en-ZA"/>
        </w:rPr>
      </w:pPr>
      <w:r w:rsidRPr="00F77DEF">
        <w:rPr>
          <w:noProof/>
          <w:lang w:val="en-ZA"/>
        </w:rPr>
        <w:t>A.1.</w:t>
      </w:r>
      <w:r>
        <w:rPr>
          <w:rFonts w:asciiTheme="minorHAnsi" w:eastAsiaTheme="minorEastAsia" w:hAnsiTheme="minorHAnsi" w:cstheme="minorBidi"/>
          <w:noProof/>
          <w:sz w:val="22"/>
          <w:szCs w:val="22"/>
          <w:lang w:val="en-ZA" w:eastAsia="en-ZA"/>
        </w:rPr>
        <w:tab/>
      </w:r>
      <w:r w:rsidRPr="00F77DEF">
        <w:rPr>
          <w:noProof/>
          <w:lang w:val="en-ZA"/>
        </w:rPr>
        <w:t>Introduction</w:t>
      </w:r>
      <w:r>
        <w:rPr>
          <w:noProof/>
        </w:rPr>
        <w:tab/>
      </w:r>
      <w:r>
        <w:rPr>
          <w:noProof/>
        </w:rPr>
        <w:fldChar w:fldCharType="begin"/>
      </w:r>
      <w:r>
        <w:rPr>
          <w:noProof/>
        </w:rPr>
        <w:instrText xml:space="preserve"> PAGEREF _Toc73518330 \h </w:instrText>
      </w:r>
      <w:r>
        <w:rPr>
          <w:noProof/>
        </w:rPr>
      </w:r>
      <w:r>
        <w:rPr>
          <w:noProof/>
        </w:rPr>
        <w:fldChar w:fldCharType="separate"/>
      </w:r>
      <w:r>
        <w:rPr>
          <w:noProof/>
        </w:rPr>
        <w:t>35</w:t>
      </w:r>
      <w:r>
        <w:rPr>
          <w:noProof/>
        </w:rPr>
        <w:fldChar w:fldCharType="end"/>
      </w:r>
    </w:p>
    <w:p w:rsidR="002934E8" w:rsidRDefault="002934E8">
      <w:pPr>
        <w:pStyle w:val="TOC3"/>
        <w:rPr>
          <w:rFonts w:asciiTheme="minorHAnsi" w:eastAsiaTheme="minorEastAsia" w:hAnsiTheme="minorHAnsi" w:cstheme="minorBidi"/>
          <w:noProof/>
          <w:sz w:val="22"/>
          <w:szCs w:val="22"/>
          <w:lang w:val="en-ZA" w:eastAsia="en-ZA"/>
        </w:rPr>
      </w:pPr>
      <w:r w:rsidRPr="00F77DEF">
        <w:rPr>
          <w:noProof/>
          <w:lang w:val="en-ZA"/>
        </w:rPr>
        <w:t>A.2.</w:t>
      </w:r>
      <w:r>
        <w:rPr>
          <w:rFonts w:asciiTheme="minorHAnsi" w:eastAsiaTheme="minorEastAsia" w:hAnsiTheme="minorHAnsi" w:cstheme="minorBidi"/>
          <w:noProof/>
          <w:sz w:val="22"/>
          <w:szCs w:val="22"/>
          <w:lang w:val="en-ZA" w:eastAsia="en-ZA"/>
        </w:rPr>
        <w:tab/>
      </w:r>
      <w:r w:rsidRPr="00F77DEF">
        <w:rPr>
          <w:noProof/>
          <w:lang w:val="en-ZA"/>
        </w:rPr>
        <w:t>Network Overview</w:t>
      </w:r>
      <w:r>
        <w:rPr>
          <w:noProof/>
        </w:rPr>
        <w:tab/>
      </w:r>
      <w:r>
        <w:rPr>
          <w:noProof/>
        </w:rPr>
        <w:fldChar w:fldCharType="begin"/>
      </w:r>
      <w:r>
        <w:rPr>
          <w:noProof/>
        </w:rPr>
        <w:instrText xml:space="preserve"> PAGEREF _Toc73518331 \h </w:instrText>
      </w:r>
      <w:r>
        <w:rPr>
          <w:noProof/>
        </w:rPr>
      </w:r>
      <w:r>
        <w:rPr>
          <w:noProof/>
        </w:rPr>
        <w:fldChar w:fldCharType="separate"/>
      </w:r>
      <w:r>
        <w:rPr>
          <w:noProof/>
        </w:rPr>
        <w:t>35</w:t>
      </w:r>
      <w:r>
        <w:rPr>
          <w:noProof/>
        </w:rPr>
        <w:fldChar w:fldCharType="end"/>
      </w:r>
    </w:p>
    <w:p w:rsidR="002934E8" w:rsidRDefault="002934E8">
      <w:pPr>
        <w:pStyle w:val="TOC3"/>
        <w:rPr>
          <w:rFonts w:asciiTheme="minorHAnsi" w:eastAsiaTheme="minorEastAsia" w:hAnsiTheme="minorHAnsi" w:cstheme="minorBidi"/>
          <w:noProof/>
          <w:sz w:val="22"/>
          <w:szCs w:val="22"/>
          <w:lang w:val="en-ZA" w:eastAsia="en-ZA"/>
        </w:rPr>
      </w:pPr>
      <w:r w:rsidRPr="00F77DEF">
        <w:rPr>
          <w:noProof/>
          <w:lang w:val="en-ZA"/>
        </w:rPr>
        <w:t>A.3.</w:t>
      </w:r>
      <w:r>
        <w:rPr>
          <w:rFonts w:asciiTheme="minorHAnsi" w:eastAsiaTheme="minorEastAsia" w:hAnsiTheme="minorHAnsi" w:cstheme="minorBidi"/>
          <w:noProof/>
          <w:sz w:val="22"/>
          <w:szCs w:val="22"/>
          <w:lang w:val="en-ZA" w:eastAsia="en-ZA"/>
        </w:rPr>
        <w:tab/>
      </w:r>
      <w:r w:rsidRPr="00F77DEF">
        <w:rPr>
          <w:noProof/>
          <w:lang w:val="en-ZA"/>
        </w:rPr>
        <w:t>Network Switch Equipment</w:t>
      </w:r>
      <w:r>
        <w:rPr>
          <w:noProof/>
        </w:rPr>
        <w:tab/>
      </w:r>
      <w:r>
        <w:rPr>
          <w:noProof/>
        </w:rPr>
        <w:fldChar w:fldCharType="begin"/>
      </w:r>
      <w:r>
        <w:rPr>
          <w:noProof/>
        </w:rPr>
        <w:instrText xml:space="preserve"> PAGEREF _Toc73518332 \h </w:instrText>
      </w:r>
      <w:r>
        <w:rPr>
          <w:noProof/>
        </w:rPr>
      </w:r>
      <w:r>
        <w:rPr>
          <w:noProof/>
        </w:rPr>
        <w:fldChar w:fldCharType="separate"/>
      </w:r>
      <w:r>
        <w:rPr>
          <w:noProof/>
        </w:rPr>
        <w:t>36</w:t>
      </w:r>
      <w:r>
        <w:rPr>
          <w:noProof/>
        </w:rPr>
        <w:fldChar w:fldCharType="end"/>
      </w:r>
    </w:p>
    <w:p w:rsidR="002934E8" w:rsidRDefault="002934E8">
      <w:pPr>
        <w:pStyle w:val="TOC3"/>
        <w:rPr>
          <w:rFonts w:asciiTheme="minorHAnsi" w:eastAsiaTheme="minorEastAsia" w:hAnsiTheme="minorHAnsi" w:cstheme="minorBidi"/>
          <w:noProof/>
          <w:sz w:val="22"/>
          <w:szCs w:val="22"/>
          <w:lang w:val="en-ZA" w:eastAsia="en-ZA"/>
        </w:rPr>
      </w:pPr>
      <w:r w:rsidRPr="00F77DEF">
        <w:rPr>
          <w:noProof/>
          <w:lang w:val="en-ZA"/>
        </w:rPr>
        <w:t>A.4.</w:t>
      </w:r>
      <w:r>
        <w:rPr>
          <w:rFonts w:asciiTheme="minorHAnsi" w:eastAsiaTheme="minorEastAsia" w:hAnsiTheme="minorHAnsi" w:cstheme="minorBidi"/>
          <w:noProof/>
          <w:sz w:val="22"/>
          <w:szCs w:val="22"/>
          <w:lang w:val="en-ZA" w:eastAsia="en-ZA"/>
        </w:rPr>
        <w:tab/>
      </w:r>
      <w:r w:rsidRPr="00F77DEF">
        <w:rPr>
          <w:noProof/>
          <w:lang w:val="en-ZA"/>
        </w:rPr>
        <w:t>Switching Bill of Material</w:t>
      </w:r>
      <w:r>
        <w:rPr>
          <w:noProof/>
        </w:rPr>
        <w:tab/>
      </w:r>
      <w:r>
        <w:rPr>
          <w:noProof/>
        </w:rPr>
        <w:fldChar w:fldCharType="begin"/>
      </w:r>
      <w:r>
        <w:rPr>
          <w:noProof/>
        </w:rPr>
        <w:instrText xml:space="preserve"> PAGEREF _Toc73518333 \h </w:instrText>
      </w:r>
      <w:r>
        <w:rPr>
          <w:noProof/>
        </w:rPr>
      </w:r>
      <w:r>
        <w:rPr>
          <w:noProof/>
        </w:rPr>
        <w:fldChar w:fldCharType="separate"/>
      </w:r>
      <w:r>
        <w:rPr>
          <w:noProof/>
        </w:rPr>
        <w:t>37</w:t>
      </w:r>
      <w:r>
        <w:rPr>
          <w:noProof/>
        </w:rPr>
        <w:fldChar w:fldCharType="end"/>
      </w:r>
    </w:p>
    <w:p w:rsidR="002934E8" w:rsidRDefault="002934E8">
      <w:pPr>
        <w:pStyle w:val="TOC3"/>
        <w:rPr>
          <w:rFonts w:asciiTheme="minorHAnsi" w:eastAsiaTheme="minorEastAsia" w:hAnsiTheme="minorHAnsi" w:cstheme="minorBidi"/>
          <w:noProof/>
          <w:sz w:val="22"/>
          <w:szCs w:val="22"/>
          <w:lang w:val="en-ZA" w:eastAsia="en-ZA"/>
        </w:rPr>
      </w:pPr>
      <w:r w:rsidRPr="00F77DEF">
        <w:rPr>
          <w:noProof/>
          <w:lang w:val="en-ZA"/>
        </w:rPr>
        <w:t>A.5.</w:t>
      </w:r>
      <w:r>
        <w:rPr>
          <w:rFonts w:asciiTheme="minorHAnsi" w:eastAsiaTheme="minorEastAsia" w:hAnsiTheme="minorHAnsi" w:cstheme="minorBidi"/>
          <w:noProof/>
          <w:sz w:val="22"/>
          <w:szCs w:val="22"/>
          <w:lang w:val="en-ZA" w:eastAsia="en-ZA"/>
        </w:rPr>
        <w:tab/>
      </w:r>
      <w:r w:rsidRPr="00F77DEF">
        <w:rPr>
          <w:noProof/>
          <w:lang w:val="en-ZA"/>
        </w:rPr>
        <w:t>Configuration Management</w:t>
      </w:r>
      <w:r>
        <w:rPr>
          <w:noProof/>
        </w:rPr>
        <w:tab/>
      </w:r>
      <w:r>
        <w:rPr>
          <w:noProof/>
        </w:rPr>
        <w:fldChar w:fldCharType="begin"/>
      </w:r>
      <w:r>
        <w:rPr>
          <w:noProof/>
        </w:rPr>
        <w:instrText xml:space="preserve"> PAGEREF _Toc73518334 \h </w:instrText>
      </w:r>
      <w:r>
        <w:rPr>
          <w:noProof/>
        </w:rPr>
      </w:r>
      <w:r>
        <w:rPr>
          <w:noProof/>
        </w:rPr>
        <w:fldChar w:fldCharType="separate"/>
      </w:r>
      <w:r>
        <w:rPr>
          <w:noProof/>
        </w:rPr>
        <w:t>37</w:t>
      </w:r>
      <w:r>
        <w:rPr>
          <w:noProof/>
        </w:rPr>
        <w:fldChar w:fldCharType="end"/>
      </w:r>
    </w:p>
    <w:p w:rsidR="002934E8" w:rsidRDefault="002934E8">
      <w:pPr>
        <w:pStyle w:val="TOC3"/>
        <w:rPr>
          <w:rFonts w:asciiTheme="minorHAnsi" w:eastAsiaTheme="minorEastAsia" w:hAnsiTheme="minorHAnsi" w:cstheme="minorBidi"/>
          <w:noProof/>
          <w:sz w:val="22"/>
          <w:szCs w:val="22"/>
          <w:lang w:val="en-ZA" w:eastAsia="en-ZA"/>
        </w:rPr>
      </w:pPr>
      <w:r w:rsidRPr="00F77DEF">
        <w:rPr>
          <w:noProof/>
          <w:lang w:val="en-ZA"/>
        </w:rPr>
        <w:t>A.6.</w:t>
      </w:r>
      <w:r>
        <w:rPr>
          <w:rFonts w:asciiTheme="minorHAnsi" w:eastAsiaTheme="minorEastAsia" w:hAnsiTheme="minorHAnsi" w:cstheme="minorBidi"/>
          <w:noProof/>
          <w:sz w:val="22"/>
          <w:szCs w:val="22"/>
          <w:lang w:val="en-ZA" w:eastAsia="en-ZA"/>
        </w:rPr>
        <w:tab/>
      </w:r>
      <w:r w:rsidRPr="00F77DEF">
        <w:rPr>
          <w:noProof/>
          <w:lang w:val="en-ZA"/>
        </w:rPr>
        <w:t>IP Address Structure</w:t>
      </w:r>
      <w:r>
        <w:rPr>
          <w:noProof/>
        </w:rPr>
        <w:tab/>
      </w:r>
      <w:r>
        <w:rPr>
          <w:noProof/>
        </w:rPr>
        <w:fldChar w:fldCharType="begin"/>
      </w:r>
      <w:r>
        <w:rPr>
          <w:noProof/>
        </w:rPr>
        <w:instrText xml:space="preserve"> PAGEREF _Toc73518335 \h </w:instrText>
      </w:r>
      <w:r>
        <w:rPr>
          <w:noProof/>
        </w:rPr>
      </w:r>
      <w:r>
        <w:rPr>
          <w:noProof/>
        </w:rPr>
        <w:fldChar w:fldCharType="separate"/>
      </w:r>
      <w:r>
        <w:rPr>
          <w:noProof/>
        </w:rPr>
        <w:t>38</w:t>
      </w:r>
      <w:r>
        <w:rPr>
          <w:noProof/>
        </w:rPr>
        <w:fldChar w:fldCharType="end"/>
      </w:r>
    </w:p>
    <w:p w:rsidR="002934E8" w:rsidRDefault="002934E8">
      <w:pPr>
        <w:pStyle w:val="TOC3"/>
        <w:rPr>
          <w:rFonts w:asciiTheme="minorHAnsi" w:eastAsiaTheme="minorEastAsia" w:hAnsiTheme="minorHAnsi" w:cstheme="minorBidi"/>
          <w:noProof/>
          <w:sz w:val="22"/>
          <w:szCs w:val="22"/>
          <w:lang w:val="en-ZA" w:eastAsia="en-ZA"/>
        </w:rPr>
      </w:pPr>
      <w:r w:rsidRPr="00F77DEF">
        <w:rPr>
          <w:noProof/>
          <w:lang w:val="en-ZA"/>
        </w:rPr>
        <w:t>A.7.</w:t>
      </w:r>
      <w:r>
        <w:rPr>
          <w:rFonts w:asciiTheme="minorHAnsi" w:eastAsiaTheme="minorEastAsia" w:hAnsiTheme="minorHAnsi" w:cstheme="minorBidi"/>
          <w:noProof/>
          <w:sz w:val="22"/>
          <w:szCs w:val="22"/>
          <w:lang w:val="en-ZA" w:eastAsia="en-ZA"/>
        </w:rPr>
        <w:tab/>
      </w:r>
      <w:r w:rsidRPr="00F77DEF">
        <w:rPr>
          <w:noProof/>
          <w:lang w:val="en-ZA"/>
        </w:rPr>
        <w:t>Cabling Specification</w:t>
      </w:r>
      <w:r>
        <w:rPr>
          <w:noProof/>
        </w:rPr>
        <w:tab/>
      </w:r>
      <w:r>
        <w:rPr>
          <w:noProof/>
        </w:rPr>
        <w:fldChar w:fldCharType="begin"/>
      </w:r>
      <w:r>
        <w:rPr>
          <w:noProof/>
        </w:rPr>
        <w:instrText xml:space="preserve"> PAGEREF _Toc73518336 \h </w:instrText>
      </w:r>
      <w:r>
        <w:rPr>
          <w:noProof/>
        </w:rPr>
      </w:r>
      <w:r>
        <w:rPr>
          <w:noProof/>
        </w:rPr>
        <w:fldChar w:fldCharType="separate"/>
      </w:r>
      <w:r>
        <w:rPr>
          <w:noProof/>
        </w:rPr>
        <w:t>38</w:t>
      </w:r>
      <w:r>
        <w:rPr>
          <w:noProof/>
        </w:rPr>
        <w:fldChar w:fldCharType="end"/>
      </w:r>
    </w:p>
    <w:p w:rsidR="002934E8" w:rsidRDefault="002934E8">
      <w:pPr>
        <w:pStyle w:val="TOC3"/>
        <w:rPr>
          <w:rFonts w:asciiTheme="minorHAnsi" w:eastAsiaTheme="minorEastAsia" w:hAnsiTheme="minorHAnsi" w:cstheme="minorBidi"/>
          <w:noProof/>
          <w:sz w:val="22"/>
          <w:szCs w:val="22"/>
          <w:lang w:val="en-ZA" w:eastAsia="en-ZA"/>
        </w:rPr>
      </w:pPr>
      <w:r w:rsidRPr="00F77DEF">
        <w:rPr>
          <w:noProof/>
          <w:lang w:val="en-ZA"/>
        </w:rPr>
        <w:t>A.8.</w:t>
      </w:r>
      <w:r>
        <w:rPr>
          <w:rFonts w:asciiTheme="minorHAnsi" w:eastAsiaTheme="minorEastAsia" w:hAnsiTheme="minorHAnsi" w:cstheme="minorBidi"/>
          <w:noProof/>
          <w:sz w:val="22"/>
          <w:szCs w:val="22"/>
          <w:lang w:val="en-ZA" w:eastAsia="en-ZA"/>
        </w:rPr>
        <w:tab/>
      </w:r>
      <w:r w:rsidRPr="00F77DEF">
        <w:rPr>
          <w:noProof/>
          <w:lang w:val="en-ZA"/>
        </w:rPr>
        <w:t>Cable Distances</w:t>
      </w:r>
      <w:r>
        <w:rPr>
          <w:noProof/>
        </w:rPr>
        <w:tab/>
      </w:r>
      <w:r>
        <w:rPr>
          <w:noProof/>
        </w:rPr>
        <w:fldChar w:fldCharType="begin"/>
      </w:r>
      <w:r>
        <w:rPr>
          <w:noProof/>
        </w:rPr>
        <w:instrText xml:space="preserve"> PAGEREF _Toc73518337 \h </w:instrText>
      </w:r>
      <w:r>
        <w:rPr>
          <w:noProof/>
        </w:rPr>
      </w:r>
      <w:r>
        <w:rPr>
          <w:noProof/>
        </w:rPr>
        <w:fldChar w:fldCharType="separate"/>
      </w:r>
      <w:r>
        <w:rPr>
          <w:noProof/>
        </w:rPr>
        <w:t>40</w:t>
      </w:r>
      <w:r>
        <w:rPr>
          <w:noProof/>
        </w:rPr>
        <w:fldChar w:fldCharType="end"/>
      </w:r>
    </w:p>
    <w:p w:rsidR="00A47867" w:rsidRDefault="00084E50" w:rsidP="003F6BE1">
      <w:pPr>
        <w:rPr>
          <w:rFonts w:cs="Arial"/>
        </w:rPr>
      </w:pPr>
      <w:r>
        <w:rPr>
          <w:rFonts w:cs="Arial"/>
        </w:rPr>
        <w:fldChar w:fldCharType="end"/>
      </w:r>
    </w:p>
    <w:p w:rsidR="00C7663E" w:rsidRDefault="00C7663E" w:rsidP="001E69E4">
      <w:pPr>
        <w:jc w:val="center"/>
        <w:rPr>
          <w:b/>
        </w:rPr>
      </w:pPr>
      <w:r w:rsidRPr="001E69E4">
        <w:rPr>
          <w:b/>
        </w:rPr>
        <w:t>T</w:t>
      </w:r>
      <w:r w:rsidR="00725B55">
        <w:rPr>
          <w:b/>
        </w:rPr>
        <w:t>ABLES</w:t>
      </w:r>
    </w:p>
    <w:p w:rsidR="002934E8" w:rsidRDefault="00BC3F0C">
      <w:pPr>
        <w:pStyle w:val="TableofFigures"/>
        <w:tabs>
          <w:tab w:val="right" w:leader="dot" w:pos="9628"/>
        </w:tabs>
        <w:rPr>
          <w:rFonts w:asciiTheme="minorHAnsi" w:eastAsiaTheme="minorEastAsia" w:hAnsiTheme="minorHAnsi" w:cstheme="minorBidi"/>
          <w:noProof/>
          <w:sz w:val="22"/>
          <w:szCs w:val="22"/>
          <w:lang w:val="en-ZA" w:eastAsia="en-ZA"/>
        </w:rPr>
      </w:pPr>
      <w:r w:rsidRPr="006C6246">
        <w:rPr>
          <w:rFonts w:ascii="Arial" w:hAnsi="Arial" w:cs="Arial"/>
        </w:rPr>
        <w:fldChar w:fldCharType="begin"/>
      </w:r>
      <w:r w:rsidRPr="006C6246">
        <w:rPr>
          <w:rFonts w:ascii="Arial" w:hAnsi="Arial" w:cs="Arial"/>
        </w:rPr>
        <w:instrText xml:space="preserve"> TOC \h \z \c "Table" </w:instrText>
      </w:r>
      <w:r w:rsidRPr="006C6246">
        <w:rPr>
          <w:rFonts w:ascii="Arial" w:hAnsi="Arial" w:cs="Arial"/>
        </w:rPr>
        <w:fldChar w:fldCharType="separate"/>
      </w:r>
      <w:hyperlink w:anchor="_Toc73518338" w:history="1">
        <w:r w:rsidR="002934E8" w:rsidRPr="005130F1">
          <w:rPr>
            <w:rStyle w:val="Hyperlink"/>
            <w:noProof/>
          </w:rPr>
          <w:t>Table 1 – Functional analysis summary</w:t>
        </w:r>
        <w:r w:rsidR="002934E8">
          <w:rPr>
            <w:noProof/>
            <w:webHidden/>
          </w:rPr>
          <w:tab/>
        </w:r>
        <w:r w:rsidR="002934E8">
          <w:rPr>
            <w:noProof/>
            <w:webHidden/>
          </w:rPr>
          <w:fldChar w:fldCharType="begin"/>
        </w:r>
        <w:r w:rsidR="002934E8">
          <w:rPr>
            <w:noProof/>
            <w:webHidden/>
          </w:rPr>
          <w:instrText xml:space="preserve"> PAGEREF _Toc73518338 \h </w:instrText>
        </w:r>
        <w:r w:rsidR="002934E8">
          <w:rPr>
            <w:noProof/>
            <w:webHidden/>
          </w:rPr>
        </w:r>
        <w:r w:rsidR="002934E8">
          <w:rPr>
            <w:noProof/>
            <w:webHidden/>
          </w:rPr>
          <w:fldChar w:fldCharType="separate"/>
        </w:r>
        <w:r w:rsidR="002934E8">
          <w:rPr>
            <w:noProof/>
            <w:webHidden/>
          </w:rPr>
          <w:t>16</w:t>
        </w:r>
        <w:r w:rsidR="002934E8">
          <w:rPr>
            <w:noProof/>
            <w:webHidden/>
          </w:rPr>
          <w:fldChar w:fldCharType="end"/>
        </w:r>
      </w:hyperlink>
    </w:p>
    <w:p w:rsidR="002934E8" w:rsidRDefault="005506C9">
      <w:pPr>
        <w:pStyle w:val="TableofFigures"/>
        <w:tabs>
          <w:tab w:val="right" w:leader="dot" w:pos="9628"/>
        </w:tabs>
        <w:rPr>
          <w:rFonts w:asciiTheme="minorHAnsi" w:eastAsiaTheme="minorEastAsia" w:hAnsiTheme="minorHAnsi" w:cstheme="minorBidi"/>
          <w:noProof/>
          <w:sz w:val="22"/>
          <w:szCs w:val="22"/>
          <w:lang w:val="en-ZA" w:eastAsia="en-ZA"/>
        </w:rPr>
      </w:pPr>
      <w:hyperlink w:anchor="_Toc73518339" w:history="1">
        <w:r w:rsidR="002934E8" w:rsidRPr="005130F1">
          <w:rPr>
            <w:rStyle w:val="Hyperlink"/>
            <w:noProof/>
          </w:rPr>
          <w:t>Table 2 – OPC interface</w:t>
        </w:r>
        <w:r w:rsidR="002934E8">
          <w:rPr>
            <w:noProof/>
            <w:webHidden/>
          </w:rPr>
          <w:tab/>
        </w:r>
        <w:r w:rsidR="002934E8">
          <w:rPr>
            <w:noProof/>
            <w:webHidden/>
          </w:rPr>
          <w:fldChar w:fldCharType="begin"/>
        </w:r>
        <w:r w:rsidR="002934E8">
          <w:rPr>
            <w:noProof/>
            <w:webHidden/>
          </w:rPr>
          <w:instrText xml:space="preserve"> PAGEREF _Toc73518339 \h </w:instrText>
        </w:r>
        <w:r w:rsidR="002934E8">
          <w:rPr>
            <w:noProof/>
            <w:webHidden/>
          </w:rPr>
        </w:r>
        <w:r w:rsidR="002934E8">
          <w:rPr>
            <w:noProof/>
            <w:webHidden/>
          </w:rPr>
          <w:fldChar w:fldCharType="separate"/>
        </w:r>
        <w:r w:rsidR="002934E8">
          <w:rPr>
            <w:noProof/>
            <w:webHidden/>
          </w:rPr>
          <w:t>18</w:t>
        </w:r>
        <w:r w:rsidR="002934E8">
          <w:rPr>
            <w:noProof/>
            <w:webHidden/>
          </w:rPr>
          <w:fldChar w:fldCharType="end"/>
        </w:r>
      </w:hyperlink>
    </w:p>
    <w:p w:rsidR="002934E8" w:rsidRDefault="005506C9">
      <w:pPr>
        <w:pStyle w:val="TableofFigures"/>
        <w:tabs>
          <w:tab w:val="right" w:leader="dot" w:pos="9628"/>
        </w:tabs>
        <w:rPr>
          <w:rFonts w:asciiTheme="minorHAnsi" w:eastAsiaTheme="minorEastAsia" w:hAnsiTheme="minorHAnsi" w:cstheme="minorBidi"/>
          <w:noProof/>
          <w:sz w:val="22"/>
          <w:szCs w:val="22"/>
          <w:lang w:val="en-ZA" w:eastAsia="en-ZA"/>
        </w:rPr>
      </w:pPr>
      <w:hyperlink w:anchor="_Toc73518340" w:history="1">
        <w:r w:rsidR="002934E8" w:rsidRPr="005130F1">
          <w:rPr>
            <w:rStyle w:val="Hyperlink"/>
            <w:noProof/>
          </w:rPr>
          <w:t>Table 3 – Unitised vibration monitoring interface to diagnostic system</w:t>
        </w:r>
        <w:r w:rsidR="002934E8">
          <w:rPr>
            <w:noProof/>
            <w:webHidden/>
          </w:rPr>
          <w:tab/>
        </w:r>
        <w:r w:rsidR="002934E8">
          <w:rPr>
            <w:noProof/>
            <w:webHidden/>
          </w:rPr>
          <w:fldChar w:fldCharType="begin"/>
        </w:r>
        <w:r w:rsidR="002934E8">
          <w:rPr>
            <w:noProof/>
            <w:webHidden/>
          </w:rPr>
          <w:instrText xml:space="preserve"> PAGEREF _Toc73518340 \h </w:instrText>
        </w:r>
        <w:r w:rsidR="002934E8">
          <w:rPr>
            <w:noProof/>
            <w:webHidden/>
          </w:rPr>
        </w:r>
        <w:r w:rsidR="002934E8">
          <w:rPr>
            <w:noProof/>
            <w:webHidden/>
          </w:rPr>
          <w:fldChar w:fldCharType="separate"/>
        </w:r>
        <w:r w:rsidR="002934E8">
          <w:rPr>
            <w:noProof/>
            <w:webHidden/>
          </w:rPr>
          <w:t>21</w:t>
        </w:r>
        <w:r w:rsidR="002934E8">
          <w:rPr>
            <w:noProof/>
            <w:webHidden/>
          </w:rPr>
          <w:fldChar w:fldCharType="end"/>
        </w:r>
      </w:hyperlink>
    </w:p>
    <w:p w:rsidR="002934E8" w:rsidRDefault="005506C9">
      <w:pPr>
        <w:pStyle w:val="TableofFigures"/>
        <w:tabs>
          <w:tab w:val="right" w:leader="dot" w:pos="9628"/>
        </w:tabs>
        <w:rPr>
          <w:rFonts w:asciiTheme="minorHAnsi" w:eastAsiaTheme="minorEastAsia" w:hAnsiTheme="minorHAnsi" w:cstheme="minorBidi"/>
          <w:noProof/>
          <w:sz w:val="22"/>
          <w:szCs w:val="22"/>
          <w:lang w:val="en-ZA" w:eastAsia="en-ZA"/>
        </w:rPr>
      </w:pPr>
      <w:hyperlink w:anchor="_Toc73518341" w:history="1">
        <w:r w:rsidR="002934E8" w:rsidRPr="005130F1">
          <w:rPr>
            <w:rStyle w:val="Hyperlink"/>
            <w:noProof/>
          </w:rPr>
          <w:t>Table 4 – Training requirements</w:t>
        </w:r>
        <w:r w:rsidR="002934E8">
          <w:rPr>
            <w:noProof/>
            <w:webHidden/>
          </w:rPr>
          <w:tab/>
        </w:r>
        <w:r w:rsidR="002934E8">
          <w:rPr>
            <w:noProof/>
            <w:webHidden/>
          </w:rPr>
          <w:fldChar w:fldCharType="begin"/>
        </w:r>
        <w:r w:rsidR="002934E8">
          <w:rPr>
            <w:noProof/>
            <w:webHidden/>
          </w:rPr>
          <w:instrText xml:space="preserve"> PAGEREF _Toc73518341 \h </w:instrText>
        </w:r>
        <w:r w:rsidR="002934E8">
          <w:rPr>
            <w:noProof/>
            <w:webHidden/>
          </w:rPr>
        </w:r>
        <w:r w:rsidR="002934E8">
          <w:rPr>
            <w:noProof/>
            <w:webHidden/>
          </w:rPr>
          <w:fldChar w:fldCharType="separate"/>
        </w:r>
        <w:r w:rsidR="002934E8">
          <w:rPr>
            <w:noProof/>
            <w:webHidden/>
          </w:rPr>
          <w:t>32</w:t>
        </w:r>
        <w:r w:rsidR="002934E8">
          <w:rPr>
            <w:noProof/>
            <w:webHidden/>
          </w:rPr>
          <w:fldChar w:fldCharType="end"/>
        </w:r>
      </w:hyperlink>
    </w:p>
    <w:p w:rsidR="002934E8" w:rsidRDefault="005506C9">
      <w:pPr>
        <w:pStyle w:val="TableofFigures"/>
        <w:tabs>
          <w:tab w:val="right" w:leader="dot" w:pos="9628"/>
        </w:tabs>
        <w:rPr>
          <w:rFonts w:asciiTheme="minorHAnsi" w:eastAsiaTheme="minorEastAsia" w:hAnsiTheme="minorHAnsi" w:cstheme="minorBidi"/>
          <w:noProof/>
          <w:sz w:val="22"/>
          <w:szCs w:val="22"/>
          <w:lang w:val="en-ZA" w:eastAsia="en-ZA"/>
        </w:rPr>
      </w:pPr>
      <w:hyperlink w:anchor="_Toc73518342" w:history="1">
        <w:r w:rsidR="002934E8" w:rsidRPr="005130F1">
          <w:rPr>
            <w:rStyle w:val="Hyperlink"/>
            <w:b/>
            <w:noProof/>
          </w:rPr>
          <w:t xml:space="preserve">Table 5 </w:t>
        </w:r>
        <w:r w:rsidR="002934E8" w:rsidRPr="005130F1">
          <w:rPr>
            <w:rStyle w:val="Hyperlink"/>
            <w:noProof/>
          </w:rPr>
          <w:t>– Maintenance requirements</w:t>
        </w:r>
        <w:r w:rsidR="002934E8">
          <w:rPr>
            <w:noProof/>
            <w:webHidden/>
          </w:rPr>
          <w:tab/>
        </w:r>
        <w:r w:rsidR="002934E8">
          <w:rPr>
            <w:noProof/>
            <w:webHidden/>
          </w:rPr>
          <w:fldChar w:fldCharType="begin"/>
        </w:r>
        <w:r w:rsidR="002934E8">
          <w:rPr>
            <w:noProof/>
            <w:webHidden/>
          </w:rPr>
          <w:instrText xml:space="preserve"> PAGEREF _Toc73518342 \h </w:instrText>
        </w:r>
        <w:r w:rsidR="002934E8">
          <w:rPr>
            <w:noProof/>
            <w:webHidden/>
          </w:rPr>
        </w:r>
        <w:r w:rsidR="002934E8">
          <w:rPr>
            <w:noProof/>
            <w:webHidden/>
          </w:rPr>
          <w:fldChar w:fldCharType="separate"/>
        </w:r>
        <w:r w:rsidR="002934E8">
          <w:rPr>
            <w:noProof/>
            <w:webHidden/>
          </w:rPr>
          <w:t>34</w:t>
        </w:r>
        <w:r w:rsidR="002934E8">
          <w:rPr>
            <w:noProof/>
            <w:webHidden/>
          </w:rPr>
          <w:fldChar w:fldCharType="end"/>
        </w:r>
      </w:hyperlink>
    </w:p>
    <w:p w:rsidR="002934E8" w:rsidRDefault="005506C9">
      <w:pPr>
        <w:pStyle w:val="TableofFigures"/>
        <w:tabs>
          <w:tab w:val="right" w:leader="dot" w:pos="9628"/>
        </w:tabs>
        <w:rPr>
          <w:rFonts w:asciiTheme="minorHAnsi" w:eastAsiaTheme="minorEastAsia" w:hAnsiTheme="minorHAnsi" w:cstheme="minorBidi"/>
          <w:noProof/>
          <w:sz w:val="22"/>
          <w:szCs w:val="22"/>
          <w:lang w:val="en-ZA" w:eastAsia="en-ZA"/>
        </w:rPr>
      </w:pPr>
      <w:hyperlink w:anchor="_Toc73518343" w:history="1">
        <w:r w:rsidR="002934E8" w:rsidRPr="005130F1">
          <w:rPr>
            <w:rStyle w:val="Hyperlink"/>
            <w:rFonts w:cs="Arial"/>
            <w:noProof/>
          </w:rPr>
          <w:t>Table 6 – Switching Bill of Material</w:t>
        </w:r>
        <w:r w:rsidR="002934E8">
          <w:rPr>
            <w:noProof/>
            <w:webHidden/>
          </w:rPr>
          <w:tab/>
        </w:r>
        <w:r w:rsidR="002934E8">
          <w:rPr>
            <w:noProof/>
            <w:webHidden/>
          </w:rPr>
          <w:fldChar w:fldCharType="begin"/>
        </w:r>
        <w:r w:rsidR="002934E8">
          <w:rPr>
            <w:noProof/>
            <w:webHidden/>
          </w:rPr>
          <w:instrText xml:space="preserve"> PAGEREF _Toc73518343 \h </w:instrText>
        </w:r>
        <w:r w:rsidR="002934E8">
          <w:rPr>
            <w:noProof/>
            <w:webHidden/>
          </w:rPr>
        </w:r>
        <w:r w:rsidR="002934E8">
          <w:rPr>
            <w:noProof/>
            <w:webHidden/>
          </w:rPr>
          <w:fldChar w:fldCharType="separate"/>
        </w:r>
        <w:r w:rsidR="002934E8">
          <w:rPr>
            <w:noProof/>
            <w:webHidden/>
          </w:rPr>
          <w:t>37</w:t>
        </w:r>
        <w:r w:rsidR="002934E8">
          <w:rPr>
            <w:noProof/>
            <w:webHidden/>
          </w:rPr>
          <w:fldChar w:fldCharType="end"/>
        </w:r>
      </w:hyperlink>
    </w:p>
    <w:p w:rsidR="002934E8" w:rsidRDefault="005506C9">
      <w:pPr>
        <w:pStyle w:val="TableofFigures"/>
        <w:tabs>
          <w:tab w:val="right" w:leader="dot" w:pos="9628"/>
        </w:tabs>
        <w:rPr>
          <w:rFonts w:asciiTheme="minorHAnsi" w:eastAsiaTheme="minorEastAsia" w:hAnsiTheme="minorHAnsi" w:cstheme="minorBidi"/>
          <w:noProof/>
          <w:sz w:val="22"/>
          <w:szCs w:val="22"/>
          <w:lang w:val="en-ZA" w:eastAsia="en-ZA"/>
        </w:rPr>
      </w:pPr>
      <w:hyperlink w:anchor="_Toc73518344" w:history="1">
        <w:r w:rsidR="002934E8" w:rsidRPr="005130F1">
          <w:rPr>
            <w:rStyle w:val="Hyperlink"/>
            <w:rFonts w:ascii="Arial Bold" w:hAnsi="Arial Bold" w:cs="Arial"/>
            <w:noProof/>
          </w:rPr>
          <w:t>Table 7 – Turbine Monitoring Cable BOM</w:t>
        </w:r>
        <w:r w:rsidR="002934E8">
          <w:rPr>
            <w:noProof/>
            <w:webHidden/>
          </w:rPr>
          <w:tab/>
        </w:r>
        <w:r w:rsidR="002934E8">
          <w:rPr>
            <w:noProof/>
            <w:webHidden/>
          </w:rPr>
          <w:fldChar w:fldCharType="begin"/>
        </w:r>
        <w:r w:rsidR="002934E8">
          <w:rPr>
            <w:noProof/>
            <w:webHidden/>
          </w:rPr>
          <w:instrText xml:space="preserve"> PAGEREF _Toc73518344 \h </w:instrText>
        </w:r>
        <w:r w:rsidR="002934E8">
          <w:rPr>
            <w:noProof/>
            <w:webHidden/>
          </w:rPr>
        </w:r>
        <w:r w:rsidR="002934E8">
          <w:rPr>
            <w:noProof/>
            <w:webHidden/>
          </w:rPr>
          <w:fldChar w:fldCharType="separate"/>
        </w:r>
        <w:r w:rsidR="002934E8">
          <w:rPr>
            <w:noProof/>
            <w:webHidden/>
          </w:rPr>
          <w:t>38</w:t>
        </w:r>
        <w:r w:rsidR="002934E8">
          <w:rPr>
            <w:noProof/>
            <w:webHidden/>
          </w:rPr>
          <w:fldChar w:fldCharType="end"/>
        </w:r>
      </w:hyperlink>
    </w:p>
    <w:p w:rsidR="00BC3F0C" w:rsidRPr="006C6246" w:rsidRDefault="00BC3F0C" w:rsidP="006C6246">
      <w:pPr>
        <w:ind w:left="1134" w:hanging="992"/>
        <w:rPr>
          <w:rFonts w:cs="Arial"/>
        </w:rPr>
      </w:pPr>
      <w:r w:rsidRPr="006C6246">
        <w:rPr>
          <w:rFonts w:cs="Arial"/>
        </w:rPr>
        <w:fldChar w:fldCharType="end"/>
      </w:r>
    </w:p>
    <w:p w:rsidR="00BC3F0C" w:rsidRDefault="00BC3F0C" w:rsidP="001E69E4">
      <w:pPr>
        <w:jc w:val="center"/>
        <w:rPr>
          <w:rFonts w:cs="Arial"/>
          <w:b/>
        </w:rPr>
      </w:pPr>
      <w:r>
        <w:rPr>
          <w:rFonts w:cs="Arial"/>
          <w:b/>
        </w:rPr>
        <w:t>DIAGRAMS</w:t>
      </w:r>
    </w:p>
    <w:p w:rsidR="002934E8" w:rsidRDefault="00C15ADA">
      <w:pPr>
        <w:pStyle w:val="TableofFigures"/>
        <w:tabs>
          <w:tab w:val="right" w:leader="dot" w:pos="9628"/>
        </w:tabs>
        <w:rPr>
          <w:rFonts w:asciiTheme="minorHAnsi" w:eastAsiaTheme="minorEastAsia" w:hAnsiTheme="minorHAnsi" w:cstheme="minorBidi"/>
          <w:noProof/>
          <w:sz w:val="22"/>
          <w:szCs w:val="22"/>
          <w:lang w:val="en-ZA" w:eastAsia="en-ZA"/>
        </w:rPr>
      </w:pPr>
      <w:r>
        <w:fldChar w:fldCharType="begin"/>
      </w:r>
      <w:r w:rsidRPr="001E69E4">
        <w:instrText xml:space="preserve"> TOC \h \z \c "Diagram" </w:instrText>
      </w:r>
      <w:r>
        <w:fldChar w:fldCharType="separate"/>
      </w:r>
      <w:hyperlink w:anchor="_Toc73518345" w:history="1">
        <w:r w:rsidR="002934E8" w:rsidRPr="00ED4910">
          <w:rPr>
            <w:rStyle w:val="Hyperlink"/>
            <w:b/>
            <w:noProof/>
          </w:rPr>
          <w:t xml:space="preserve">Diagram 2 - </w:t>
        </w:r>
        <w:r w:rsidR="002934E8" w:rsidRPr="00ED4910">
          <w:rPr>
            <w:rStyle w:val="Hyperlink"/>
            <w:rFonts w:cs="Arial"/>
            <w:noProof/>
          </w:rPr>
          <w:t xml:space="preserve">Global network design </w:t>
        </w:r>
        <w:r w:rsidR="002934E8">
          <w:rPr>
            <w:noProof/>
            <w:webHidden/>
          </w:rPr>
          <w:tab/>
        </w:r>
        <w:r w:rsidR="002934E8">
          <w:rPr>
            <w:noProof/>
            <w:webHidden/>
          </w:rPr>
          <w:fldChar w:fldCharType="begin"/>
        </w:r>
        <w:r w:rsidR="002934E8">
          <w:rPr>
            <w:noProof/>
            <w:webHidden/>
          </w:rPr>
          <w:instrText xml:space="preserve"> PAGEREF _Toc73518345 \h </w:instrText>
        </w:r>
        <w:r w:rsidR="002934E8">
          <w:rPr>
            <w:noProof/>
            <w:webHidden/>
          </w:rPr>
        </w:r>
        <w:r w:rsidR="002934E8">
          <w:rPr>
            <w:noProof/>
            <w:webHidden/>
          </w:rPr>
          <w:fldChar w:fldCharType="separate"/>
        </w:r>
        <w:r w:rsidR="002934E8">
          <w:rPr>
            <w:noProof/>
            <w:webHidden/>
          </w:rPr>
          <w:t>10</w:t>
        </w:r>
        <w:r w:rsidR="002934E8">
          <w:rPr>
            <w:noProof/>
            <w:webHidden/>
          </w:rPr>
          <w:fldChar w:fldCharType="end"/>
        </w:r>
      </w:hyperlink>
    </w:p>
    <w:p w:rsidR="002934E8" w:rsidRDefault="005506C9">
      <w:pPr>
        <w:pStyle w:val="TableofFigures"/>
        <w:tabs>
          <w:tab w:val="right" w:leader="dot" w:pos="9628"/>
        </w:tabs>
        <w:rPr>
          <w:rFonts w:asciiTheme="minorHAnsi" w:eastAsiaTheme="minorEastAsia" w:hAnsiTheme="minorHAnsi" w:cstheme="minorBidi"/>
          <w:noProof/>
          <w:sz w:val="22"/>
          <w:szCs w:val="22"/>
          <w:lang w:val="en-ZA" w:eastAsia="en-ZA"/>
        </w:rPr>
      </w:pPr>
      <w:hyperlink w:anchor="_Toc73518346" w:history="1">
        <w:r w:rsidR="002934E8" w:rsidRPr="00ED4910">
          <w:rPr>
            <w:rStyle w:val="Hyperlink"/>
            <w:rFonts w:cs="Arial"/>
            <w:noProof/>
          </w:rPr>
          <w:t>Diagram 3 – Monitoring Network Diagram</w:t>
        </w:r>
        <w:r w:rsidR="002934E8">
          <w:rPr>
            <w:noProof/>
            <w:webHidden/>
          </w:rPr>
          <w:tab/>
        </w:r>
        <w:r w:rsidR="002934E8">
          <w:rPr>
            <w:noProof/>
            <w:webHidden/>
          </w:rPr>
          <w:fldChar w:fldCharType="begin"/>
        </w:r>
        <w:r w:rsidR="002934E8">
          <w:rPr>
            <w:noProof/>
            <w:webHidden/>
          </w:rPr>
          <w:instrText xml:space="preserve"> PAGEREF _Toc73518346 \h </w:instrText>
        </w:r>
        <w:r w:rsidR="002934E8">
          <w:rPr>
            <w:noProof/>
            <w:webHidden/>
          </w:rPr>
        </w:r>
        <w:r w:rsidR="002934E8">
          <w:rPr>
            <w:noProof/>
            <w:webHidden/>
          </w:rPr>
          <w:fldChar w:fldCharType="separate"/>
        </w:r>
        <w:r w:rsidR="002934E8">
          <w:rPr>
            <w:noProof/>
            <w:webHidden/>
          </w:rPr>
          <w:t>36</w:t>
        </w:r>
        <w:r w:rsidR="002934E8">
          <w:rPr>
            <w:noProof/>
            <w:webHidden/>
          </w:rPr>
          <w:fldChar w:fldCharType="end"/>
        </w:r>
      </w:hyperlink>
    </w:p>
    <w:p w:rsidR="00F40DB6" w:rsidRPr="001E69E4" w:rsidRDefault="00C15ADA" w:rsidP="00BC3F0C">
      <w:pPr>
        <w:rPr>
          <w:b/>
        </w:rPr>
      </w:pPr>
      <w:r>
        <w:rPr>
          <w:b/>
        </w:rPr>
        <w:fldChar w:fldCharType="end"/>
      </w:r>
      <w:r w:rsidR="00F40DB6" w:rsidRPr="001E69E4">
        <w:rPr>
          <w:b/>
        </w:rPr>
        <w:br w:type="page"/>
      </w:r>
    </w:p>
    <w:p w:rsidR="00F40DB6" w:rsidRPr="001E69E4" w:rsidRDefault="00F40DB6" w:rsidP="002934E8">
      <w:pPr>
        <w:pStyle w:val="Heading1"/>
        <w:keepLines/>
        <w:numPr>
          <w:ilvl w:val="0"/>
          <w:numId w:val="28"/>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0" w:after="120"/>
        <w:ind w:left="397" w:hanging="397"/>
        <w:jc w:val="left"/>
        <w:rPr>
          <w:rFonts w:ascii="Arial Bold" w:hAnsi="Arial Bold"/>
          <w:caps/>
          <w:sz w:val="24"/>
        </w:rPr>
      </w:pPr>
      <w:bookmarkStart w:id="3" w:name="_Toc137798038"/>
      <w:bookmarkStart w:id="4" w:name="_Toc229128241"/>
      <w:bookmarkStart w:id="5" w:name="_Ref496529855"/>
      <w:bookmarkStart w:id="6" w:name="_Toc73518246"/>
      <w:r w:rsidRPr="001E69E4">
        <w:rPr>
          <w:rFonts w:ascii="Arial Bold" w:hAnsi="Arial Bold"/>
          <w:caps/>
          <w:sz w:val="24"/>
        </w:rPr>
        <w:t>Description of the works</w:t>
      </w:r>
      <w:bookmarkEnd w:id="3"/>
      <w:bookmarkEnd w:id="4"/>
      <w:bookmarkEnd w:id="5"/>
      <w:r w:rsidR="006E5ACB">
        <w:rPr>
          <w:rFonts w:ascii="Arial Bold" w:hAnsi="Arial Bold"/>
          <w:caps/>
          <w:sz w:val="24"/>
        </w:rPr>
        <w:t xml:space="preserve"> </w:t>
      </w:r>
      <w:r w:rsidR="00491A47">
        <w:rPr>
          <w:rFonts w:ascii="Arial Bold" w:hAnsi="Arial Bold"/>
          <w:caps/>
          <w:sz w:val="24"/>
        </w:rPr>
        <w:t>For the Turbine vibration diagnostic system option</w:t>
      </w:r>
      <w:bookmarkEnd w:id="6"/>
    </w:p>
    <w:p w:rsidR="005C220F" w:rsidRPr="001E69E4" w:rsidRDefault="00F40DB6" w:rsidP="002934E8">
      <w:pPr>
        <w:pStyle w:val="Heading2"/>
        <w:numPr>
          <w:ilvl w:val="1"/>
          <w:numId w:val="28"/>
        </w:numPr>
        <w:rPr>
          <w:rFonts w:ascii="Arial Bold" w:hAnsi="Arial Bold"/>
          <w:caps/>
          <w:sz w:val="22"/>
          <w:szCs w:val="22"/>
        </w:rPr>
      </w:pPr>
      <w:bookmarkStart w:id="7" w:name="_Toc137798039"/>
      <w:bookmarkStart w:id="8" w:name="_Toc229128242"/>
      <w:bookmarkStart w:id="9" w:name="_Toc73518247"/>
      <w:r w:rsidRPr="001E69E4">
        <w:rPr>
          <w:rFonts w:ascii="Arial Bold" w:hAnsi="Arial Bold"/>
          <w:caps/>
          <w:sz w:val="22"/>
          <w:szCs w:val="22"/>
        </w:rPr>
        <w:t>Executive overview</w:t>
      </w:r>
      <w:bookmarkEnd w:id="7"/>
      <w:bookmarkEnd w:id="8"/>
      <w:bookmarkEnd w:id="9"/>
      <w:r w:rsidRPr="001E69E4">
        <w:rPr>
          <w:rFonts w:ascii="Arial Bold" w:hAnsi="Arial Bold"/>
          <w:caps/>
          <w:sz w:val="22"/>
          <w:szCs w:val="22"/>
        </w:rPr>
        <w:t xml:space="preserve"> </w:t>
      </w:r>
    </w:p>
    <w:p w:rsidR="00B87B9B" w:rsidRPr="00856096" w:rsidRDefault="00B87B9B" w:rsidP="00B87B9B">
      <w:pPr>
        <w:pStyle w:val="ListParagraph"/>
        <w:spacing w:before="120"/>
        <w:ind w:left="0" w:firstLine="0"/>
        <w:contextualSpacing/>
        <w:jc w:val="both"/>
        <w:rPr>
          <w:rFonts w:ascii="Arial" w:hAnsi="Arial" w:cs="Arial"/>
          <w:sz w:val="22"/>
          <w:szCs w:val="22"/>
        </w:rPr>
      </w:pPr>
      <w:r w:rsidRPr="00856096">
        <w:rPr>
          <w:rFonts w:ascii="Arial" w:hAnsi="Arial" w:cs="Arial"/>
          <w:color w:val="000000"/>
          <w:sz w:val="22"/>
          <w:szCs w:val="22"/>
        </w:rPr>
        <w:t>The Works consists of:</w:t>
      </w:r>
    </w:p>
    <w:p w:rsidR="00B87B9B" w:rsidRPr="00856096" w:rsidRDefault="00B87B9B" w:rsidP="002934E8">
      <w:pPr>
        <w:pStyle w:val="ListParagraph"/>
        <w:numPr>
          <w:ilvl w:val="0"/>
          <w:numId w:val="10"/>
        </w:numPr>
        <w:spacing w:before="120"/>
        <w:ind w:left="361" w:hanging="361"/>
        <w:contextualSpacing/>
        <w:rPr>
          <w:rFonts w:ascii="Arial" w:hAnsi="Arial" w:cs="Arial"/>
          <w:sz w:val="22"/>
          <w:szCs w:val="22"/>
        </w:rPr>
      </w:pPr>
      <w:r w:rsidRPr="00856096">
        <w:rPr>
          <w:rFonts w:ascii="Arial" w:hAnsi="Arial" w:cs="Arial"/>
          <w:sz w:val="22"/>
          <w:szCs w:val="22"/>
        </w:rPr>
        <w:t xml:space="preserve">The design, supply, installation and commission of </w:t>
      </w:r>
      <w:r w:rsidR="005169B0" w:rsidRPr="00856096">
        <w:rPr>
          <w:rFonts w:ascii="Arial" w:hAnsi="Arial" w:cs="Arial"/>
          <w:sz w:val="22"/>
          <w:szCs w:val="22"/>
        </w:rPr>
        <w:t>supplie</w:t>
      </w:r>
      <w:r w:rsidR="005169B0">
        <w:rPr>
          <w:rFonts w:ascii="Arial" w:hAnsi="Arial" w:cs="Arial"/>
          <w:sz w:val="22"/>
          <w:szCs w:val="22"/>
        </w:rPr>
        <w:t>d</w:t>
      </w:r>
      <w:r w:rsidR="005169B0" w:rsidRPr="00856096">
        <w:rPr>
          <w:rFonts w:ascii="Arial" w:hAnsi="Arial" w:cs="Arial"/>
          <w:sz w:val="22"/>
          <w:szCs w:val="22"/>
        </w:rPr>
        <w:t xml:space="preserve"> </w:t>
      </w:r>
      <w:r w:rsidR="0063454F">
        <w:rPr>
          <w:rFonts w:ascii="Arial" w:hAnsi="Arial" w:cs="Arial"/>
          <w:sz w:val="22"/>
          <w:szCs w:val="22"/>
        </w:rPr>
        <w:t xml:space="preserve">turbine </w:t>
      </w:r>
      <w:r w:rsidRPr="00856096">
        <w:rPr>
          <w:rFonts w:ascii="Arial" w:hAnsi="Arial" w:cs="Arial"/>
          <w:sz w:val="22"/>
          <w:szCs w:val="22"/>
        </w:rPr>
        <w:t xml:space="preserve">diagnostic system components and software that can interface to </w:t>
      </w:r>
      <w:r w:rsidR="00491A47">
        <w:rPr>
          <w:rFonts w:ascii="Arial" w:hAnsi="Arial" w:cs="Arial"/>
          <w:sz w:val="22"/>
          <w:szCs w:val="22"/>
        </w:rPr>
        <w:t xml:space="preserve">the vibration monitoring equipment provided in the main </w:t>
      </w:r>
      <w:r w:rsidR="001365ED">
        <w:rPr>
          <w:rFonts w:ascii="Arial" w:hAnsi="Arial" w:cs="Arial"/>
          <w:sz w:val="22"/>
          <w:szCs w:val="22"/>
        </w:rPr>
        <w:t>technical specification</w:t>
      </w:r>
      <w:r w:rsidR="00491A47">
        <w:rPr>
          <w:rFonts w:ascii="Arial" w:hAnsi="Arial" w:cs="Arial"/>
          <w:sz w:val="22"/>
          <w:szCs w:val="22"/>
        </w:rPr>
        <w:t xml:space="preserve"> for three units.</w:t>
      </w:r>
      <w:r w:rsidRPr="00856096">
        <w:rPr>
          <w:rFonts w:ascii="Arial" w:hAnsi="Arial" w:cs="Arial"/>
          <w:sz w:val="22"/>
          <w:szCs w:val="22"/>
        </w:rPr>
        <w:t xml:space="preserve"> </w:t>
      </w:r>
    </w:p>
    <w:p w:rsidR="00B87B9B" w:rsidRPr="00856096" w:rsidRDefault="00B87B9B" w:rsidP="00B87B9B">
      <w:pPr>
        <w:pStyle w:val="ListParagraph"/>
        <w:spacing w:before="120"/>
        <w:ind w:left="361" w:hanging="361"/>
        <w:contextualSpacing/>
        <w:rPr>
          <w:rFonts w:ascii="Arial" w:hAnsi="Arial" w:cs="Arial"/>
          <w:sz w:val="22"/>
          <w:szCs w:val="22"/>
        </w:rPr>
      </w:pPr>
    </w:p>
    <w:p w:rsidR="00B87B9B" w:rsidRPr="00856096" w:rsidRDefault="00491A47" w:rsidP="002934E8">
      <w:pPr>
        <w:pStyle w:val="ListParagraph"/>
        <w:numPr>
          <w:ilvl w:val="0"/>
          <w:numId w:val="10"/>
        </w:numPr>
        <w:spacing w:before="120"/>
        <w:ind w:left="361" w:hanging="361"/>
        <w:contextualSpacing/>
        <w:rPr>
          <w:rFonts w:ascii="Arial" w:hAnsi="Arial" w:cs="Arial"/>
          <w:sz w:val="22"/>
          <w:szCs w:val="22"/>
        </w:rPr>
      </w:pPr>
      <w:r>
        <w:rPr>
          <w:rFonts w:ascii="Arial" w:hAnsi="Arial" w:cs="Arial"/>
          <w:sz w:val="22"/>
          <w:szCs w:val="22"/>
        </w:rPr>
        <w:t xml:space="preserve">Provision of server for the </w:t>
      </w:r>
      <w:r w:rsidR="00B87B9B" w:rsidRPr="00856096">
        <w:rPr>
          <w:rFonts w:ascii="Arial" w:hAnsi="Arial" w:cs="Arial"/>
          <w:sz w:val="22"/>
          <w:szCs w:val="22"/>
        </w:rPr>
        <w:t xml:space="preserve">diagnostic servers and </w:t>
      </w:r>
      <w:r w:rsidRPr="00856096">
        <w:rPr>
          <w:rFonts w:ascii="Arial" w:hAnsi="Arial" w:cs="Arial"/>
          <w:sz w:val="22"/>
          <w:szCs w:val="22"/>
        </w:rPr>
        <w:t>archives and</w:t>
      </w:r>
      <w:r w:rsidR="00B87B9B" w:rsidRPr="00856096">
        <w:rPr>
          <w:rFonts w:ascii="Arial" w:hAnsi="Arial" w:cs="Arial"/>
          <w:sz w:val="22"/>
          <w:szCs w:val="22"/>
        </w:rPr>
        <w:t xml:space="preserve"> the installation of software to enable access to the diagnostic information.</w:t>
      </w:r>
    </w:p>
    <w:p w:rsidR="00B87B9B" w:rsidRPr="00856096" w:rsidRDefault="00B87B9B" w:rsidP="00B87B9B">
      <w:pPr>
        <w:pStyle w:val="ListParagraph"/>
        <w:spacing w:before="120"/>
        <w:ind w:left="361" w:hanging="361"/>
        <w:contextualSpacing/>
        <w:rPr>
          <w:rFonts w:ascii="Arial" w:hAnsi="Arial" w:cs="Arial"/>
          <w:sz w:val="22"/>
          <w:szCs w:val="22"/>
        </w:rPr>
      </w:pPr>
    </w:p>
    <w:p w:rsidR="00B87B9B" w:rsidRPr="00856096" w:rsidRDefault="00B87B9B" w:rsidP="002934E8">
      <w:pPr>
        <w:pStyle w:val="ListParagraph"/>
        <w:numPr>
          <w:ilvl w:val="0"/>
          <w:numId w:val="10"/>
        </w:numPr>
        <w:spacing w:before="120"/>
        <w:ind w:left="361" w:hanging="361"/>
        <w:contextualSpacing/>
        <w:rPr>
          <w:rFonts w:ascii="Arial" w:hAnsi="Arial" w:cs="Arial"/>
          <w:sz w:val="22"/>
          <w:szCs w:val="22"/>
        </w:rPr>
      </w:pPr>
      <w:r w:rsidRPr="00856096">
        <w:rPr>
          <w:rFonts w:ascii="Arial" w:hAnsi="Arial" w:cs="Arial"/>
          <w:sz w:val="22"/>
          <w:szCs w:val="22"/>
        </w:rPr>
        <w:t>Implementation of the network connectivity needed to provide data exchange for diagnostic and monitoring data.</w:t>
      </w:r>
    </w:p>
    <w:p w:rsidR="00B87B9B" w:rsidRPr="00856096" w:rsidRDefault="00B87B9B" w:rsidP="002934E8">
      <w:pPr>
        <w:pStyle w:val="ListParagraph"/>
        <w:numPr>
          <w:ilvl w:val="1"/>
          <w:numId w:val="10"/>
        </w:numPr>
        <w:spacing w:before="120"/>
        <w:contextualSpacing/>
        <w:rPr>
          <w:rFonts w:ascii="Arial" w:hAnsi="Arial" w:cs="Arial"/>
          <w:sz w:val="22"/>
          <w:szCs w:val="22"/>
        </w:rPr>
      </w:pPr>
      <w:r w:rsidRPr="00856096">
        <w:rPr>
          <w:rFonts w:ascii="Arial" w:hAnsi="Arial" w:cs="Arial"/>
          <w:sz w:val="22"/>
          <w:szCs w:val="22"/>
        </w:rPr>
        <w:t>Implement station vibration diagnostic sub-net which need</w:t>
      </w:r>
      <w:r w:rsidR="00B247A8">
        <w:rPr>
          <w:rFonts w:ascii="Arial" w:hAnsi="Arial" w:cs="Arial"/>
          <w:sz w:val="22"/>
          <w:szCs w:val="22"/>
        </w:rPr>
        <w:t>s</w:t>
      </w:r>
      <w:r w:rsidRPr="00856096">
        <w:rPr>
          <w:rFonts w:ascii="Arial" w:hAnsi="Arial" w:cs="Arial"/>
          <w:sz w:val="22"/>
          <w:szCs w:val="22"/>
        </w:rPr>
        <w:t xml:space="preserve"> to interface to the Station OCM network.</w:t>
      </w:r>
    </w:p>
    <w:p w:rsidR="00B87B9B" w:rsidRDefault="00B87B9B" w:rsidP="002934E8">
      <w:pPr>
        <w:pStyle w:val="ListParagraph"/>
        <w:numPr>
          <w:ilvl w:val="1"/>
          <w:numId w:val="10"/>
        </w:numPr>
        <w:spacing w:before="120"/>
        <w:contextualSpacing/>
        <w:rPr>
          <w:rFonts w:ascii="Arial" w:hAnsi="Arial" w:cs="Arial"/>
          <w:sz w:val="22"/>
          <w:szCs w:val="22"/>
        </w:rPr>
      </w:pPr>
      <w:r w:rsidRPr="00856096">
        <w:rPr>
          <w:rFonts w:ascii="Arial" w:hAnsi="Arial" w:cs="Arial"/>
          <w:sz w:val="22"/>
          <w:szCs w:val="22"/>
        </w:rPr>
        <w:t xml:space="preserve">Configure data communication to enable data communication from </w:t>
      </w:r>
      <w:r w:rsidR="00491A47">
        <w:rPr>
          <w:rFonts w:ascii="Arial" w:hAnsi="Arial" w:cs="Arial"/>
          <w:sz w:val="22"/>
          <w:szCs w:val="22"/>
        </w:rPr>
        <w:t xml:space="preserve">provided vibration diagnostic server </w:t>
      </w:r>
      <w:r w:rsidRPr="00856096">
        <w:rPr>
          <w:rFonts w:ascii="Arial" w:hAnsi="Arial" w:cs="Arial"/>
          <w:sz w:val="22"/>
          <w:szCs w:val="22"/>
        </w:rPr>
        <w:t>to unitised vibration monitoring systems.</w:t>
      </w:r>
    </w:p>
    <w:p w:rsidR="00B87B9B" w:rsidRPr="00380480" w:rsidRDefault="00B87B9B" w:rsidP="002934E8">
      <w:pPr>
        <w:numPr>
          <w:ilvl w:val="1"/>
          <w:numId w:val="10"/>
        </w:numPr>
      </w:pPr>
      <w:r w:rsidRPr="00856096">
        <w:rPr>
          <w:rFonts w:cs="Arial"/>
          <w:sz w:val="22"/>
          <w:szCs w:val="22"/>
        </w:rPr>
        <w:t>Installation and configuration of end users to enable vibration monitoring at station level as well as enterprise level</w:t>
      </w:r>
    </w:p>
    <w:p w:rsidR="00F40DB6" w:rsidRPr="001E69E4" w:rsidRDefault="005C220F" w:rsidP="002934E8">
      <w:pPr>
        <w:pStyle w:val="Heading2"/>
        <w:numPr>
          <w:ilvl w:val="1"/>
          <w:numId w:val="28"/>
        </w:numPr>
        <w:rPr>
          <w:rFonts w:ascii="Arial Bold" w:hAnsi="Arial Bold"/>
          <w:caps/>
          <w:sz w:val="22"/>
          <w:szCs w:val="22"/>
        </w:rPr>
      </w:pPr>
      <w:bookmarkStart w:id="10" w:name="_Toc526246771"/>
      <w:bookmarkStart w:id="11" w:name="_Toc526247459"/>
      <w:bookmarkStart w:id="12" w:name="_Toc526260811"/>
      <w:bookmarkStart w:id="13" w:name="_Toc526261321"/>
      <w:bookmarkStart w:id="14" w:name="_Toc526261735"/>
      <w:bookmarkStart w:id="15" w:name="_Toc526262358"/>
      <w:bookmarkStart w:id="16" w:name="_Toc526262767"/>
      <w:bookmarkStart w:id="17" w:name="_Toc31029094"/>
      <w:bookmarkStart w:id="18" w:name="_Toc31029247"/>
      <w:bookmarkStart w:id="19" w:name="_Toc31029400"/>
      <w:bookmarkStart w:id="20" w:name="_Toc31029699"/>
      <w:bookmarkStart w:id="21" w:name="_Toc31029852"/>
      <w:bookmarkStart w:id="22" w:name="_Toc31030169"/>
      <w:bookmarkStart w:id="23" w:name="_Toc31030352"/>
      <w:bookmarkStart w:id="24" w:name="_Toc31030541"/>
      <w:bookmarkStart w:id="25" w:name="_Toc31030840"/>
      <w:bookmarkStart w:id="26" w:name="_Toc31031831"/>
      <w:bookmarkStart w:id="27" w:name="_Toc31032163"/>
      <w:bookmarkStart w:id="28" w:name="_Toc31032497"/>
      <w:bookmarkStart w:id="29" w:name="_Toc31034152"/>
      <w:bookmarkStart w:id="30" w:name="_Toc526246773"/>
      <w:bookmarkStart w:id="31" w:name="_Toc526247461"/>
      <w:bookmarkStart w:id="32" w:name="_Toc526260813"/>
      <w:bookmarkStart w:id="33" w:name="_Toc526261323"/>
      <w:bookmarkStart w:id="34" w:name="_Toc526261737"/>
      <w:bookmarkStart w:id="35" w:name="_Toc526262360"/>
      <w:bookmarkStart w:id="36" w:name="_Toc526262769"/>
      <w:bookmarkStart w:id="37" w:name="_Toc526246775"/>
      <w:bookmarkStart w:id="38" w:name="_Toc526247463"/>
      <w:bookmarkStart w:id="39" w:name="_Toc526260815"/>
      <w:bookmarkStart w:id="40" w:name="_Toc526261325"/>
      <w:bookmarkStart w:id="41" w:name="_Toc526261739"/>
      <w:bookmarkStart w:id="42" w:name="_Toc526262362"/>
      <w:bookmarkStart w:id="43" w:name="_Toc526262771"/>
      <w:bookmarkStart w:id="44" w:name="_Toc137798041"/>
      <w:bookmarkStart w:id="45" w:name="_Toc229128244"/>
      <w:bookmarkStart w:id="46" w:name="_Toc73518248"/>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rsidRPr="001E69E4">
        <w:rPr>
          <w:rFonts w:ascii="Arial Bold" w:hAnsi="Arial Bold"/>
          <w:caps/>
          <w:sz w:val="22"/>
          <w:szCs w:val="22"/>
        </w:rPr>
        <w:t>Interpretation and terminology</w:t>
      </w:r>
      <w:bookmarkEnd w:id="44"/>
      <w:bookmarkEnd w:id="45"/>
      <w:bookmarkEnd w:id="46"/>
    </w:p>
    <w:p w:rsidR="00B27675" w:rsidRPr="00CF575C" w:rsidRDefault="00B27675" w:rsidP="00CE758D">
      <w:pPr>
        <w:rPr>
          <w:sz w:val="22"/>
          <w:szCs w:val="22"/>
        </w:rPr>
      </w:pPr>
      <w:r w:rsidRPr="00CF575C">
        <w:rPr>
          <w:sz w:val="22"/>
          <w:szCs w:val="22"/>
        </w:rPr>
        <w:t>The following abbreviations are used in this Works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9"/>
        <w:gridCol w:w="7975"/>
      </w:tblGrid>
      <w:tr w:rsidR="00B27675" w:rsidRPr="00805B9F" w:rsidTr="00CF575C">
        <w:tc>
          <w:tcPr>
            <w:tcW w:w="1879" w:type="dxa"/>
            <w:tcMar>
              <w:top w:w="85" w:type="dxa"/>
              <w:bottom w:w="85" w:type="dxa"/>
            </w:tcMar>
          </w:tcPr>
          <w:p w:rsidR="00B27675" w:rsidRPr="00805B9F" w:rsidRDefault="00B27675" w:rsidP="00A8048B">
            <w:pPr>
              <w:rPr>
                <w:b/>
              </w:rPr>
            </w:pPr>
            <w:r w:rsidRPr="00805B9F">
              <w:rPr>
                <w:b/>
              </w:rPr>
              <w:t>Abbreviation</w:t>
            </w:r>
          </w:p>
        </w:tc>
        <w:tc>
          <w:tcPr>
            <w:tcW w:w="7975" w:type="dxa"/>
            <w:tcMar>
              <w:top w:w="85" w:type="dxa"/>
              <w:bottom w:w="85" w:type="dxa"/>
            </w:tcMar>
          </w:tcPr>
          <w:p w:rsidR="00B27675" w:rsidRPr="00805B9F" w:rsidRDefault="00B27675" w:rsidP="005C220F">
            <w:pPr>
              <w:rPr>
                <w:b/>
              </w:rPr>
            </w:pPr>
            <w:r w:rsidRPr="00805B9F">
              <w:rPr>
                <w:b/>
              </w:rPr>
              <w:t>Meaning given to the abbreviation</w:t>
            </w:r>
          </w:p>
        </w:tc>
      </w:tr>
      <w:tr w:rsidR="00BC4A5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C&amp;I</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Control and Instrumentation</w:t>
            </w:r>
          </w:p>
        </w:tc>
      </w:tr>
      <w:tr w:rsidR="00BC4A5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CD</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Compact disc</w:t>
            </w:r>
          </w:p>
        </w:tc>
      </w:tr>
      <w:tr w:rsidR="00BC4A5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DBMS</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Database Management System</w:t>
            </w:r>
          </w:p>
        </w:tc>
      </w:tr>
      <w:tr w:rsidR="00BC4A5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DCS</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Distributed Control System</w:t>
            </w:r>
          </w:p>
        </w:tc>
      </w:tr>
      <w:tr w:rsidR="00BC4A5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DS</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Diagnostic System</w:t>
            </w:r>
          </w:p>
        </w:tc>
      </w:tr>
      <w:tr w:rsidR="00BC4A5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DVD</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Digital video disk</w:t>
            </w:r>
          </w:p>
        </w:tc>
      </w:tr>
      <w:tr w:rsidR="00BC4A5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FAT, SAT</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Factory-, Site Acceptance Test</w:t>
            </w:r>
          </w:p>
        </w:tc>
      </w:tr>
      <w:tr w:rsidR="00BC4A5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GPS</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Global Positioning System</w:t>
            </w:r>
          </w:p>
        </w:tc>
      </w:tr>
      <w:tr w:rsidR="00BC4A5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HMI</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Human Machine Interface</w:t>
            </w:r>
          </w:p>
        </w:tc>
      </w:tr>
      <w:tr w:rsidR="00BC4A5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I/O</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Input/Output</w:t>
            </w:r>
          </w:p>
        </w:tc>
      </w:tr>
      <w:tr w:rsidR="00BC4A5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IP</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Internet protocol</w:t>
            </w:r>
          </w:p>
        </w:tc>
      </w:tr>
      <w:tr w:rsidR="00BC4A5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LAN</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Local Area Network</w:t>
            </w:r>
          </w:p>
        </w:tc>
      </w:tr>
      <w:tr w:rsidR="00BC4A5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Mbps</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Megabits per second</w:t>
            </w:r>
          </w:p>
        </w:tc>
      </w:tr>
      <w:tr w:rsidR="00BC4A5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NOS</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Network Operating System</w:t>
            </w:r>
          </w:p>
        </w:tc>
      </w:tr>
      <w:tr w:rsidR="005E2D98"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5E2D98" w:rsidRPr="00BC4A55" w:rsidRDefault="005E2D98" w:rsidP="00EC3781">
            <w:r>
              <w:t>OCM</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5E2D98" w:rsidRPr="00BC4A55" w:rsidRDefault="005E2D98" w:rsidP="00EC3781">
            <w:r>
              <w:t xml:space="preserve">Online Condition Monitoring </w:t>
            </w:r>
          </w:p>
        </w:tc>
      </w:tr>
      <w:tr w:rsidR="00BC4A5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OPC</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OLE for Process Control</w:t>
            </w:r>
          </w:p>
        </w:tc>
      </w:tr>
      <w:tr w:rsidR="00BC4A5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OEM</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Original Equipment Manufacturer</w:t>
            </w:r>
          </w:p>
        </w:tc>
      </w:tr>
      <w:tr w:rsidR="00BC4A5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PC</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Personal Computer</w:t>
            </w:r>
          </w:p>
        </w:tc>
      </w:tr>
      <w:tr w:rsidR="00BC4A5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PIMS</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Process Information Management System</w:t>
            </w:r>
          </w:p>
        </w:tc>
      </w:tr>
      <w:tr w:rsidR="00BC4A5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PLC</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Programmable Logic Controller</w:t>
            </w:r>
          </w:p>
        </w:tc>
      </w:tr>
      <w:tr w:rsidR="00BC4A5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p-p</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Peak to peak</w:t>
            </w:r>
          </w:p>
        </w:tc>
      </w:tr>
      <w:tr w:rsidR="00BC4A5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QA, QC</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F3734F">
            <w:r w:rsidRPr="00BC4A55">
              <w:t xml:space="preserve">Quality Assurance, </w:t>
            </w:r>
            <w:r w:rsidR="00F3734F">
              <w:t xml:space="preserve">Quality </w:t>
            </w:r>
            <w:r w:rsidRPr="00BC4A55">
              <w:t>Control</w:t>
            </w:r>
          </w:p>
        </w:tc>
      </w:tr>
      <w:tr w:rsidR="00BC4A5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RPM</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Revolutions per minute</w:t>
            </w:r>
          </w:p>
        </w:tc>
      </w:tr>
      <w:tr w:rsidR="00BC4A5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SQL</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Sequential Query Language</w:t>
            </w:r>
          </w:p>
        </w:tc>
      </w:tr>
      <w:tr w:rsidR="00BC4A5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TCP/IP</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Transmission Control Protocol/Internet Protocol</w:t>
            </w:r>
          </w:p>
        </w:tc>
      </w:tr>
      <w:tr w:rsidR="00BC4A5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TSE</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Turbine Supervisory Equipment</w:t>
            </w:r>
          </w:p>
        </w:tc>
      </w:tr>
      <w:tr w:rsidR="00BC4A5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UPS</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Un-interruptible power supply</w:t>
            </w:r>
          </w:p>
        </w:tc>
      </w:tr>
      <w:tr w:rsidR="00BC4A5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z-p</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C4A55" w:rsidP="00EC3781">
            <w:r w:rsidRPr="00BC4A55">
              <w:t>Zero to peak</w:t>
            </w:r>
          </w:p>
        </w:tc>
      </w:tr>
      <w:tr w:rsidR="001115EC" w:rsidRPr="00380480" w:rsidTr="00CF575C">
        <w:tc>
          <w:tcPr>
            <w:tcW w:w="1879" w:type="dxa"/>
            <w:shd w:val="clear" w:color="auto" w:fill="BFBFBF"/>
            <w:tcMar>
              <w:top w:w="85" w:type="dxa"/>
              <w:bottom w:w="85" w:type="dxa"/>
            </w:tcMar>
          </w:tcPr>
          <w:p w:rsidR="001115EC" w:rsidRPr="001115EC" w:rsidRDefault="001115EC" w:rsidP="005C220F">
            <w:pPr>
              <w:rPr>
                <w:b/>
              </w:rPr>
            </w:pPr>
          </w:p>
        </w:tc>
        <w:tc>
          <w:tcPr>
            <w:tcW w:w="7975" w:type="dxa"/>
            <w:shd w:val="clear" w:color="auto" w:fill="BFBFBF"/>
            <w:tcMar>
              <w:top w:w="85" w:type="dxa"/>
              <w:bottom w:w="85" w:type="dxa"/>
            </w:tcMar>
          </w:tcPr>
          <w:p w:rsidR="001115EC" w:rsidRPr="001115EC" w:rsidRDefault="001115EC" w:rsidP="005C220F">
            <w:pPr>
              <w:rPr>
                <w:b/>
              </w:rPr>
            </w:pPr>
          </w:p>
        </w:tc>
      </w:tr>
      <w:tr w:rsidR="00B27675" w:rsidRPr="00380480" w:rsidTr="00CF575C">
        <w:tc>
          <w:tcPr>
            <w:tcW w:w="1879" w:type="dxa"/>
            <w:tcMar>
              <w:top w:w="85" w:type="dxa"/>
              <w:bottom w:w="85" w:type="dxa"/>
            </w:tcMar>
          </w:tcPr>
          <w:p w:rsidR="00B27675" w:rsidRPr="001115EC" w:rsidRDefault="001115EC" w:rsidP="005C220F">
            <w:pPr>
              <w:rPr>
                <w:b/>
              </w:rPr>
            </w:pPr>
            <w:r w:rsidRPr="001115EC">
              <w:rPr>
                <w:b/>
              </w:rPr>
              <w:t>Terminology</w:t>
            </w:r>
          </w:p>
        </w:tc>
        <w:tc>
          <w:tcPr>
            <w:tcW w:w="7975" w:type="dxa"/>
            <w:tcMar>
              <w:top w:w="85" w:type="dxa"/>
              <w:bottom w:w="85" w:type="dxa"/>
            </w:tcMar>
          </w:tcPr>
          <w:p w:rsidR="00B27675" w:rsidRPr="001115EC" w:rsidRDefault="001115EC" w:rsidP="005C220F">
            <w:pPr>
              <w:rPr>
                <w:b/>
              </w:rPr>
            </w:pPr>
            <w:r w:rsidRPr="001115EC">
              <w:rPr>
                <w:b/>
              </w:rPr>
              <w:t>Definitions</w:t>
            </w:r>
          </w:p>
        </w:tc>
      </w:tr>
      <w:tr w:rsidR="00BC4A5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5E2D98" w:rsidP="00EC3781">
            <w:r w:rsidRPr="00856096">
              <w:rPr>
                <w:rFonts w:cs="Arial"/>
                <w:b/>
                <w:sz w:val="22"/>
                <w:szCs w:val="22"/>
              </w:rPr>
              <w:t>Accelerometer</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5169B0" w:rsidP="00EC3781">
            <w:r>
              <w:rPr>
                <w:rFonts w:cs="Arial"/>
                <w:sz w:val="22"/>
                <w:szCs w:val="22"/>
              </w:rPr>
              <w:t>A</w:t>
            </w:r>
            <w:r w:rsidR="005E2D98" w:rsidRPr="00856096">
              <w:rPr>
                <w:rFonts w:cs="Arial"/>
                <w:sz w:val="22"/>
                <w:szCs w:val="22"/>
              </w:rPr>
              <w:t xml:space="preserve"> piezoelectric sensor containing integral amplification with an output proportional to acceleration</w:t>
            </w:r>
          </w:p>
        </w:tc>
      </w:tr>
      <w:tr w:rsidR="00BC4A5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5E2D98" w:rsidP="00EC3781">
            <w:r w:rsidRPr="00856096">
              <w:rPr>
                <w:rFonts w:cs="Arial"/>
                <w:b/>
                <w:sz w:val="22"/>
                <w:szCs w:val="22"/>
              </w:rPr>
              <w:t>Amplitude</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5E2D98" w:rsidRDefault="005169B0" w:rsidP="005E2D98">
            <w:pPr>
              <w:tabs>
                <w:tab w:val="clear" w:pos="357"/>
              </w:tabs>
              <w:spacing w:before="120"/>
              <w:rPr>
                <w:rFonts w:cs="Arial"/>
                <w:sz w:val="22"/>
                <w:szCs w:val="22"/>
              </w:rPr>
            </w:pPr>
            <w:r>
              <w:rPr>
                <w:rFonts w:cs="Arial"/>
                <w:sz w:val="22"/>
                <w:szCs w:val="22"/>
              </w:rPr>
              <w:t>T</w:t>
            </w:r>
            <w:r w:rsidR="005E2D98" w:rsidRPr="00856096">
              <w:rPr>
                <w:rFonts w:cs="Arial"/>
                <w:sz w:val="22"/>
                <w:szCs w:val="22"/>
              </w:rPr>
              <w:t xml:space="preserve">he magnitude of periodic dynamic motion </w:t>
            </w:r>
            <w:r w:rsidR="005E2D98" w:rsidRPr="00856096">
              <w:rPr>
                <w:rFonts w:cs="Arial"/>
                <w:i/>
                <w:sz w:val="22"/>
                <w:szCs w:val="22"/>
              </w:rPr>
              <w:t>(vibration)</w:t>
            </w:r>
            <w:r w:rsidR="005E2D98" w:rsidRPr="00856096">
              <w:rPr>
                <w:rFonts w:cs="Arial"/>
                <w:sz w:val="22"/>
                <w:szCs w:val="22"/>
              </w:rPr>
              <w:t>.  Amplitude is typically expressed in terms of signal levels, e.g. millivolts or milliamps, or the engineering units of measured variable.</w:t>
            </w:r>
          </w:p>
        </w:tc>
      </w:tr>
      <w:tr w:rsidR="00BC4A5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5E2D98" w:rsidP="00EC3781">
            <w:r w:rsidRPr="00856096">
              <w:rPr>
                <w:rFonts w:cs="Arial"/>
                <w:b/>
                <w:sz w:val="22"/>
                <w:szCs w:val="22"/>
              </w:rPr>
              <w:t>Alarm (alert) set point</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5169B0" w:rsidP="00BC4A55">
            <w:r>
              <w:rPr>
                <w:rFonts w:cs="Arial"/>
                <w:sz w:val="22"/>
                <w:szCs w:val="22"/>
              </w:rPr>
              <w:t>A</w:t>
            </w:r>
            <w:r w:rsidR="005E2D98" w:rsidRPr="00856096">
              <w:rPr>
                <w:rFonts w:cs="Arial"/>
                <w:sz w:val="22"/>
                <w:szCs w:val="22"/>
              </w:rPr>
              <w:t xml:space="preserve"> pre-set value of a parameter at which an alarm is activated to warn of a condition that requires corrective action</w:t>
            </w:r>
          </w:p>
        </w:tc>
      </w:tr>
      <w:tr w:rsidR="00BC4A5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5E2D98" w:rsidP="005E2D98">
            <w:r w:rsidRPr="00856096">
              <w:rPr>
                <w:rFonts w:cs="Arial"/>
                <w:b/>
                <w:sz w:val="22"/>
                <w:szCs w:val="22"/>
              </w:rPr>
              <w:t>Buffered</w:t>
            </w:r>
            <w:r>
              <w:rPr>
                <w:rFonts w:cs="Arial"/>
                <w:b/>
                <w:sz w:val="22"/>
                <w:szCs w:val="22"/>
              </w:rPr>
              <w:t xml:space="preserve"> output</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5E2D98" w:rsidRPr="00856096" w:rsidRDefault="005169B0" w:rsidP="005E2D98">
            <w:pPr>
              <w:tabs>
                <w:tab w:val="clear" w:pos="357"/>
              </w:tabs>
              <w:spacing w:before="120"/>
              <w:rPr>
                <w:rFonts w:cs="Arial"/>
                <w:sz w:val="22"/>
                <w:szCs w:val="22"/>
              </w:rPr>
            </w:pPr>
            <w:r>
              <w:rPr>
                <w:rFonts w:cs="Arial"/>
                <w:sz w:val="22"/>
                <w:szCs w:val="22"/>
              </w:rPr>
              <w:t>A</w:t>
            </w:r>
            <w:r w:rsidR="005E2D98" w:rsidRPr="00856096">
              <w:rPr>
                <w:rFonts w:cs="Arial"/>
                <w:sz w:val="22"/>
                <w:szCs w:val="22"/>
              </w:rPr>
              <w:t xml:space="preserve">n unaltered, analogue replica of the transducer signal that preserves amplitude, phase, frequency content, and signal polarity.  The purpose of this output is to allow connection of vibration </w:t>
            </w:r>
            <w:r w:rsidR="007513B6" w:rsidRPr="00856096">
              <w:rPr>
                <w:rFonts w:cs="Arial"/>
                <w:sz w:val="22"/>
                <w:szCs w:val="22"/>
              </w:rPr>
              <w:t>analysers</w:t>
            </w:r>
            <w:r w:rsidR="005E2D98" w:rsidRPr="00856096">
              <w:rPr>
                <w:rFonts w:cs="Arial"/>
                <w:sz w:val="22"/>
                <w:szCs w:val="22"/>
              </w:rPr>
              <w:t xml:space="preserve">, oscilloscope, and other test instrumentation to the transducer signals. </w:t>
            </w:r>
          </w:p>
          <w:p w:rsidR="00BC4A55" w:rsidRPr="00BC4A55" w:rsidRDefault="00BC4A55" w:rsidP="00BC4A55"/>
        </w:tc>
      </w:tr>
      <w:tr w:rsidR="00BC4A5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5E2D98" w:rsidP="00EC3781">
            <w:r w:rsidRPr="00856096">
              <w:rPr>
                <w:rFonts w:cs="Arial"/>
                <w:b/>
                <w:sz w:val="22"/>
                <w:szCs w:val="22"/>
              </w:rPr>
              <w:t>Communication Processor</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5169B0" w:rsidP="00BC4A55">
            <w:r>
              <w:rPr>
                <w:rFonts w:cs="Arial"/>
                <w:sz w:val="22"/>
                <w:szCs w:val="22"/>
              </w:rPr>
              <w:t>A</w:t>
            </w:r>
            <w:r w:rsidR="005E2D98" w:rsidRPr="00856096">
              <w:rPr>
                <w:rFonts w:cs="Arial"/>
                <w:sz w:val="22"/>
                <w:szCs w:val="22"/>
              </w:rPr>
              <w:t>n interface module used in a monitoring system to communicate data from the monitor rack to the computer</w:t>
            </w:r>
          </w:p>
        </w:tc>
      </w:tr>
      <w:tr w:rsidR="00BC4A5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5E2D98" w:rsidP="00EC3781">
            <w:r w:rsidRPr="00856096">
              <w:rPr>
                <w:rFonts w:cs="Arial"/>
                <w:b/>
                <w:sz w:val="22"/>
                <w:szCs w:val="22"/>
              </w:rPr>
              <w:t>Direct data</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5169B0" w:rsidP="00BC4A55">
            <w:r>
              <w:rPr>
                <w:rFonts w:cs="Arial"/>
                <w:sz w:val="22"/>
                <w:szCs w:val="22"/>
              </w:rPr>
              <w:t>R</w:t>
            </w:r>
            <w:r w:rsidR="005E2D98" w:rsidRPr="00856096">
              <w:rPr>
                <w:rFonts w:cs="Arial"/>
                <w:sz w:val="22"/>
                <w:szCs w:val="22"/>
              </w:rPr>
              <w:t>eferring to original data which has not been changed in any manner.  Data, or signal, which exactly represents the original transducer signal.  Sometime called unfiltered, raw, or all pass data or signal</w:t>
            </w:r>
          </w:p>
        </w:tc>
      </w:tr>
      <w:tr w:rsidR="00BC4A5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5E2D98" w:rsidP="00EC3781">
            <w:r w:rsidRPr="00856096">
              <w:rPr>
                <w:rFonts w:cs="Arial"/>
                <w:b/>
                <w:sz w:val="22"/>
                <w:szCs w:val="22"/>
              </w:rPr>
              <w:t>Displacement</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5169B0" w:rsidP="00BC4A55">
            <w:r>
              <w:rPr>
                <w:rFonts w:cs="Arial"/>
                <w:sz w:val="22"/>
                <w:szCs w:val="22"/>
              </w:rPr>
              <w:t>T</w:t>
            </w:r>
            <w:r w:rsidR="005E2D98" w:rsidRPr="00856096">
              <w:rPr>
                <w:rFonts w:cs="Arial"/>
                <w:sz w:val="22"/>
                <w:szCs w:val="22"/>
              </w:rPr>
              <w:t xml:space="preserve">he change in distance or position of an object relative to a reference measurement system.  Machinery vibration displacement is typically a </w:t>
            </w:r>
            <w:r w:rsidR="005E2D98" w:rsidRPr="00856096">
              <w:rPr>
                <w:rFonts w:cs="Arial"/>
                <w:i/>
                <w:sz w:val="22"/>
                <w:szCs w:val="22"/>
              </w:rPr>
              <w:t>peak-to-peak</w:t>
            </w:r>
            <w:r w:rsidR="005E2D98" w:rsidRPr="00856096">
              <w:rPr>
                <w:rFonts w:cs="Arial"/>
                <w:sz w:val="22"/>
                <w:szCs w:val="22"/>
              </w:rPr>
              <w:t xml:space="preserve"> measurement of the observed motion, and is usually expressed in units of mils or micrometers</w:t>
            </w:r>
          </w:p>
        </w:tc>
      </w:tr>
      <w:tr w:rsidR="00BC4A5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95B25" w:rsidP="00EC3781">
            <w:r w:rsidRPr="00856096">
              <w:rPr>
                <w:rFonts w:cs="Arial"/>
                <w:b/>
                <w:sz w:val="22"/>
                <w:szCs w:val="22"/>
              </w:rPr>
              <w:t>Display</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5169B0" w:rsidP="00BC4A55">
            <w:r>
              <w:rPr>
                <w:rFonts w:cs="Arial"/>
                <w:sz w:val="22"/>
                <w:szCs w:val="22"/>
              </w:rPr>
              <w:t>A</w:t>
            </w:r>
            <w:r w:rsidR="00B95B25" w:rsidRPr="00856096">
              <w:rPr>
                <w:rFonts w:cs="Arial"/>
                <w:sz w:val="22"/>
                <w:szCs w:val="22"/>
              </w:rPr>
              <w:t>n analogue meter movement, cathode ray tube, liquid crystal device, or other means for visually indicating the measured variables and status conditions from the machinery protection system.</w:t>
            </w:r>
          </w:p>
        </w:tc>
      </w:tr>
      <w:tr w:rsidR="00BC4A5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95B25" w:rsidP="00EC3781">
            <w:r>
              <w:rPr>
                <w:rFonts w:cs="Arial"/>
                <w:b/>
                <w:sz w:val="22"/>
                <w:szCs w:val="22"/>
              </w:rPr>
              <w:t>Duel</w:t>
            </w:r>
            <w:r w:rsidR="00C40D0A">
              <w:rPr>
                <w:rFonts w:cs="Arial"/>
                <w:b/>
                <w:sz w:val="22"/>
                <w:szCs w:val="22"/>
              </w:rPr>
              <w:t xml:space="preserve"> </w:t>
            </w:r>
            <w:r w:rsidRPr="00856096">
              <w:rPr>
                <w:rFonts w:cs="Arial"/>
                <w:b/>
                <w:sz w:val="22"/>
                <w:szCs w:val="22"/>
              </w:rPr>
              <w:t>voting logic</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95B25" w:rsidRPr="00856096" w:rsidRDefault="005169B0" w:rsidP="00B95B25">
            <w:pPr>
              <w:tabs>
                <w:tab w:val="clear" w:pos="357"/>
              </w:tabs>
              <w:spacing w:before="120"/>
              <w:rPr>
                <w:rFonts w:cs="Arial"/>
                <w:i/>
                <w:sz w:val="22"/>
                <w:szCs w:val="22"/>
              </w:rPr>
            </w:pPr>
            <w:r>
              <w:rPr>
                <w:rFonts w:cs="Arial"/>
                <w:sz w:val="22"/>
                <w:szCs w:val="22"/>
              </w:rPr>
              <w:t>A</w:t>
            </w:r>
            <w:r w:rsidR="00B95B25" w:rsidRPr="00856096">
              <w:rPr>
                <w:rFonts w:cs="Arial"/>
                <w:sz w:val="22"/>
                <w:szCs w:val="22"/>
              </w:rPr>
              <w:t xml:space="preserve"> monitor feature whereby the signals on two channels must both be in violation of their respective set points to initiate a change in status </w:t>
            </w:r>
            <w:r w:rsidR="00B95B25" w:rsidRPr="00856096">
              <w:rPr>
                <w:rFonts w:cs="Arial"/>
                <w:i/>
                <w:sz w:val="22"/>
                <w:szCs w:val="22"/>
              </w:rPr>
              <w:t>(two-out-of-two logic)</w:t>
            </w:r>
          </w:p>
          <w:p w:rsidR="00BC4A55" w:rsidRPr="00BC4A55" w:rsidRDefault="00BC4A55" w:rsidP="00BC4A55"/>
        </w:tc>
      </w:tr>
      <w:tr w:rsidR="00BC4A5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B95B25" w:rsidP="00EC3781">
            <w:r w:rsidRPr="00856096">
              <w:rPr>
                <w:rFonts w:cs="Arial"/>
                <w:b/>
                <w:sz w:val="22"/>
                <w:szCs w:val="22"/>
              </w:rPr>
              <w:t>Dynamic data</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C4A55" w:rsidRPr="00BC4A55" w:rsidRDefault="005169B0" w:rsidP="00BC4A55">
            <w:r>
              <w:rPr>
                <w:rFonts w:cs="Arial"/>
                <w:sz w:val="22"/>
                <w:szCs w:val="22"/>
              </w:rPr>
              <w:t>D</w:t>
            </w:r>
            <w:r w:rsidR="00B95B25" w:rsidRPr="00856096">
              <w:rPr>
                <w:rFonts w:cs="Arial"/>
                <w:sz w:val="22"/>
                <w:szCs w:val="22"/>
              </w:rPr>
              <w:t xml:space="preserve">ata </w:t>
            </w:r>
            <w:r w:rsidR="00B95B25" w:rsidRPr="00856096">
              <w:rPr>
                <w:rFonts w:cs="Arial"/>
                <w:i/>
                <w:sz w:val="22"/>
                <w:szCs w:val="22"/>
              </w:rPr>
              <w:t>(steady state and /or transient)</w:t>
            </w:r>
            <w:r w:rsidR="00B95B25" w:rsidRPr="00856096">
              <w:rPr>
                <w:rFonts w:cs="Arial"/>
                <w:sz w:val="22"/>
                <w:szCs w:val="22"/>
              </w:rPr>
              <w:t xml:space="preserve"> which contains that part of the transducer signal representing the dynamic </w:t>
            </w:r>
            <w:r w:rsidR="00B95B25" w:rsidRPr="00856096">
              <w:rPr>
                <w:rFonts w:cs="Arial"/>
                <w:i/>
                <w:sz w:val="22"/>
                <w:szCs w:val="22"/>
              </w:rPr>
              <w:t>(e.g. vibration)</w:t>
            </w:r>
            <w:r w:rsidR="00B95B25" w:rsidRPr="00856096">
              <w:rPr>
                <w:rFonts w:cs="Arial"/>
                <w:sz w:val="22"/>
                <w:szCs w:val="22"/>
              </w:rPr>
              <w:t xml:space="preserve"> characteristic of the measured variable.  Typical dynamic data presentation includes orbit, time-based waveform, spectrum, polar bode, cascade &amp; waterfall plots.</w:t>
            </w:r>
          </w:p>
        </w:tc>
      </w:tr>
      <w:tr w:rsidR="005E2D98"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5E2D98" w:rsidRPr="00BC4A55" w:rsidRDefault="00B95B25" w:rsidP="00EC3781">
            <w:r w:rsidRPr="00856096">
              <w:rPr>
                <w:rFonts w:cs="Arial"/>
                <w:b/>
                <w:sz w:val="22"/>
                <w:szCs w:val="22"/>
              </w:rPr>
              <w:t>Eddy current</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5E2D98" w:rsidRPr="00BC4A55" w:rsidRDefault="007513B6" w:rsidP="00BC4A55">
            <w:r>
              <w:rPr>
                <w:rFonts w:cs="Arial"/>
                <w:sz w:val="22"/>
                <w:szCs w:val="22"/>
              </w:rPr>
              <w:t>E</w:t>
            </w:r>
            <w:r w:rsidRPr="00856096">
              <w:rPr>
                <w:rFonts w:cs="Arial"/>
                <w:sz w:val="22"/>
                <w:szCs w:val="22"/>
              </w:rPr>
              <w:t>lectrical</w:t>
            </w:r>
            <w:r w:rsidR="00B95B25" w:rsidRPr="00856096">
              <w:rPr>
                <w:rFonts w:cs="Arial"/>
                <w:sz w:val="22"/>
                <w:szCs w:val="22"/>
              </w:rPr>
              <w:t xml:space="preserve"> current which is generated (and dissipated) in a conductive material when such material intercepts the electromagnetic field of a proximity probe</w:t>
            </w:r>
          </w:p>
        </w:tc>
      </w:tr>
      <w:tr w:rsidR="005E2D98"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5E2D98" w:rsidRPr="00BC4A55" w:rsidRDefault="00B95B25" w:rsidP="00EC3781">
            <w:r w:rsidRPr="00856096">
              <w:rPr>
                <w:rFonts w:cs="Arial"/>
                <w:b/>
                <w:sz w:val="22"/>
                <w:szCs w:val="22"/>
              </w:rPr>
              <w:t>Filter</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5E2D98" w:rsidRPr="00BC4A55" w:rsidRDefault="005169B0" w:rsidP="00BC4A55">
            <w:r>
              <w:rPr>
                <w:rFonts w:cs="Arial"/>
                <w:sz w:val="22"/>
                <w:szCs w:val="22"/>
              </w:rPr>
              <w:t>A</w:t>
            </w:r>
            <w:r w:rsidR="00B95B25" w:rsidRPr="00856096">
              <w:rPr>
                <w:rFonts w:cs="Arial"/>
                <w:sz w:val="22"/>
                <w:szCs w:val="22"/>
              </w:rPr>
              <w:t>n electrical device that attenuates signals outside the frequency range of interest</w:t>
            </w:r>
          </w:p>
        </w:tc>
      </w:tr>
      <w:tr w:rsidR="005E2D98"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5E2D98" w:rsidRPr="00BC4A55" w:rsidRDefault="00B95B25" w:rsidP="00EC3781">
            <w:r w:rsidRPr="00856096">
              <w:rPr>
                <w:rFonts w:cs="Arial"/>
                <w:b/>
                <w:sz w:val="22"/>
                <w:szCs w:val="22"/>
              </w:rPr>
              <w:t>Frequency</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5E2D98" w:rsidRPr="00BC4A55" w:rsidRDefault="005169B0" w:rsidP="00BC4A55">
            <w:r>
              <w:rPr>
                <w:rFonts w:cs="Arial"/>
                <w:sz w:val="22"/>
                <w:szCs w:val="22"/>
              </w:rPr>
              <w:t>T</w:t>
            </w:r>
            <w:r w:rsidR="00B95B25" w:rsidRPr="00856096">
              <w:rPr>
                <w:rFonts w:cs="Arial"/>
                <w:sz w:val="22"/>
                <w:szCs w:val="22"/>
              </w:rPr>
              <w:t xml:space="preserve">he repetitive rate of a periodic vibration within a unit of time.  Vibration frequency is typically expressed in units of cycles per second </w:t>
            </w:r>
            <w:r w:rsidR="00B95B25" w:rsidRPr="00856096">
              <w:rPr>
                <w:rFonts w:cs="Arial"/>
                <w:i/>
                <w:sz w:val="22"/>
                <w:szCs w:val="22"/>
              </w:rPr>
              <w:t>(Hertz)</w:t>
            </w:r>
            <w:r w:rsidR="00B95B25" w:rsidRPr="00856096">
              <w:rPr>
                <w:rFonts w:cs="Arial"/>
                <w:sz w:val="22"/>
                <w:szCs w:val="22"/>
              </w:rPr>
              <w:t xml:space="preserve"> or cycles per minute (to more easily relate to shaft rotative speed frequency).</w:t>
            </w:r>
          </w:p>
        </w:tc>
      </w:tr>
      <w:tr w:rsidR="005E2D98"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5E2D98" w:rsidRPr="00BC4A55" w:rsidRDefault="00B95B25" w:rsidP="00B95B25">
            <w:r w:rsidRPr="00856096">
              <w:rPr>
                <w:rFonts w:cs="Arial"/>
                <w:b/>
                <w:sz w:val="22"/>
                <w:szCs w:val="22"/>
              </w:rPr>
              <w:t>Gearmesh frequency</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5E2D98" w:rsidRPr="00BC4A55" w:rsidRDefault="005169B0" w:rsidP="00BC4A55">
            <w:r>
              <w:rPr>
                <w:rFonts w:cs="Arial"/>
                <w:sz w:val="22"/>
                <w:szCs w:val="22"/>
              </w:rPr>
              <w:t>A</w:t>
            </w:r>
            <w:r w:rsidRPr="00856096">
              <w:rPr>
                <w:rFonts w:cs="Arial"/>
                <w:sz w:val="22"/>
                <w:szCs w:val="22"/>
              </w:rPr>
              <w:t xml:space="preserve"> </w:t>
            </w:r>
            <w:r w:rsidR="00B95B25" w:rsidRPr="00856096">
              <w:rPr>
                <w:rFonts w:cs="Arial"/>
                <w:sz w:val="22"/>
                <w:szCs w:val="22"/>
              </w:rPr>
              <w:t>potential vibration frequency on any machine which contains gears.  It is represented by the number of gear teeth times’ shaft rotative frequency.</w:t>
            </w:r>
          </w:p>
        </w:tc>
      </w:tr>
      <w:tr w:rsidR="005E2D98"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5E2D98" w:rsidRPr="00BC4A55" w:rsidRDefault="00B95B25" w:rsidP="00EC3781">
            <w:r w:rsidRPr="00856096">
              <w:rPr>
                <w:rFonts w:cs="Arial"/>
                <w:b/>
                <w:sz w:val="22"/>
                <w:szCs w:val="22"/>
              </w:rPr>
              <w:t>Key persons</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95B25" w:rsidRPr="00856096" w:rsidRDefault="00B95B25" w:rsidP="00B95B25">
            <w:pPr>
              <w:tabs>
                <w:tab w:val="clear" w:pos="357"/>
              </w:tabs>
              <w:jc w:val="left"/>
              <w:rPr>
                <w:rFonts w:cs="Arial"/>
                <w:sz w:val="22"/>
                <w:szCs w:val="22"/>
              </w:rPr>
            </w:pPr>
            <w:r w:rsidRPr="00856096">
              <w:rPr>
                <w:rFonts w:cs="Arial"/>
                <w:sz w:val="22"/>
                <w:szCs w:val="22"/>
              </w:rPr>
              <w:t xml:space="preserve">Any person, who the </w:t>
            </w:r>
            <w:r w:rsidRPr="00856096">
              <w:rPr>
                <w:rFonts w:cs="Arial"/>
                <w:i/>
                <w:sz w:val="22"/>
                <w:szCs w:val="22"/>
              </w:rPr>
              <w:t>Contractor</w:t>
            </w:r>
            <w:r w:rsidRPr="00856096">
              <w:rPr>
                <w:rFonts w:cs="Arial"/>
                <w:sz w:val="22"/>
                <w:szCs w:val="22"/>
              </w:rPr>
              <w:t xml:space="preserve"> deems as key in the realisation of the </w:t>
            </w:r>
            <w:r w:rsidRPr="00856096">
              <w:rPr>
                <w:rFonts w:cs="Arial"/>
                <w:i/>
                <w:sz w:val="22"/>
                <w:szCs w:val="22"/>
              </w:rPr>
              <w:t>Works</w:t>
            </w:r>
            <w:r w:rsidRPr="00856096">
              <w:rPr>
                <w:rFonts w:cs="Arial"/>
                <w:sz w:val="22"/>
                <w:szCs w:val="22"/>
              </w:rPr>
              <w:t>, but not necessarily recognised in the Contract.  This may include engineers from subcontractors or partners.</w:t>
            </w:r>
          </w:p>
          <w:p w:rsidR="005E2D98" w:rsidRPr="00BC4A55" w:rsidRDefault="005E2D98" w:rsidP="00BC4A55"/>
        </w:tc>
      </w:tr>
      <w:tr w:rsidR="005E2D98"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5E2D98" w:rsidRPr="00BC4A55" w:rsidRDefault="00B95B25" w:rsidP="00EC3781">
            <w:r w:rsidRPr="00856096">
              <w:rPr>
                <w:rFonts w:cs="Arial"/>
                <w:b/>
                <w:sz w:val="22"/>
                <w:szCs w:val="22"/>
              </w:rPr>
              <w:t>Machine protection system</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5E2D98" w:rsidRPr="00BC4A55" w:rsidRDefault="005169B0" w:rsidP="00BC4A55">
            <w:r>
              <w:rPr>
                <w:rFonts w:cs="Arial"/>
                <w:sz w:val="22"/>
                <w:szCs w:val="22"/>
              </w:rPr>
              <w:t>I</w:t>
            </w:r>
            <w:r w:rsidR="00B95B25" w:rsidRPr="00856096">
              <w:rPr>
                <w:rFonts w:cs="Arial"/>
                <w:sz w:val="22"/>
                <w:szCs w:val="22"/>
              </w:rPr>
              <w:t>s implemented when vibration (or other) measurements are installed permanently on a machine and connected to a dedicated monitoring (monitor) system.  Machine protection is necessary and valuable since it can prevent machine damage and consequential losses in the event that a sudden machine or process malfunction occurs.</w:t>
            </w:r>
          </w:p>
        </w:tc>
      </w:tr>
      <w:tr w:rsidR="005E2D98"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5E2D98" w:rsidRPr="00BC4A55" w:rsidRDefault="00B95B25" w:rsidP="00EC3781">
            <w:r w:rsidRPr="00856096">
              <w:rPr>
                <w:rFonts w:cs="Arial"/>
                <w:b/>
                <w:sz w:val="22"/>
                <w:szCs w:val="22"/>
              </w:rPr>
              <w:t>Machine management system</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5E2D98" w:rsidRPr="00BC4A55" w:rsidRDefault="005169B0" w:rsidP="00BC4A55">
            <w:r>
              <w:rPr>
                <w:rFonts w:cs="Arial"/>
                <w:sz w:val="22"/>
                <w:szCs w:val="22"/>
              </w:rPr>
              <w:t>U</w:t>
            </w:r>
            <w:r w:rsidR="00B95B25" w:rsidRPr="00856096">
              <w:rPr>
                <w:rFonts w:cs="Arial"/>
                <w:sz w:val="22"/>
                <w:szCs w:val="22"/>
              </w:rPr>
              <w:t>ses the data provided by the machine protection system, supplemented by additional machine and process measurements, which enable the true operation state and condition of the machine to be defined</w:t>
            </w:r>
          </w:p>
        </w:tc>
      </w:tr>
      <w:tr w:rsidR="005E2D98"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5E2D98" w:rsidRPr="00BC4A55" w:rsidRDefault="00B95B25" w:rsidP="00EC3781">
            <w:r w:rsidRPr="00856096">
              <w:rPr>
                <w:rFonts w:cs="Arial"/>
                <w:b/>
                <w:sz w:val="22"/>
                <w:szCs w:val="22"/>
              </w:rPr>
              <w:t>Monitor system</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5E2D98" w:rsidRPr="00BC4A55" w:rsidRDefault="005169B0" w:rsidP="00BC4A55">
            <w:r>
              <w:rPr>
                <w:rFonts w:cs="Arial"/>
                <w:sz w:val="22"/>
                <w:szCs w:val="22"/>
              </w:rPr>
              <w:t>C</w:t>
            </w:r>
            <w:r w:rsidR="00B95B25" w:rsidRPr="00856096">
              <w:rPr>
                <w:rFonts w:cs="Arial"/>
                <w:sz w:val="22"/>
                <w:szCs w:val="22"/>
              </w:rPr>
              <w:t>onsists of signal processing, alarm/shutdown/integrity logic processing, power supply, display/indication, inputs/outputs, and protective relays.  The monitor system can affect automatic shutdown or trip of the machine.</w:t>
            </w:r>
          </w:p>
        </w:tc>
      </w:tr>
      <w:tr w:rsidR="005E2D98"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5E2D98" w:rsidRPr="00BC4A55" w:rsidRDefault="00B95B25" w:rsidP="00EC3781">
            <w:r w:rsidRPr="00856096">
              <w:rPr>
                <w:rFonts w:cs="Arial"/>
                <w:b/>
                <w:sz w:val="22"/>
                <w:szCs w:val="22"/>
              </w:rPr>
              <w:t>Mode shape</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5E2D98" w:rsidRPr="00B95B25" w:rsidRDefault="005169B0" w:rsidP="00B95B25">
            <w:pPr>
              <w:tabs>
                <w:tab w:val="clear" w:pos="357"/>
              </w:tabs>
              <w:spacing w:before="120"/>
              <w:rPr>
                <w:rFonts w:cs="Arial"/>
                <w:sz w:val="22"/>
                <w:szCs w:val="22"/>
              </w:rPr>
            </w:pPr>
            <w:r>
              <w:rPr>
                <w:rFonts w:cs="Arial"/>
                <w:sz w:val="22"/>
                <w:szCs w:val="22"/>
              </w:rPr>
              <w:t>T</w:t>
            </w:r>
            <w:r w:rsidR="00B95B25" w:rsidRPr="00856096">
              <w:rPr>
                <w:rFonts w:cs="Arial"/>
                <w:sz w:val="22"/>
                <w:szCs w:val="22"/>
              </w:rPr>
              <w:t>he resultant deflected shape of a rotor at a specific rotative speed to applied forcing function.</w:t>
            </w:r>
          </w:p>
        </w:tc>
      </w:tr>
      <w:tr w:rsidR="005E2D98"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5E2D98" w:rsidRPr="00BC4A55" w:rsidRDefault="00B95B25" w:rsidP="00EC3781">
            <w:r w:rsidRPr="00856096">
              <w:rPr>
                <w:rFonts w:cs="Arial"/>
                <w:b/>
                <w:sz w:val="22"/>
                <w:szCs w:val="22"/>
              </w:rPr>
              <w:t>Nodal point</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5E2D98" w:rsidRPr="00BC4A55" w:rsidRDefault="005169B0" w:rsidP="00BC4A55">
            <w:r>
              <w:rPr>
                <w:rFonts w:cs="Arial"/>
                <w:sz w:val="22"/>
                <w:szCs w:val="22"/>
              </w:rPr>
              <w:t>A</w:t>
            </w:r>
            <w:r w:rsidRPr="00856096">
              <w:rPr>
                <w:rFonts w:cs="Arial"/>
                <w:sz w:val="22"/>
                <w:szCs w:val="22"/>
              </w:rPr>
              <w:t xml:space="preserve"> </w:t>
            </w:r>
            <w:r w:rsidR="00CA577F" w:rsidRPr="00856096">
              <w:rPr>
                <w:rFonts w:cs="Arial"/>
                <w:sz w:val="22"/>
                <w:szCs w:val="22"/>
              </w:rPr>
              <w:t xml:space="preserve">point of minimum </w:t>
            </w:r>
            <w:r w:rsidR="00CA577F" w:rsidRPr="00856096">
              <w:rPr>
                <w:rFonts w:cs="Arial"/>
                <w:i/>
                <w:sz w:val="22"/>
                <w:szCs w:val="22"/>
              </w:rPr>
              <w:t xml:space="preserve">(or zero) </w:t>
            </w:r>
            <w:r w:rsidR="00CA577F" w:rsidRPr="00856096">
              <w:rPr>
                <w:rFonts w:cs="Arial"/>
                <w:sz w:val="22"/>
                <w:szCs w:val="22"/>
              </w:rPr>
              <w:t xml:space="preserve">shaft deflection in a specific mode shape.  </w:t>
            </w:r>
          </w:p>
        </w:tc>
      </w:tr>
      <w:tr w:rsidR="005E2D98"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5E2D98" w:rsidRPr="00BC4A55" w:rsidRDefault="00CA577F" w:rsidP="00EC3781">
            <w:r w:rsidRPr="00856096">
              <w:rPr>
                <w:rFonts w:cs="Arial"/>
                <w:b/>
                <w:sz w:val="22"/>
                <w:szCs w:val="22"/>
              </w:rPr>
              <w:t>Oscillator-demodulator</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5E2D98" w:rsidRPr="00BC4A55" w:rsidRDefault="007513B6" w:rsidP="00BC4A55">
            <w:r w:rsidRPr="00856096">
              <w:rPr>
                <w:rFonts w:cs="Arial"/>
                <w:sz w:val="22"/>
                <w:szCs w:val="22"/>
              </w:rPr>
              <w:t>A</w:t>
            </w:r>
            <w:r w:rsidR="00CA577F" w:rsidRPr="00856096">
              <w:rPr>
                <w:rFonts w:cs="Arial"/>
                <w:sz w:val="22"/>
                <w:szCs w:val="22"/>
              </w:rPr>
              <w:t xml:space="preserve"> signal-conditioning device that sends a radio frequency signal to a proximity probe, demodulates the probe output, and provides an output signal for input to the monitor system.</w:t>
            </w:r>
          </w:p>
        </w:tc>
      </w:tr>
      <w:tr w:rsidR="005E2D98"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5E2D98" w:rsidRPr="00BC4A55" w:rsidRDefault="00CA577F" w:rsidP="00EC3781">
            <w:r w:rsidRPr="00856096">
              <w:rPr>
                <w:rFonts w:cs="Arial"/>
                <w:b/>
                <w:sz w:val="22"/>
                <w:szCs w:val="22"/>
              </w:rPr>
              <w:t>Phase reference transducer</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5E2D98" w:rsidRPr="00BC4A55" w:rsidRDefault="005169B0" w:rsidP="00BC4A55">
            <w:r>
              <w:rPr>
                <w:rFonts w:cs="Arial"/>
                <w:sz w:val="22"/>
                <w:szCs w:val="22"/>
              </w:rPr>
              <w:t>A</w:t>
            </w:r>
            <w:r w:rsidRPr="00856096">
              <w:rPr>
                <w:rFonts w:cs="Arial"/>
                <w:sz w:val="22"/>
                <w:szCs w:val="22"/>
              </w:rPr>
              <w:t xml:space="preserve"> </w:t>
            </w:r>
            <w:r w:rsidR="00CA577F" w:rsidRPr="00856096">
              <w:rPr>
                <w:rFonts w:cs="Arial"/>
                <w:sz w:val="22"/>
                <w:szCs w:val="22"/>
              </w:rPr>
              <w:t>gap-to-voltage device that consists of a proximity probe, an extension cable, and an oscillator-demodulator and is used to detect a once-per-revolution mark.</w:t>
            </w:r>
          </w:p>
        </w:tc>
      </w:tr>
      <w:tr w:rsidR="005E2D98"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5E2D98" w:rsidRPr="00BC4A55" w:rsidRDefault="00CA577F" w:rsidP="00EC3781">
            <w:r w:rsidRPr="00856096">
              <w:rPr>
                <w:rFonts w:cs="Arial"/>
                <w:b/>
                <w:sz w:val="22"/>
                <w:szCs w:val="22"/>
              </w:rPr>
              <w:t>Polarity</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5E2D98" w:rsidRPr="00CA577F" w:rsidRDefault="005169B0" w:rsidP="00CA577F">
            <w:pPr>
              <w:tabs>
                <w:tab w:val="clear" w:pos="357"/>
              </w:tabs>
              <w:spacing w:before="120"/>
              <w:rPr>
                <w:rFonts w:cs="Arial"/>
                <w:sz w:val="22"/>
                <w:szCs w:val="22"/>
              </w:rPr>
            </w:pPr>
            <w:r>
              <w:rPr>
                <w:rFonts w:cs="Arial"/>
                <w:sz w:val="22"/>
                <w:szCs w:val="22"/>
              </w:rPr>
              <w:t>I</w:t>
            </w:r>
            <w:r w:rsidR="00CA577F" w:rsidRPr="00856096">
              <w:rPr>
                <w:rFonts w:cs="Arial"/>
                <w:sz w:val="22"/>
                <w:szCs w:val="22"/>
              </w:rPr>
              <w:t xml:space="preserve">n relation to transducer, the direction of output signal change </w:t>
            </w:r>
            <w:r w:rsidR="00CA577F" w:rsidRPr="00856096">
              <w:rPr>
                <w:rFonts w:cs="Arial"/>
                <w:i/>
                <w:sz w:val="22"/>
                <w:szCs w:val="22"/>
              </w:rPr>
              <w:t>(positive or negative)</w:t>
            </w:r>
            <w:r w:rsidR="00CA577F" w:rsidRPr="00856096">
              <w:rPr>
                <w:rFonts w:cs="Arial"/>
                <w:sz w:val="22"/>
                <w:szCs w:val="22"/>
              </w:rPr>
              <w:t xml:space="preserve"> caused by motion in specific direction </w:t>
            </w:r>
            <w:r w:rsidR="00CA577F" w:rsidRPr="00856096">
              <w:rPr>
                <w:rFonts w:cs="Arial"/>
                <w:i/>
                <w:sz w:val="22"/>
                <w:szCs w:val="22"/>
              </w:rPr>
              <w:t>(towards or away from the transducer)</w:t>
            </w:r>
            <w:r w:rsidR="00CA577F" w:rsidRPr="00856096">
              <w:rPr>
                <w:rFonts w:cs="Arial"/>
                <w:sz w:val="22"/>
                <w:szCs w:val="22"/>
              </w:rPr>
              <w:t xml:space="preserve"> in the sensitive axis of the transducer.</w:t>
            </w:r>
          </w:p>
        </w:tc>
      </w:tr>
      <w:tr w:rsidR="005E2D98"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5E2D98" w:rsidRPr="00BC4A55" w:rsidRDefault="00CA577F" w:rsidP="00EC3781">
            <w:r w:rsidRPr="00856096">
              <w:rPr>
                <w:rFonts w:cs="Arial"/>
                <w:b/>
                <w:sz w:val="22"/>
                <w:szCs w:val="22"/>
              </w:rPr>
              <w:t>Probe orientation</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5E2D98" w:rsidRPr="00BC4A55" w:rsidRDefault="005169B0" w:rsidP="00BC4A55">
            <w:r>
              <w:rPr>
                <w:rFonts w:cs="Arial"/>
                <w:sz w:val="22"/>
                <w:szCs w:val="22"/>
              </w:rPr>
              <w:t>T</w:t>
            </w:r>
            <w:r w:rsidR="00CA577F" w:rsidRPr="00856096">
              <w:rPr>
                <w:rFonts w:cs="Arial"/>
                <w:sz w:val="22"/>
                <w:szCs w:val="22"/>
              </w:rPr>
              <w:t xml:space="preserve">he angular location of a probe </w:t>
            </w:r>
            <w:r w:rsidR="00CA577F" w:rsidRPr="00856096">
              <w:rPr>
                <w:rFonts w:cs="Arial"/>
                <w:i/>
                <w:sz w:val="22"/>
                <w:szCs w:val="22"/>
              </w:rPr>
              <w:t>(vibration transducer)</w:t>
            </w:r>
            <w:r w:rsidR="00CA577F" w:rsidRPr="00856096">
              <w:rPr>
                <w:rFonts w:cs="Arial"/>
                <w:sz w:val="22"/>
                <w:szCs w:val="22"/>
              </w:rPr>
              <w:t xml:space="preserve"> with respect to a polar coordinate system when viewed from the driver end of the machine.  Typically, zero degrees are at top dead centre</w:t>
            </w:r>
          </w:p>
        </w:tc>
      </w:tr>
      <w:tr w:rsidR="00B95B2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95B25" w:rsidRPr="00BC4A55" w:rsidRDefault="00CA577F" w:rsidP="00EC3781">
            <w:r w:rsidRPr="00856096">
              <w:rPr>
                <w:rFonts w:cs="Arial"/>
                <w:b/>
                <w:sz w:val="22"/>
                <w:szCs w:val="22"/>
              </w:rPr>
              <w:t>Proximity probe</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95B25" w:rsidRPr="00BC4A55" w:rsidRDefault="005169B0" w:rsidP="00BC4A55">
            <w:r>
              <w:rPr>
                <w:rFonts w:cs="Arial"/>
                <w:sz w:val="22"/>
                <w:szCs w:val="22"/>
              </w:rPr>
              <w:t>A</w:t>
            </w:r>
            <w:r w:rsidRPr="00856096">
              <w:rPr>
                <w:rFonts w:cs="Arial"/>
                <w:sz w:val="22"/>
                <w:szCs w:val="22"/>
              </w:rPr>
              <w:t xml:space="preserve"> </w:t>
            </w:r>
            <w:r w:rsidR="00CA577F" w:rsidRPr="00856096">
              <w:rPr>
                <w:rFonts w:cs="Arial"/>
                <w:sz w:val="22"/>
                <w:szCs w:val="22"/>
              </w:rPr>
              <w:t xml:space="preserve">non-contacting device that consists of tip, a probe body, an internal coaxial cable, and a connector and is used to translate distance </w:t>
            </w:r>
            <w:r w:rsidR="00CA577F" w:rsidRPr="00856096">
              <w:rPr>
                <w:rFonts w:cs="Arial"/>
                <w:i/>
                <w:sz w:val="22"/>
                <w:szCs w:val="22"/>
              </w:rPr>
              <w:t>(gap)</w:t>
            </w:r>
            <w:r w:rsidR="00CA577F" w:rsidRPr="00856096">
              <w:rPr>
                <w:rFonts w:cs="Arial"/>
                <w:sz w:val="22"/>
                <w:szCs w:val="22"/>
              </w:rPr>
              <w:t xml:space="preserve"> to voltage.</w:t>
            </w:r>
          </w:p>
        </w:tc>
      </w:tr>
      <w:tr w:rsidR="00B95B2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95B25" w:rsidRPr="00BC4A55" w:rsidRDefault="00CA577F" w:rsidP="00EC3781">
            <w:r w:rsidRPr="00856096">
              <w:rPr>
                <w:rFonts w:cs="Arial"/>
                <w:b/>
                <w:sz w:val="22"/>
                <w:szCs w:val="22"/>
              </w:rPr>
              <w:t>Radial vibration</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95B25" w:rsidRPr="00BC4A55" w:rsidRDefault="007513B6" w:rsidP="00BC4A55">
            <w:r w:rsidRPr="00856096">
              <w:rPr>
                <w:rFonts w:cs="Arial"/>
                <w:sz w:val="22"/>
                <w:szCs w:val="22"/>
              </w:rPr>
              <w:t>Shaft</w:t>
            </w:r>
            <w:r w:rsidR="00CA577F" w:rsidRPr="00856096">
              <w:rPr>
                <w:rFonts w:cs="Arial"/>
                <w:sz w:val="22"/>
                <w:szCs w:val="22"/>
              </w:rPr>
              <w:t xml:space="preserve"> dynamic motion or casing vibration which is measured in direction perpendicular to the shaft longitudinal axis.</w:t>
            </w:r>
          </w:p>
        </w:tc>
      </w:tr>
      <w:tr w:rsidR="00B95B2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95B25" w:rsidRPr="00BC4A55" w:rsidRDefault="00CA577F" w:rsidP="00EC3781">
            <w:r w:rsidRPr="00856096">
              <w:rPr>
                <w:rFonts w:cs="Arial"/>
                <w:b/>
                <w:sz w:val="22"/>
                <w:szCs w:val="22"/>
              </w:rPr>
              <w:t>Resolution</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95B25" w:rsidRPr="00BC4A55" w:rsidRDefault="005169B0" w:rsidP="00BC4A55">
            <w:r>
              <w:rPr>
                <w:rFonts w:cs="Arial"/>
                <w:sz w:val="22"/>
                <w:szCs w:val="22"/>
              </w:rPr>
              <w:t>T</w:t>
            </w:r>
            <w:r w:rsidR="00CA577F" w:rsidRPr="00856096">
              <w:rPr>
                <w:rFonts w:cs="Arial"/>
                <w:sz w:val="22"/>
                <w:szCs w:val="22"/>
              </w:rPr>
              <w:t>he smallest change in applied stimulus that will produce a detectable change in the instrument output.</w:t>
            </w:r>
          </w:p>
        </w:tc>
      </w:tr>
      <w:tr w:rsidR="00B95B2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95B25" w:rsidRPr="00BC4A55" w:rsidRDefault="00CA577F" w:rsidP="00EC3781">
            <w:r w:rsidRPr="00856096">
              <w:rPr>
                <w:rFonts w:cs="Arial"/>
                <w:b/>
                <w:sz w:val="22"/>
                <w:szCs w:val="22"/>
              </w:rPr>
              <w:t>Signal processing</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95B25" w:rsidRPr="00BC4A55" w:rsidRDefault="007513B6" w:rsidP="00BC4A55">
            <w:r w:rsidRPr="00856096">
              <w:rPr>
                <w:rFonts w:cs="Arial"/>
                <w:sz w:val="22"/>
                <w:szCs w:val="22"/>
              </w:rPr>
              <w:t>Transformation</w:t>
            </w:r>
            <w:r w:rsidR="00CA577F" w:rsidRPr="00856096">
              <w:rPr>
                <w:rFonts w:cs="Arial"/>
                <w:sz w:val="22"/>
                <w:szCs w:val="22"/>
              </w:rPr>
              <w:t xml:space="preserve"> of the output signal from the transducer system into the desired parameter for indication and alarming.</w:t>
            </w:r>
          </w:p>
        </w:tc>
      </w:tr>
      <w:tr w:rsidR="00B95B2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95B25" w:rsidRPr="00BC4A55" w:rsidRDefault="00CA577F" w:rsidP="00EC3781">
            <w:r w:rsidRPr="00856096">
              <w:rPr>
                <w:rFonts w:cs="Arial"/>
                <w:b/>
                <w:sz w:val="22"/>
                <w:szCs w:val="22"/>
              </w:rPr>
              <w:t>Static data</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95B25" w:rsidRPr="00BC4A55" w:rsidRDefault="005169B0" w:rsidP="00BC4A55">
            <w:r>
              <w:rPr>
                <w:rFonts w:cs="Arial"/>
                <w:sz w:val="22"/>
                <w:szCs w:val="22"/>
              </w:rPr>
              <w:t>D</w:t>
            </w:r>
            <w:r w:rsidR="00CA577F" w:rsidRPr="00856096">
              <w:rPr>
                <w:rFonts w:cs="Arial"/>
                <w:sz w:val="22"/>
                <w:szCs w:val="22"/>
              </w:rPr>
              <w:t>ata which describes the quantitative characteristics of the measured parameter.  Typically, static data is presented in various forms of trend graphs and displays lists of current values.  Examples of static data include vibration amplitude, phase lag angle, frequency, average shaft position, rotating speed, and time.</w:t>
            </w:r>
          </w:p>
        </w:tc>
      </w:tr>
      <w:tr w:rsidR="00B95B2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95B25" w:rsidRPr="00BC4A55" w:rsidRDefault="00CA577F" w:rsidP="00EC3781">
            <w:r w:rsidRPr="00856096">
              <w:rPr>
                <w:rFonts w:cs="Arial"/>
                <w:b/>
                <w:sz w:val="22"/>
                <w:szCs w:val="22"/>
              </w:rPr>
              <w:t>Supported life</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95B25" w:rsidRPr="00BC4A55" w:rsidRDefault="00CA577F" w:rsidP="00BC4A55">
            <w:r w:rsidRPr="00856096">
              <w:rPr>
                <w:rFonts w:cs="Arial"/>
                <w:sz w:val="22"/>
                <w:szCs w:val="22"/>
              </w:rPr>
              <w:t>Spares, patches, upgrades and technical assistance available on the equipment and product support provided locally within South Africa.</w:t>
            </w:r>
          </w:p>
        </w:tc>
      </w:tr>
      <w:tr w:rsidR="00B95B2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95B25" w:rsidRPr="00BC4A55" w:rsidRDefault="00CA577F" w:rsidP="00EC3781">
            <w:r w:rsidRPr="00856096">
              <w:rPr>
                <w:rFonts w:cs="Arial"/>
                <w:b/>
                <w:sz w:val="22"/>
                <w:szCs w:val="22"/>
              </w:rPr>
              <w:t>Transducer system</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95B25" w:rsidRPr="00BC4A55" w:rsidRDefault="005169B0" w:rsidP="00BC4A55">
            <w:r>
              <w:rPr>
                <w:rFonts w:cs="Arial"/>
                <w:sz w:val="22"/>
                <w:szCs w:val="22"/>
              </w:rPr>
              <w:t>A</w:t>
            </w:r>
            <w:r w:rsidR="00CA577F" w:rsidRPr="00856096">
              <w:rPr>
                <w:rFonts w:cs="Arial"/>
                <w:sz w:val="22"/>
                <w:szCs w:val="22"/>
              </w:rPr>
              <w:t xml:space="preserve"> proximity probe, accelerometer, or sensor; an extension or accelerometer cable; and oscillator-demodulator (when required).  The transducer system generates a signal that is proportional to the measured variable.</w:t>
            </w:r>
          </w:p>
        </w:tc>
      </w:tr>
      <w:tr w:rsidR="00B95B2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95B25" w:rsidRPr="00BC4A55" w:rsidRDefault="00CA577F" w:rsidP="00EC3781">
            <w:r w:rsidRPr="00856096">
              <w:rPr>
                <w:rFonts w:cs="Arial"/>
                <w:b/>
                <w:sz w:val="22"/>
                <w:szCs w:val="22"/>
              </w:rPr>
              <w:t>Transient data</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95B25" w:rsidRPr="00BC4A55" w:rsidRDefault="004F47DA" w:rsidP="00BC4A55">
            <w:r w:rsidRPr="00856096">
              <w:rPr>
                <w:rFonts w:cs="Arial"/>
                <w:sz w:val="22"/>
                <w:szCs w:val="22"/>
              </w:rPr>
              <w:t xml:space="preserve">data </w:t>
            </w:r>
            <w:r w:rsidRPr="00856096">
              <w:rPr>
                <w:rFonts w:cs="Arial"/>
                <w:i/>
                <w:sz w:val="22"/>
                <w:szCs w:val="22"/>
              </w:rPr>
              <w:t>(static and /or dynamic)</w:t>
            </w:r>
            <w:r w:rsidRPr="00856096">
              <w:rPr>
                <w:rFonts w:cs="Arial"/>
                <w:sz w:val="22"/>
                <w:szCs w:val="22"/>
              </w:rPr>
              <w:t xml:space="preserve"> acquired under transient machine conditions </w:t>
            </w:r>
            <w:r w:rsidRPr="00856096">
              <w:rPr>
                <w:rFonts w:cs="Arial"/>
                <w:i/>
                <w:sz w:val="22"/>
                <w:szCs w:val="22"/>
              </w:rPr>
              <w:t>(start-up and coast down)</w:t>
            </w:r>
          </w:p>
        </w:tc>
      </w:tr>
      <w:tr w:rsidR="00B95B2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95B25" w:rsidRPr="00BC4A55" w:rsidRDefault="004F47DA" w:rsidP="00EC3781">
            <w:r w:rsidRPr="00856096">
              <w:rPr>
                <w:rFonts w:cs="Arial"/>
                <w:b/>
                <w:sz w:val="22"/>
                <w:szCs w:val="22"/>
              </w:rPr>
              <w:t>Turbo-generator</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95B25" w:rsidRPr="00BC4A55" w:rsidRDefault="004F47DA" w:rsidP="00BC4A55">
            <w:r w:rsidRPr="00856096">
              <w:rPr>
                <w:rFonts w:cs="Arial"/>
                <w:sz w:val="22"/>
                <w:szCs w:val="22"/>
              </w:rPr>
              <w:t>Consists of the turbine, generator and exciter system</w:t>
            </w:r>
          </w:p>
        </w:tc>
      </w:tr>
      <w:tr w:rsidR="00B95B2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95B25" w:rsidRPr="00BC4A55" w:rsidRDefault="004F47DA" w:rsidP="004F47DA">
            <w:pPr>
              <w:spacing w:before="240"/>
            </w:pPr>
            <w:r w:rsidRPr="00856096">
              <w:rPr>
                <w:rFonts w:cs="Arial"/>
                <w:b/>
                <w:sz w:val="22"/>
                <w:szCs w:val="22"/>
              </w:rPr>
              <w:t>Turbine Supervisory Equipment (TSE</w:t>
            </w:r>
            <w:r>
              <w:rPr>
                <w:rFonts w:cs="Arial"/>
                <w:b/>
                <w:sz w:val="22"/>
                <w:szCs w:val="22"/>
              </w:rPr>
              <w:t>)</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95B25" w:rsidRPr="00BC4A55" w:rsidRDefault="004F47DA" w:rsidP="00BC4A55">
            <w:r w:rsidRPr="00856096">
              <w:rPr>
                <w:rFonts w:cs="Arial"/>
                <w:sz w:val="22"/>
                <w:szCs w:val="22"/>
              </w:rPr>
              <w:t>Hardware used for machinery health monitoring on the turbine.  The hardware is housed inside a three bay cabinet</w:t>
            </w:r>
          </w:p>
        </w:tc>
      </w:tr>
      <w:tr w:rsidR="00B95B25"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B95B25" w:rsidRPr="00BC4A55" w:rsidRDefault="004F47DA" w:rsidP="00EC3781">
            <w:r w:rsidRPr="00856096">
              <w:rPr>
                <w:rFonts w:cs="Arial"/>
                <w:b/>
                <w:sz w:val="22"/>
                <w:szCs w:val="22"/>
              </w:rPr>
              <w:t>Vibration Diagnostic System</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B95B25" w:rsidRPr="00BC4A55" w:rsidRDefault="004F47DA" w:rsidP="00BC4A55">
            <w:r w:rsidRPr="00856096">
              <w:rPr>
                <w:rFonts w:cs="Arial"/>
                <w:sz w:val="22"/>
                <w:szCs w:val="22"/>
              </w:rPr>
              <w:t>Uses the data provided by the vibration monitor system, supplemented by additional machine and process measurements, which enable the true operation state and condition of the machine to be defined.  This includes the condition monitoring network infrastructure and data/process server</w:t>
            </w:r>
          </w:p>
        </w:tc>
      </w:tr>
      <w:tr w:rsidR="00CA577F" w:rsidTr="00CF575C">
        <w:tc>
          <w:tcPr>
            <w:tcW w:w="1879" w:type="dxa"/>
            <w:tcBorders>
              <w:top w:val="single" w:sz="4" w:space="0" w:color="auto"/>
              <w:left w:val="single" w:sz="4" w:space="0" w:color="auto"/>
              <w:bottom w:val="single" w:sz="4" w:space="0" w:color="auto"/>
              <w:right w:val="single" w:sz="4" w:space="0" w:color="auto"/>
            </w:tcBorders>
            <w:tcMar>
              <w:top w:w="85" w:type="dxa"/>
              <w:bottom w:w="85" w:type="dxa"/>
            </w:tcMar>
          </w:tcPr>
          <w:p w:rsidR="00CA577F" w:rsidRPr="00BC4A55" w:rsidRDefault="004F47DA" w:rsidP="00EC3781">
            <w:r w:rsidRPr="00856096">
              <w:rPr>
                <w:rFonts w:cs="Arial"/>
                <w:b/>
                <w:sz w:val="22"/>
                <w:szCs w:val="22"/>
              </w:rPr>
              <w:t>Vibration Monitor System</w:t>
            </w:r>
          </w:p>
        </w:tc>
        <w:tc>
          <w:tcPr>
            <w:tcW w:w="7975" w:type="dxa"/>
            <w:tcBorders>
              <w:top w:val="single" w:sz="4" w:space="0" w:color="auto"/>
              <w:left w:val="single" w:sz="4" w:space="0" w:color="auto"/>
              <w:bottom w:val="single" w:sz="4" w:space="0" w:color="auto"/>
              <w:right w:val="single" w:sz="4" w:space="0" w:color="auto"/>
            </w:tcBorders>
            <w:tcMar>
              <w:top w:w="85" w:type="dxa"/>
              <w:bottom w:w="85" w:type="dxa"/>
            </w:tcMar>
          </w:tcPr>
          <w:p w:rsidR="00CA577F" w:rsidRPr="00BC4A55" w:rsidRDefault="004F47DA" w:rsidP="00BC4A55">
            <w:r w:rsidRPr="00856096">
              <w:rPr>
                <w:rFonts w:cs="Arial"/>
                <w:sz w:val="22"/>
                <w:szCs w:val="22"/>
              </w:rPr>
              <w:t>Consists of signal processing, alarm/shutdown/integrity logic processing, power supply, display/indication, inputs/outputs, and protective relays.  The monitor system can affect automatic shutdown or trip of the machine</w:t>
            </w:r>
          </w:p>
        </w:tc>
      </w:tr>
    </w:tbl>
    <w:p w:rsidR="00491A47" w:rsidRDefault="00491A47" w:rsidP="00491A47">
      <w:pPr>
        <w:pStyle w:val="Heading2"/>
        <w:numPr>
          <w:ilvl w:val="0"/>
          <w:numId w:val="0"/>
        </w:numPr>
        <w:ind w:left="360"/>
        <w:rPr>
          <w:rFonts w:ascii="Arial Bold" w:hAnsi="Arial Bold"/>
          <w:caps/>
          <w:sz w:val="22"/>
          <w:szCs w:val="22"/>
        </w:rPr>
      </w:pPr>
      <w:bookmarkStart w:id="47" w:name="_Toc526246777"/>
      <w:bookmarkStart w:id="48" w:name="_Toc526247465"/>
      <w:bookmarkStart w:id="49" w:name="_Toc526260817"/>
      <w:bookmarkStart w:id="50" w:name="_Toc526261327"/>
      <w:bookmarkStart w:id="51" w:name="_Toc526261741"/>
      <w:bookmarkStart w:id="52" w:name="_Toc526262364"/>
      <w:bookmarkStart w:id="53" w:name="_Toc526262773"/>
      <w:bookmarkEnd w:id="47"/>
      <w:bookmarkEnd w:id="48"/>
      <w:bookmarkEnd w:id="49"/>
      <w:bookmarkEnd w:id="50"/>
      <w:bookmarkEnd w:id="51"/>
      <w:bookmarkEnd w:id="52"/>
      <w:bookmarkEnd w:id="53"/>
    </w:p>
    <w:p w:rsidR="0084278E" w:rsidRPr="0084278E" w:rsidRDefault="0084278E" w:rsidP="0084278E"/>
    <w:p w:rsidR="00B62573" w:rsidRPr="001E69E4" w:rsidRDefault="0042252C" w:rsidP="002934E8">
      <w:pPr>
        <w:pStyle w:val="Heading2"/>
        <w:numPr>
          <w:ilvl w:val="1"/>
          <w:numId w:val="28"/>
        </w:numPr>
        <w:rPr>
          <w:rFonts w:ascii="Arial Bold" w:hAnsi="Arial Bold"/>
          <w:caps/>
          <w:sz w:val="22"/>
          <w:szCs w:val="22"/>
        </w:rPr>
      </w:pPr>
      <w:bookmarkStart w:id="54" w:name="_Toc73518249"/>
      <w:r>
        <w:rPr>
          <w:rFonts w:ascii="Arial Bold" w:hAnsi="Arial Bold"/>
          <w:caps/>
          <w:sz w:val="22"/>
          <w:szCs w:val="22"/>
        </w:rPr>
        <w:t>Employers Requriements</w:t>
      </w:r>
      <w:bookmarkEnd w:id="54"/>
    </w:p>
    <w:p w:rsidR="0084278E" w:rsidRDefault="00491A47" w:rsidP="00CE758D">
      <w:pPr>
        <w:rPr>
          <w:rFonts w:cs="Arial"/>
          <w:sz w:val="22"/>
          <w:szCs w:val="22"/>
        </w:rPr>
      </w:pPr>
      <w:bookmarkStart w:id="55" w:name="_Toc526246779"/>
      <w:bookmarkStart w:id="56" w:name="_Toc526247467"/>
      <w:bookmarkStart w:id="57" w:name="_Toc526260819"/>
      <w:bookmarkStart w:id="58" w:name="_Toc526261329"/>
      <w:bookmarkStart w:id="59" w:name="_Toc526261743"/>
      <w:bookmarkStart w:id="60" w:name="_Toc526262366"/>
      <w:bookmarkStart w:id="61" w:name="_Toc526262775"/>
      <w:bookmarkEnd w:id="55"/>
      <w:bookmarkEnd w:id="56"/>
      <w:bookmarkEnd w:id="57"/>
      <w:bookmarkEnd w:id="58"/>
      <w:bookmarkEnd w:id="59"/>
      <w:bookmarkEnd w:id="60"/>
      <w:bookmarkEnd w:id="61"/>
      <w:r>
        <w:rPr>
          <w:rFonts w:cs="Arial"/>
          <w:sz w:val="22"/>
          <w:szCs w:val="22"/>
        </w:rPr>
        <w:t xml:space="preserve">The works are performed in line with the </w:t>
      </w:r>
      <w:r w:rsidR="0084278E">
        <w:rPr>
          <w:rFonts w:cs="Arial"/>
          <w:sz w:val="22"/>
          <w:szCs w:val="22"/>
        </w:rPr>
        <w:t>standards</w:t>
      </w:r>
      <w:r>
        <w:rPr>
          <w:rFonts w:cs="Arial"/>
          <w:sz w:val="22"/>
          <w:szCs w:val="22"/>
        </w:rPr>
        <w:t>, procedures</w:t>
      </w:r>
      <w:r w:rsidR="0084278E">
        <w:rPr>
          <w:rFonts w:cs="Arial"/>
          <w:sz w:val="22"/>
          <w:szCs w:val="22"/>
        </w:rPr>
        <w:t>,</w:t>
      </w:r>
      <w:r>
        <w:rPr>
          <w:rFonts w:cs="Arial"/>
          <w:sz w:val="22"/>
          <w:szCs w:val="22"/>
        </w:rPr>
        <w:t xml:space="preserve"> </w:t>
      </w:r>
      <w:r w:rsidR="00AB6EAE">
        <w:rPr>
          <w:rFonts w:cs="Arial"/>
          <w:sz w:val="22"/>
          <w:szCs w:val="22"/>
        </w:rPr>
        <w:t>guidelines</w:t>
      </w:r>
      <w:r w:rsidR="0084278E">
        <w:rPr>
          <w:rFonts w:cs="Arial"/>
          <w:sz w:val="22"/>
          <w:szCs w:val="22"/>
        </w:rPr>
        <w:t xml:space="preserve"> and requirements specified in the main </w:t>
      </w:r>
      <w:r w:rsidR="001365ED">
        <w:rPr>
          <w:rFonts w:cs="Arial"/>
          <w:sz w:val="22"/>
          <w:szCs w:val="22"/>
        </w:rPr>
        <w:t xml:space="preserve">technical specification </w:t>
      </w:r>
      <w:r w:rsidR="0084278E">
        <w:rPr>
          <w:rFonts w:cs="Arial"/>
          <w:sz w:val="22"/>
          <w:szCs w:val="22"/>
        </w:rPr>
        <w:t>for the following areas:</w:t>
      </w:r>
    </w:p>
    <w:p w:rsidR="0084278E" w:rsidRDefault="0084278E" w:rsidP="00CE758D">
      <w:pPr>
        <w:rPr>
          <w:rFonts w:cs="Arial"/>
          <w:sz w:val="22"/>
          <w:szCs w:val="22"/>
        </w:rPr>
      </w:pPr>
    </w:p>
    <w:p w:rsidR="0084278E" w:rsidRPr="0084278E" w:rsidRDefault="0084278E" w:rsidP="002934E8">
      <w:pPr>
        <w:numPr>
          <w:ilvl w:val="0"/>
          <w:numId w:val="71"/>
        </w:numPr>
        <w:tabs>
          <w:tab w:val="clear" w:pos="357"/>
          <w:tab w:val="left" w:pos="284"/>
        </w:tabs>
        <w:ind w:left="0" w:firstLine="0"/>
        <w:rPr>
          <w:rFonts w:ascii="Calibri" w:hAnsi="Calibri"/>
          <w:caps/>
          <w:noProof/>
          <w:sz w:val="22"/>
          <w:szCs w:val="22"/>
          <w:lang w:val="en-ZA" w:eastAsia="en-ZA"/>
        </w:rPr>
      </w:pPr>
      <w:r w:rsidRPr="0084278E">
        <w:rPr>
          <w:noProof/>
        </w:rPr>
        <w:t>Quality &amp; Performance Requirements</w:t>
      </w:r>
    </w:p>
    <w:p w:rsidR="0084278E" w:rsidRPr="0084278E" w:rsidRDefault="0084278E" w:rsidP="002934E8">
      <w:pPr>
        <w:numPr>
          <w:ilvl w:val="0"/>
          <w:numId w:val="71"/>
        </w:numPr>
        <w:tabs>
          <w:tab w:val="clear" w:pos="357"/>
          <w:tab w:val="left" w:pos="284"/>
        </w:tabs>
        <w:ind w:left="0" w:firstLine="0"/>
        <w:rPr>
          <w:rFonts w:ascii="Calibri" w:hAnsi="Calibri"/>
          <w:caps/>
          <w:noProof/>
          <w:sz w:val="22"/>
          <w:szCs w:val="22"/>
          <w:lang w:val="en-ZA" w:eastAsia="en-ZA"/>
        </w:rPr>
      </w:pPr>
      <w:r w:rsidRPr="0084278E">
        <w:rPr>
          <w:noProof/>
        </w:rPr>
        <w:t>Design Standards, Guidelines And Codes</w:t>
      </w:r>
    </w:p>
    <w:p w:rsidR="0084278E" w:rsidRPr="0084278E" w:rsidRDefault="0084278E" w:rsidP="002934E8">
      <w:pPr>
        <w:numPr>
          <w:ilvl w:val="0"/>
          <w:numId w:val="71"/>
        </w:numPr>
        <w:tabs>
          <w:tab w:val="clear" w:pos="357"/>
          <w:tab w:val="left" w:pos="284"/>
        </w:tabs>
        <w:ind w:left="0" w:firstLine="0"/>
        <w:rPr>
          <w:rFonts w:ascii="Calibri" w:hAnsi="Calibri"/>
          <w:caps/>
          <w:noProof/>
          <w:sz w:val="22"/>
          <w:szCs w:val="22"/>
          <w:lang w:val="en-ZA" w:eastAsia="en-ZA"/>
        </w:rPr>
      </w:pPr>
      <w:r w:rsidRPr="0084278E">
        <w:rPr>
          <w:noProof/>
        </w:rPr>
        <w:t>Requirements Related To Safety</w:t>
      </w:r>
    </w:p>
    <w:p w:rsidR="0084278E" w:rsidRPr="0084278E" w:rsidRDefault="0084278E" w:rsidP="002934E8">
      <w:pPr>
        <w:numPr>
          <w:ilvl w:val="0"/>
          <w:numId w:val="71"/>
        </w:numPr>
        <w:tabs>
          <w:tab w:val="clear" w:pos="357"/>
          <w:tab w:val="left" w:pos="284"/>
        </w:tabs>
        <w:ind w:left="0" w:firstLine="0"/>
        <w:rPr>
          <w:rFonts w:ascii="Calibri" w:hAnsi="Calibri"/>
          <w:caps/>
          <w:noProof/>
          <w:sz w:val="22"/>
          <w:szCs w:val="22"/>
          <w:lang w:val="en-ZA" w:eastAsia="en-ZA"/>
        </w:rPr>
      </w:pPr>
      <w:r w:rsidRPr="0084278E">
        <w:rPr>
          <w:noProof/>
        </w:rPr>
        <w:t>Requirements Related To Availability</w:t>
      </w:r>
    </w:p>
    <w:p w:rsidR="0084278E" w:rsidRPr="0084278E" w:rsidRDefault="0084278E" w:rsidP="002934E8">
      <w:pPr>
        <w:numPr>
          <w:ilvl w:val="0"/>
          <w:numId w:val="71"/>
        </w:numPr>
        <w:tabs>
          <w:tab w:val="clear" w:pos="357"/>
          <w:tab w:val="left" w:pos="284"/>
        </w:tabs>
        <w:ind w:left="0" w:firstLine="0"/>
        <w:rPr>
          <w:rFonts w:ascii="Calibri" w:hAnsi="Calibri"/>
          <w:caps/>
          <w:noProof/>
          <w:sz w:val="22"/>
          <w:szCs w:val="22"/>
          <w:lang w:val="en-ZA" w:eastAsia="en-ZA"/>
        </w:rPr>
      </w:pPr>
      <w:r w:rsidRPr="0084278E">
        <w:rPr>
          <w:noProof/>
        </w:rPr>
        <w:t>Requirements Related To Reliability</w:t>
      </w:r>
    </w:p>
    <w:p w:rsidR="0084278E" w:rsidRPr="0084278E" w:rsidRDefault="0084278E" w:rsidP="002934E8">
      <w:pPr>
        <w:numPr>
          <w:ilvl w:val="0"/>
          <w:numId w:val="71"/>
        </w:numPr>
        <w:tabs>
          <w:tab w:val="clear" w:pos="357"/>
          <w:tab w:val="left" w:pos="284"/>
        </w:tabs>
        <w:ind w:left="0" w:firstLine="0"/>
        <w:rPr>
          <w:rFonts w:ascii="Calibri" w:hAnsi="Calibri"/>
          <w:caps/>
          <w:noProof/>
          <w:sz w:val="22"/>
          <w:szCs w:val="22"/>
          <w:lang w:val="en-ZA" w:eastAsia="en-ZA"/>
        </w:rPr>
      </w:pPr>
      <w:r w:rsidRPr="0084278E">
        <w:rPr>
          <w:noProof/>
        </w:rPr>
        <w:t>Requirements Related To Maintainability</w:t>
      </w:r>
    </w:p>
    <w:p w:rsidR="0084278E" w:rsidRPr="0084278E" w:rsidRDefault="0084278E" w:rsidP="002934E8">
      <w:pPr>
        <w:numPr>
          <w:ilvl w:val="0"/>
          <w:numId w:val="71"/>
        </w:numPr>
        <w:tabs>
          <w:tab w:val="clear" w:pos="357"/>
          <w:tab w:val="left" w:pos="284"/>
        </w:tabs>
        <w:ind w:left="0" w:firstLine="0"/>
        <w:rPr>
          <w:rFonts w:ascii="Calibri" w:hAnsi="Calibri"/>
          <w:caps/>
          <w:noProof/>
          <w:sz w:val="22"/>
          <w:szCs w:val="22"/>
          <w:lang w:val="en-ZA" w:eastAsia="en-ZA"/>
        </w:rPr>
      </w:pPr>
      <w:r w:rsidRPr="0084278E">
        <w:rPr>
          <w:noProof/>
        </w:rPr>
        <w:t>Requirements Related To Technical Documentation</w:t>
      </w:r>
    </w:p>
    <w:p w:rsidR="00567C06" w:rsidRDefault="00567C06" w:rsidP="00CE758D">
      <w:pPr>
        <w:rPr>
          <w:rFonts w:cs="Arial"/>
          <w:sz w:val="22"/>
          <w:szCs w:val="22"/>
        </w:rPr>
      </w:pPr>
    </w:p>
    <w:p w:rsidR="00567C06" w:rsidRPr="00567C06" w:rsidRDefault="00567C06" w:rsidP="002934E8">
      <w:pPr>
        <w:pStyle w:val="Heading2"/>
        <w:numPr>
          <w:ilvl w:val="1"/>
          <w:numId w:val="28"/>
        </w:numPr>
        <w:rPr>
          <w:rFonts w:ascii="Arial Bold" w:hAnsi="Arial Bold"/>
          <w:caps/>
          <w:sz w:val="22"/>
          <w:szCs w:val="22"/>
        </w:rPr>
      </w:pPr>
      <w:bookmarkStart w:id="62" w:name="_Toc73518250"/>
      <w:r w:rsidRPr="00567C06">
        <w:rPr>
          <w:rFonts w:ascii="Arial Bold" w:hAnsi="Arial Bold"/>
          <w:caps/>
          <w:sz w:val="22"/>
          <w:szCs w:val="22"/>
        </w:rPr>
        <w:t>Technical Specification Scope</w:t>
      </w:r>
      <w:bookmarkEnd w:id="62"/>
    </w:p>
    <w:p w:rsidR="00567C06" w:rsidRDefault="00567C06" w:rsidP="00CE758D">
      <w:pPr>
        <w:rPr>
          <w:rFonts w:cs="Arial"/>
          <w:sz w:val="22"/>
          <w:szCs w:val="22"/>
        </w:rPr>
      </w:pPr>
    </w:p>
    <w:p w:rsidR="00567C06" w:rsidRPr="001E69E4" w:rsidRDefault="00567C06" w:rsidP="002934E8">
      <w:pPr>
        <w:pStyle w:val="Heading2"/>
        <w:numPr>
          <w:ilvl w:val="2"/>
          <w:numId w:val="28"/>
        </w:numPr>
        <w:rPr>
          <w:rFonts w:ascii="Arial Bold" w:hAnsi="Arial Bold"/>
          <w:caps/>
          <w:lang w:val="en-ZA"/>
        </w:rPr>
      </w:pPr>
      <w:bookmarkStart w:id="63" w:name="_Toc73518251"/>
      <w:r w:rsidRPr="004E2A80">
        <w:rPr>
          <w:lang w:val="en-ZA"/>
        </w:rPr>
        <w:t>O</w:t>
      </w:r>
      <w:r w:rsidRPr="001E69E4">
        <w:rPr>
          <w:rFonts w:ascii="Arial Bold" w:hAnsi="Arial Bold"/>
          <w:caps/>
          <w:lang w:val="en-ZA"/>
        </w:rPr>
        <w:t>verview</w:t>
      </w:r>
      <w:bookmarkEnd w:id="63"/>
    </w:p>
    <w:p w:rsidR="00567C06" w:rsidRPr="00B37F4E" w:rsidRDefault="00567C06" w:rsidP="00567C06">
      <w:pPr>
        <w:rPr>
          <w:rFonts w:cs="Arial"/>
          <w:lang w:val="en-ZA"/>
        </w:rPr>
      </w:pPr>
      <w:r w:rsidRPr="00B37F4E">
        <w:rPr>
          <w:rFonts w:cs="Arial"/>
          <w:lang w:val="en-ZA"/>
        </w:rPr>
        <w:t xml:space="preserve">The </w:t>
      </w:r>
      <w:r w:rsidRPr="00267248">
        <w:rPr>
          <w:rFonts w:cs="Arial"/>
          <w:i/>
          <w:lang w:val="en-ZA"/>
        </w:rPr>
        <w:t>Contractor</w:t>
      </w:r>
      <w:r w:rsidRPr="00B37F4E">
        <w:rPr>
          <w:rFonts w:cs="Arial"/>
          <w:lang w:val="en-ZA"/>
        </w:rPr>
        <w:t xml:space="preserve"> is required to provide the Works which include:</w:t>
      </w:r>
    </w:p>
    <w:p w:rsidR="00567C06" w:rsidRPr="00856096" w:rsidRDefault="00567C06" w:rsidP="002934E8">
      <w:pPr>
        <w:numPr>
          <w:ilvl w:val="2"/>
          <w:numId w:val="12"/>
        </w:numPr>
        <w:tabs>
          <w:tab w:val="clear" w:pos="357"/>
        </w:tabs>
        <w:spacing w:before="120"/>
        <w:ind w:left="426"/>
        <w:jc w:val="left"/>
        <w:rPr>
          <w:rFonts w:cs="Arial"/>
          <w:sz w:val="22"/>
          <w:szCs w:val="22"/>
          <w:lang w:val="en-ZA"/>
        </w:rPr>
      </w:pPr>
      <w:r>
        <w:rPr>
          <w:rFonts w:cs="Arial"/>
          <w:sz w:val="22"/>
          <w:szCs w:val="22"/>
          <w:lang w:val="en-ZA"/>
        </w:rPr>
        <w:t>The d</w:t>
      </w:r>
      <w:r w:rsidRPr="00856096">
        <w:rPr>
          <w:rFonts w:cs="Arial"/>
          <w:sz w:val="22"/>
          <w:szCs w:val="22"/>
          <w:lang w:val="en-ZA"/>
        </w:rPr>
        <w:t xml:space="preserve">esign, supply, install and commission </w:t>
      </w:r>
      <w:r>
        <w:rPr>
          <w:rFonts w:cs="Arial"/>
          <w:sz w:val="22"/>
          <w:szCs w:val="22"/>
          <w:lang w:val="en-ZA"/>
        </w:rPr>
        <w:t xml:space="preserve">of three unit’s </w:t>
      </w:r>
      <w:r w:rsidRPr="00856096">
        <w:rPr>
          <w:rFonts w:cs="Arial"/>
          <w:sz w:val="22"/>
          <w:szCs w:val="22"/>
          <w:lang w:val="en-ZA"/>
        </w:rPr>
        <w:t>vibration condition monitoring sub-network per station.</w:t>
      </w:r>
    </w:p>
    <w:p w:rsidR="00567C06" w:rsidRPr="00856096" w:rsidRDefault="00567C06" w:rsidP="002934E8">
      <w:pPr>
        <w:numPr>
          <w:ilvl w:val="2"/>
          <w:numId w:val="12"/>
        </w:numPr>
        <w:tabs>
          <w:tab w:val="clear" w:pos="357"/>
        </w:tabs>
        <w:spacing w:before="120"/>
        <w:ind w:left="426"/>
        <w:jc w:val="left"/>
        <w:rPr>
          <w:rFonts w:cs="Arial"/>
          <w:sz w:val="22"/>
          <w:szCs w:val="22"/>
          <w:lang w:val="en-ZA"/>
        </w:rPr>
      </w:pPr>
      <w:r>
        <w:rPr>
          <w:rFonts w:cs="Arial"/>
          <w:sz w:val="22"/>
          <w:szCs w:val="22"/>
          <w:lang w:val="en-ZA"/>
        </w:rPr>
        <w:t>The d</w:t>
      </w:r>
      <w:r w:rsidRPr="00856096">
        <w:rPr>
          <w:rFonts w:cs="Arial"/>
          <w:sz w:val="22"/>
          <w:szCs w:val="22"/>
          <w:lang w:val="en-ZA"/>
        </w:rPr>
        <w:t xml:space="preserve">esign, supply, install and commissioning of the new </w:t>
      </w:r>
      <w:r>
        <w:rPr>
          <w:rFonts w:cs="Arial"/>
          <w:sz w:val="22"/>
          <w:szCs w:val="22"/>
          <w:lang w:val="en-ZA"/>
        </w:rPr>
        <w:t>station</w:t>
      </w:r>
      <w:r w:rsidR="009F64E5">
        <w:rPr>
          <w:rFonts w:cs="Arial"/>
          <w:sz w:val="22"/>
          <w:szCs w:val="22"/>
          <w:lang w:val="en-ZA"/>
        </w:rPr>
        <w:t xml:space="preserve"> </w:t>
      </w:r>
      <w:r w:rsidRPr="00856096">
        <w:rPr>
          <w:rFonts w:cs="Arial"/>
          <w:sz w:val="22"/>
          <w:szCs w:val="22"/>
          <w:lang w:val="en-ZA"/>
        </w:rPr>
        <w:t xml:space="preserve">diagnostic systems per unit for </w:t>
      </w:r>
      <w:r>
        <w:rPr>
          <w:rFonts w:cs="Arial"/>
          <w:sz w:val="22"/>
          <w:szCs w:val="22"/>
          <w:lang w:val="en-ZA"/>
        </w:rPr>
        <w:t xml:space="preserve">3 units at Lethabo power </w:t>
      </w:r>
      <w:r w:rsidRPr="00856096">
        <w:rPr>
          <w:rFonts w:cs="Arial"/>
          <w:sz w:val="22"/>
          <w:szCs w:val="22"/>
          <w:lang w:val="en-ZA"/>
        </w:rPr>
        <w:t>station.</w:t>
      </w:r>
    </w:p>
    <w:p w:rsidR="00567C06" w:rsidRPr="00856096" w:rsidRDefault="00567C06" w:rsidP="002934E8">
      <w:pPr>
        <w:numPr>
          <w:ilvl w:val="2"/>
          <w:numId w:val="12"/>
        </w:numPr>
        <w:tabs>
          <w:tab w:val="clear" w:pos="357"/>
        </w:tabs>
        <w:spacing w:before="120"/>
        <w:ind w:left="426"/>
        <w:jc w:val="left"/>
        <w:rPr>
          <w:rFonts w:cs="Arial"/>
          <w:sz w:val="22"/>
          <w:szCs w:val="22"/>
          <w:lang w:val="en-ZA"/>
        </w:rPr>
      </w:pPr>
      <w:r w:rsidRPr="00856096">
        <w:rPr>
          <w:rFonts w:cs="Arial"/>
          <w:sz w:val="22"/>
          <w:szCs w:val="22"/>
          <w:lang w:val="en-ZA"/>
        </w:rPr>
        <w:t>Retrieving data from existing diagnostic information and providing access to historical diagnostic information.</w:t>
      </w:r>
    </w:p>
    <w:p w:rsidR="00567C06" w:rsidRPr="00856096" w:rsidRDefault="00567C06" w:rsidP="002934E8">
      <w:pPr>
        <w:numPr>
          <w:ilvl w:val="2"/>
          <w:numId w:val="12"/>
        </w:numPr>
        <w:tabs>
          <w:tab w:val="clear" w:pos="357"/>
        </w:tabs>
        <w:spacing w:before="120"/>
        <w:ind w:left="426"/>
        <w:jc w:val="left"/>
        <w:rPr>
          <w:rFonts w:cs="Arial"/>
          <w:sz w:val="22"/>
          <w:szCs w:val="22"/>
          <w:lang w:val="en-ZA"/>
        </w:rPr>
      </w:pPr>
      <w:r>
        <w:rPr>
          <w:rFonts w:cs="Arial"/>
          <w:sz w:val="22"/>
          <w:szCs w:val="22"/>
          <w:lang w:val="en-ZA"/>
        </w:rPr>
        <w:t>The t</w:t>
      </w:r>
      <w:r w:rsidRPr="00856096">
        <w:rPr>
          <w:rFonts w:cs="Arial"/>
          <w:sz w:val="22"/>
          <w:szCs w:val="22"/>
          <w:lang w:val="en-ZA"/>
        </w:rPr>
        <w:t>raining of the Engineering, Maintenance and Operating staff.</w:t>
      </w:r>
    </w:p>
    <w:p w:rsidR="00567C06" w:rsidRPr="00856096" w:rsidRDefault="00567C06" w:rsidP="002934E8">
      <w:pPr>
        <w:numPr>
          <w:ilvl w:val="2"/>
          <w:numId w:val="12"/>
        </w:numPr>
        <w:tabs>
          <w:tab w:val="clear" w:pos="357"/>
        </w:tabs>
        <w:spacing w:before="120"/>
        <w:ind w:left="426"/>
        <w:jc w:val="left"/>
        <w:rPr>
          <w:rFonts w:cs="Arial"/>
          <w:sz w:val="22"/>
          <w:szCs w:val="22"/>
          <w:lang w:val="en-ZA"/>
        </w:rPr>
      </w:pPr>
      <w:r>
        <w:rPr>
          <w:rFonts w:cs="Arial"/>
          <w:sz w:val="22"/>
          <w:szCs w:val="22"/>
          <w:lang w:val="en-ZA"/>
        </w:rPr>
        <w:t>The p</w:t>
      </w:r>
      <w:r w:rsidRPr="00192355">
        <w:rPr>
          <w:rFonts w:cs="Arial"/>
          <w:sz w:val="22"/>
          <w:szCs w:val="22"/>
          <w:lang w:val="en-ZA"/>
        </w:rPr>
        <w:t>rovi</w:t>
      </w:r>
      <w:r>
        <w:rPr>
          <w:rFonts w:cs="Arial"/>
          <w:sz w:val="22"/>
          <w:szCs w:val="22"/>
          <w:lang w:val="en-ZA"/>
        </w:rPr>
        <w:t>sion of</w:t>
      </w:r>
      <w:r w:rsidRPr="00856096">
        <w:rPr>
          <w:rFonts w:cs="Arial"/>
          <w:sz w:val="22"/>
          <w:szCs w:val="22"/>
          <w:lang w:val="en-ZA"/>
        </w:rPr>
        <w:t xml:space="preserve"> all software licenses and copyright agreements of the works.</w:t>
      </w:r>
    </w:p>
    <w:p w:rsidR="00567C06" w:rsidRDefault="00567C06" w:rsidP="002934E8">
      <w:pPr>
        <w:numPr>
          <w:ilvl w:val="2"/>
          <w:numId w:val="12"/>
        </w:numPr>
        <w:tabs>
          <w:tab w:val="clear" w:pos="357"/>
        </w:tabs>
        <w:spacing w:before="120"/>
        <w:ind w:left="426"/>
        <w:jc w:val="left"/>
        <w:rPr>
          <w:rFonts w:cs="Arial"/>
          <w:sz w:val="22"/>
          <w:szCs w:val="22"/>
          <w:lang w:val="en-ZA"/>
        </w:rPr>
      </w:pPr>
      <w:r>
        <w:rPr>
          <w:rFonts w:cs="Arial"/>
          <w:sz w:val="22"/>
          <w:szCs w:val="22"/>
          <w:lang w:val="en-ZA"/>
        </w:rPr>
        <w:t>The project as well as site specific d</w:t>
      </w:r>
      <w:r w:rsidRPr="00856096">
        <w:rPr>
          <w:rFonts w:cs="Arial"/>
          <w:sz w:val="22"/>
          <w:szCs w:val="22"/>
          <w:lang w:val="en-ZA"/>
        </w:rPr>
        <w:t>ocumentation to support the effective maintenance and engineering of the diagnostic solution provided.</w:t>
      </w:r>
    </w:p>
    <w:p w:rsidR="009F64E5" w:rsidRDefault="009F64E5" w:rsidP="009F64E5">
      <w:pPr>
        <w:tabs>
          <w:tab w:val="clear" w:pos="357"/>
        </w:tabs>
        <w:spacing w:before="120"/>
        <w:jc w:val="left"/>
        <w:rPr>
          <w:rFonts w:cs="Arial"/>
          <w:sz w:val="22"/>
          <w:szCs w:val="22"/>
          <w:lang w:val="en-ZA"/>
        </w:rPr>
      </w:pPr>
    </w:p>
    <w:p w:rsidR="009D60FC" w:rsidRPr="001E69E4" w:rsidRDefault="009D60FC" w:rsidP="002934E8">
      <w:pPr>
        <w:pStyle w:val="Heading2"/>
        <w:numPr>
          <w:ilvl w:val="1"/>
          <w:numId w:val="28"/>
        </w:numPr>
        <w:rPr>
          <w:caps/>
          <w:lang w:val="en-ZA"/>
        </w:rPr>
      </w:pPr>
      <w:bookmarkStart w:id="64" w:name="_Toc137798059"/>
      <w:bookmarkStart w:id="65" w:name="_Toc229128262"/>
      <w:bookmarkStart w:id="66" w:name="_Toc73518252"/>
      <w:r w:rsidRPr="001E69E4">
        <w:rPr>
          <w:caps/>
          <w:lang w:val="en-ZA"/>
        </w:rPr>
        <w:t xml:space="preserve">General requirements of the </w:t>
      </w:r>
      <w:r w:rsidRPr="001E69E4">
        <w:rPr>
          <w:i/>
          <w:caps/>
          <w:lang w:val="en-ZA"/>
        </w:rPr>
        <w:t>Contractor’</w:t>
      </w:r>
      <w:r w:rsidRPr="001E69E4">
        <w:rPr>
          <w:caps/>
          <w:lang w:val="en-ZA"/>
        </w:rPr>
        <w:t xml:space="preserve">s to be </w:t>
      </w:r>
      <w:bookmarkEnd w:id="64"/>
      <w:bookmarkEnd w:id="65"/>
      <w:r w:rsidRPr="001E69E4">
        <w:rPr>
          <w:caps/>
          <w:lang w:val="en-ZA"/>
        </w:rPr>
        <w:t>delivered</w:t>
      </w:r>
      <w:bookmarkEnd w:id="66"/>
    </w:p>
    <w:p w:rsidR="009D60FC" w:rsidRPr="00856096" w:rsidRDefault="009D60FC" w:rsidP="009D60FC">
      <w:pPr>
        <w:spacing w:before="120"/>
        <w:rPr>
          <w:rFonts w:cs="Arial"/>
          <w:snapToGrid w:val="0"/>
          <w:sz w:val="22"/>
          <w:szCs w:val="22"/>
        </w:rPr>
      </w:pPr>
      <w:r w:rsidRPr="00856096">
        <w:rPr>
          <w:rFonts w:cs="Arial"/>
          <w:snapToGrid w:val="0"/>
          <w:sz w:val="22"/>
          <w:szCs w:val="22"/>
        </w:rPr>
        <w:t xml:space="preserve">The </w:t>
      </w:r>
      <w:r w:rsidRPr="00856096">
        <w:rPr>
          <w:rFonts w:cs="Arial"/>
          <w:i/>
          <w:snapToGrid w:val="0"/>
          <w:sz w:val="22"/>
          <w:szCs w:val="22"/>
        </w:rPr>
        <w:t>Contractor</w:t>
      </w:r>
      <w:r w:rsidRPr="00856096">
        <w:rPr>
          <w:rFonts w:cs="Arial"/>
          <w:snapToGrid w:val="0"/>
          <w:sz w:val="22"/>
          <w:szCs w:val="22"/>
        </w:rPr>
        <w:t xml:space="preserve"> shall provide the Works to meet the requirement for a unitised </w:t>
      </w:r>
      <w:r>
        <w:rPr>
          <w:rFonts w:cs="Arial"/>
          <w:snapToGrid w:val="0"/>
          <w:sz w:val="22"/>
          <w:szCs w:val="22"/>
        </w:rPr>
        <w:t xml:space="preserve">turbine </w:t>
      </w:r>
      <w:r w:rsidR="00AB6EAE">
        <w:rPr>
          <w:rFonts w:cs="Arial"/>
          <w:snapToGrid w:val="0"/>
          <w:sz w:val="22"/>
          <w:szCs w:val="22"/>
        </w:rPr>
        <w:t xml:space="preserve">diagnostic </w:t>
      </w:r>
      <w:r w:rsidR="00AB6EAE" w:rsidRPr="00856096">
        <w:rPr>
          <w:rFonts w:cs="Arial"/>
          <w:snapToGrid w:val="0"/>
          <w:sz w:val="22"/>
          <w:szCs w:val="22"/>
        </w:rPr>
        <w:t>system</w:t>
      </w:r>
      <w:r w:rsidRPr="00856096">
        <w:rPr>
          <w:rFonts w:cs="Arial"/>
          <w:snapToGrid w:val="0"/>
          <w:sz w:val="22"/>
          <w:szCs w:val="22"/>
        </w:rPr>
        <w:t xml:space="preserve"> for </w:t>
      </w:r>
      <w:r w:rsidR="00D770AE">
        <w:rPr>
          <w:rFonts w:cs="Arial"/>
          <w:snapToGrid w:val="0"/>
          <w:sz w:val="22"/>
          <w:szCs w:val="22"/>
        </w:rPr>
        <w:t>Lethabo</w:t>
      </w:r>
      <w:r w:rsidRPr="00856096">
        <w:rPr>
          <w:rFonts w:cs="Arial"/>
          <w:snapToGrid w:val="0"/>
          <w:sz w:val="22"/>
          <w:szCs w:val="22"/>
        </w:rPr>
        <w:t xml:space="preserve"> power station. The unitised vibration condition network provided by the </w:t>
      </w:r>
      <w:r w:rsidRPr="00856096">
        <w:rPr>
          <w:rFonts w:cs="Arial"/>
          <w:i/>
          <w:snapToGrid w:val="0"/>
          <w:sz w:val="22"/>
          <w:szCs w:val="22"/>
        </w:rPr>
        <w:t>Contractor</w:t>
      </w:r>
      <w:r w:rsidRPr="00856096">
        <w:rPr>
          <w:rFonts w:cs="Arial"/>
          <w:snapToGrid w:val="0"/>
          <w:sz w:val="22"/>
          <w:szCs w:val="22"/>
        </w:rPr>
        <w:t xml:space="preserve"> will interface to the station condition monitoring network and will require specific hardware to interface to the existing network. </w:t>
      </w:r>
    </w:p>
    <w:p w:rsidR="009D60FC" w:rsidRPr="00856096" w:rsidRDefault="009D60FC" w:rsidP="009D60FC">
      <w:pPr>
        <w:spacing w:before="120"/>
        <w:rPr>
          <w:rFonts w:cs="Arial"/>
          <w:snapToGrid w:val="0"/>
          <w:sz w:val="22"/>
          <w:szCs w:val="22"/>
        </w:rPr>
      </w:pPr>
      <w:r w:rsidRPr="00856096">
        <w:rPr>
          <w:rFonts w:cs="Arial"/>
          <w:snapToGrid w:val="0"/>
          <w:sz w:val="22"/>
          <w:szCs w:val="22"/>
        </w:rPr>
        <w:t xml:space="preserve">The </w:t>
      </w:r>
      <w:r w:rsidRPr="00856096">
        <w:rPr>
          <w:rFonts w:cs="Arial"/>
          <w:i/>
          <w:snapToGrid w:val="0"/>
          <w:sz w:val="22"/>
          <w:szCs w:val="22"/>
        </w:rPr>
        <w:t>Contractor</w:t>
      </w:r>
      <w:r w:rsidRPr="00856096">
        <w:rPr>
          <w:rFonts w:cs="Arial"/>
          <w:snapToGrid w:val="0"/>
          <w:sz w:val="22"/>
          <w:szCs w:val="22"/>
        </w:rPr>
        <w:t xml:space="preserve"> shall provide the Works to meet the requirement for the vibration sub-nets which will be connected from the vibration monitoring system. Each unitised network will function as an island and will be separated from other networks via a firewall. The unitised islands will be identical in structure although network configuration will be different as well as unitised information.</w:t>
      </w:r>
    </w:p>
    <w:p w:rsidR="009D60FC" w:rsidRPr="00CD6B45" w:rsidRDefault="009D60FC" w:rsidP="009D60FC">
      <w:pPr>
        <w:tabs>
          <w:tab w:val="left" w:pos="4425"/>
        </w:tabs>
        <w:ind w:left="426"/>
        <w:rPr>
          <w:rFonts w:cs="Arial"/>
          <w:snapToGrid w:val="0"/>
          <w:sz w:val="22"/>
          <w:szCs w:val="22"/>
        </w:rPr>
      </w:pPr>
      <w:r>
        <w:rPr>
          <w:rFonts w:cs="Arial"/>
          <w:snapToGrid w:val="0"/>
        </w:rPr>
        <w:tab/>
      </w:r>
    </w:p>
    <w:p w:rsidR="009D60FC" w:rsidRPr="00CD6B45" w:rsidRDefault="009D60FC" w:rsidP="009D60FC">
      <w:pPr>
        <w:pStyle w:val="NormalIndent"/>
        <w:ind w:left="0"/>
        <w:rPr>
          <w:rFonts w:cs="Arial"/>
          <w:snapToGrid w:val="0"/>
          <w:sz w:val="22"/>
          <w:szCs w:val="22"/>
        </w:rPr>
      </w:pPr>
      <w:r w:rsidRPr="00CD6B45">
        <w:rPr>
          <w:rFonts w:cs="Arial"/>
          <w:snapToGrid w:val="0"/>
          <w:sz w:val="22"/>
          <w:szCs w:val="22"/>
        </w:rPr>
        <w:t>The connections to the system are as per global network design given in figure 2</w:t>
      </w:r>
    </w:p>
    <w:p w:rsidR="009D60FC" w:rsidRDefault="002934E8" w:rsidP="009D60FC">
      <w:pPr>
        <w:spacing w:line="360" w:lineRule="auto"/>
        <w:rPr>
          <w:noProof/>
          <w:szCs w:val="22"/>
          <w:lang w:val="en-ZA" w:eastAsia="en-ZA"/>
        </w:rPr>
      </w:pPr>
      <w:r>
        <w:rPr>
          <w:noProof/>
          <w:lang w:val="en-ZA" w:eastAsia="en-ZA"/>
        </w:rPr>
        <mc:AlternateContent>
          <mc:Choice Requires="wps">
            <w:drawing>
              <wp:anchor distT="0" distB="0" distL="114300" distR="114300" simplePos="0" relativeHeight="251666432" behindDoc="0" locked="0" layoutInCell="1" allowOverlap="1" wp14:anchorId="6F6F030D" wp14:editId="10D4EA4F">
                <wp:simplePos x="0" y="0"/>
                <wp:positionH relativeFrom="column">
                  <wp:posOffset>1546860</wp:posOffset>
                </wp:positionH>
                <wp:positionV relativeFrom="paragraph">
                  <wp:posOffset>3090545</wp:posOffset>
                </wp:positionV>
                <wp:extent cx="723900" cy="628650"/>
                <wp:effectExtent l="0" t="0" r="19050" b="19050"/>
                <wp:wrapNone/>
                <wp:docPr id="24" name="Rounded 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3900" cy="628650"/>
                        </a:xfrm>
                        <a:prstGeom prst="roundRect">
                          <a:avLst>
                            <a:gd name="adj" fmla="val 16667"/>
                          </a:avLst>
                        </a:prstGeom>
                        <a:solidFill>
                          <a:srgbClr val="FF3300">
                            <a:alpha val="10196"/>
                          </a:srgbClr>
                        </a:solidFill>
                        <a:ln w="25400" algn="ctr">
                          <a:solidFill>
                            <a:srgbClr val="FF0000"/>
                          </a:solidFill>
                          <a:prstDash val="sysDot"/>
                          <a:round/>
                          <a:headEnd/>
                          <a:tailEnd/>
                        </a:ln>
                        <a:extLst/>
                      </wps:spPr>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6A9771CE" id="Rounded Rectangle 54" o:spid="_x0000_s1026" style="position:absolute;margin-left:121.8pt;margin-top:243.35pt;width:57pt;height:4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" fillcolor="#f30" strokecolor="red" strokeweight="2pt">
                <v:fill opacity="6682f"/>
                <v:stroke dashstyle="1 1"/>
              </v:roundrect>
            </w:pict>
          </mc:Fallback>
        </mc:AlternateContent>
      </w:r>
      <w:r>
        <w:rPr>
          <w:noProof/>
          <w:lang w:val="en-ZA" w:eastAsia="en-ZA"/>
        </w:rPr>
        <mc:AlternateContent>
          <mc:Choice Requires="wps">
            <w:drawing>
              <wp:anchor distT="0" distB="0" distL="114300" distR="114300" simplePos="0" relativeHeight="251662336" behindDoc="0" locked="0" layoutInCell="1" allowOverlap="1" wp14:anchorId="31671598" wp14:editId="5AB43099">
                <wp:simplePos x="0" y="0"/>
                <wp:positionH relativeFrom="column">
                  <wp:posOffset>1232534</wp:posOffset>
                </wp:positionH>
                <wp:positionV relativeFrom="paragraph">
                  <wp:posOffset>966470</wp:posOffset>
                </wp:positionV>
                <wp:extent cx="866775" cy="971550"/>
                <wp:effectExtent l="0" t="0" r="28575" b="19050"/>
                <wp:wrapNone/>
                <wp:docPr id="19" name="Rounded 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971550"/>
                        </a:xfrm>
                        <a:prstGeom prst="roundRect">
                          <a:avLst>
                            <a:gd name="adj" fmla="val 16667"/>
                          </a:avLst>
                        </a:prstGeom>
                        <a:solidFill>
                          <a:srgbClr val="FF3300">
                            <a:alpha val="10196"/>
                          </a:srgbClr>
                        </a:solidFill>
                        <a:ln w="25400" algn="ctr">
                          <a:solidFill>
                            <a:srgbClr val="FF0000"/>
                          </a:solidFill>
                          <a:prstDash val="sysDot"/>
                          <a:round/>
                          <a:headEnd/>
                          <a:tailEnd/>
                        </a:ln>
                        <a:extLst/>
                      </wps:spPr>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19FE948E" id="Rounded Rectangle 54" o:spid="_x0000_s1026" style="position:absolute;margin-left:97.05pt;margin-top:76.1pt;width:68.25pt;height:7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" fillcolor="#f30" strokecolor="red" strokeweight="2pt">
                <v:fill opacity="6682f"/>
                <v:stroke dashstyle="1 1"/>
              </v:roundrect>
            </w:pict>
          </mc:Fallback>
        </mc:AlternateContent>
      </w:r>
      <w:r>
        <w:rPr>
          <w:noProof/>
          <w:lang w:val="en-ZA" w:eastAsia="en-ZA"/>
        </w:rPr>
        <mc:AlternateContent>
          <mc:Choice Requires="wps">
            <w:drawing>
              <wp:anchor distT="0" distB="0" distL="114300" distR="114300" simplePos="0" relativeHeight="251664384" behindDoc="0" locked="0" layoutInCell="1" allowOverlap="1" wp14:anchorId="5AD5DB0B" wp14:editId="594118F3">
                <wp:simplePos x="0" y="0"/>
                <wp:positionH relativeFrom="column">
                  <wp:posOffset>832485</wp:posOffset>
                </wp:positionH>
                <wp:positionV relativeFrom="paragraph">
                  <wp:posOffset>137794</wp:posOffset>
                </wp:positionV>
                <wp:extent cx="1078230" cy="714375"/>
                <wp:effectExtent l="0" t="0" r="26670" b="28575"/>
                <wp:wrapNone/>
                <wp:docPr id="20" name="Rounded 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8230" cy="714375"/>
                        </a:xfrm>
                        <a:prstGeom prst="roundRect">
                          <a:avLst>
                            <a:gd name="adj" fmla="val 16667"/>
                          </a:avLst>
                        </a:prstGeom>
                        <a:solidFill>
                          <a:srgbClr val="FF3300">
                            <a:alpha val="10196"/>
                          </a:srgbClr>
                        </a:solidFill>
                        <a:ln w="25400" algn="ctr">
                          <a:solidFill>
                            <a:srgbClr val="FF0000"/>
                          </a:solidFill>
                          <a:prstDash val="sysDot"/>
                          <a:round/>
                          <a:headEnd/>
                          <a:tailEnd/>
                        </a:ln>
                        <a:extLst/>
                      </wps:spPr>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73EAFE15" id="Rounded Rectangle 54" o:spid="_x0000_s1026" style="position:absolute;margin-left:65.55pt;margin-top:10.85pt;width:84.9pt;height:56.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" fillcolor="#f30" strokecolor="red" strokeweight="2pt">
                <v:fill opacity="6682f"/>
                <v:stroke dashstyle="1 1"/>
              </v:roundrect>
            </w:pict>
          </mc:Fallback>
        </mc:AlternateContent>
      </w:r>
      <w:r w:rsidR="00424769">
        <w:rPr>
          <w:noProof/>
          <w:lang w:val="en-ZA" w:eastAsia="en-ZA"/>
        </w:rPr>
        <mc:AlternateContent>
          <mc:Choice Requires="wps">
            <w:drawing>
              <wp:anchor distT="0" distB="0" distL="114300" distR="114300" simplePos="0" relativeHeight="251660288" behindDoc="0" locked="0" layoutInCell="1" allowOverlap="1" wp14:anchorId="40D90ADF" wp14:editId="6182D4CB">
                <wp:simplePos x="0" y="0"/>
                <wp:positionH relativeFrom="column">
                  <wp:posOffset>32385</wp:posOffset>
                </wp:positionH>
                <wp:positionV relativeFrom="paragraph">
                  <wp:posOffset>5005070</wp:posOffset>
                </wp:positionV>
                <wp:extent cx="5436870" cy="767080"/>
                <wp:effectExtent l="0" t="0" r="11430" b="13970"/>
                <wp:wrapNone/>
                <wp:docPr id="16" name="Rounded 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36870" cy="767080"/>
                        </a:xfrm>
                        <a:prstGeom prst="roundRect">
                          <a:avLst>
                            <a:gd name="adj" fmla="val 16667"/>
                          </a:avLst>
                        </a:prstGeom>
                        <a:solidFill>
                          <a:srgbClr val="FF3300">
                            <a:alpha val="10196"/>
                          </a:srgbClr>
                        </a:solidFill>
                        <a:ln w="25400" algn="ctr">
                          <a:solidFill>
                            <a:srgbClr val="FF0000"/>
                          </a:solidFill>
                          <a:prstDash val="sysDot"/>
                          <a:round/>
                          <a:headEnd/>
                          <a:tailEnd/>
                        </a:ln>
                        <a:extLst/>
                      </wps:spPr>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1EA859BF" id="Rounded Rectangle 54" o:spid="_x0000_s1026" style="position:absolute;margin-left:2.55pt;margin-top:394.1pt;width:428.1pt;height:60.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" fillcolor="#f30" strokecolor="red" strokeweight="2pt">
                <v:fill opacity="6682f"/>
                <v:stroke dashstyle="1 1"/>
              </v:roundrect>
            </w:pict>
          </mc:Fallback>
        </mc:AlternateContent>
      </w:r>
      <w:r w:rsidR="00424769">
        <w:rPr>
          <w:noProof/>
          <w:lang w:val="en-ZA" w:eastAsia="en-ZA"/>
        </w:rPr>
        <mc:AlternateContent>
          <mc:Choice Requires="wps">
            <w:drawing>
              <wp:anchor distT="0" distB="0" distL="114300" distR="114300" simplePos="0" relativeHeight="251655168" behindDoc="0" locked="0" layoutInCell="1" allowOverlap="1" wp14:anchorId="732A557F" wp14:editId="3A1EDC9A">
                <wp:simplePos x="0" y="0"/>
                <wp:positionH relativeFrom="column">
                  <wp:posOffset>-121920</wp:posOffset>
                </wp:positionH>
                <wp:positionV relativeFrom="paragraph">
                  <wp:posOffset>2414270</wp:posOffset>
                </wp:positionV>
                <wp:extent cx="5669280" cy="574040"/>
                <wp:effectExtent l="0" t="0" r="26670" b="16510"/>
                <wp:wrapNone/>
                <wp:docPr id="15" name="Rounded 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9280" cy="574040"/>
                        </a:xfrm>
                        <a:prstGeom prst="roundRect">
                          <a:avLst>
                            <a:gd name="adj" fmla="val 16667"/>
                          </a:avLst>
                        </a:prstGeom>
                        <a:solidFill>
                          <a:srgbClr val="FF3300">
                            <a:alpha val="10196"/>
                          </a:srgbClr>
                        </a:solidFill>
                        <a:ln w="25400" algn="ctr">
                          <a:solidFill>
                            <a:srgbClr val="FF0000"/>
                          </a:solidFill>
                          <a:prstDash val="sysDot"/>
                          <a:round/>
                          <a:headEnd/>
                          <a:tailEnd/>
                        </a:ln>
                        <a:extLst/>
                      </wps:spPr>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31772F41" id="Rounded Rectangle 54" o:spid="_x0000_s1026" style="position:absolute;margin-left:-9.6pt;margin-top:190.1pt;width:446.4pt;height:45.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" fillcolor="#f30" strokecolor="red" strokeweight="2pt">
                <v:fill opacity="6682f"/>
                <v:stroke dashstyle="1 1"/>
              </v:roundrect>
            </w:pict>
          </mc:Fallback>
        </mc:AlternateContent>
      </w:r>
      <w:r w:rsidR="00424769">
        <w:rPr>
          <w:noProof/>
          <w:lang w:val="en-ZA" w:eastAsia="en-ZA"/>
        </w:rPr>
        <mc:AlternateContent>
          <mc:Choice Requires="wpg">
            <w:drawing>
              <wp:anchor distT="0" distB="0" distL="114300" distR="114300" simplePos="0" relativeHeight="251659264" behindDoc="0" locked="0" layoutInCell="1" allowOverlap="1" wp14:anchorId="4D01D656" wp14:editId="5A888BA4">
                <wp:simplePos x="0" y="0"/>
                <wp:positionH relativeFrom="column">
                  <wp:posOffset>878840</wp:posOffset>
                </wp:positionH>
                <wp:positionV relativeFrom="paragraph">
                  <wp:posOffset>5174615</wp:posOffset>
                </wp:positionV>
                <wp:extent cx="4211955" cy="467360"/>
                <wp:effectExtent l="0" t="0" r="0" b="1270"/>
                <wp:wrapNone/>
                <wp:docPr id="3"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11955" cy="467360"/>
                          <a:chOff x="2518" y="9567"/>
                          <a:chExt cx="6633" cy="736"/>
                        </a:xfrm>
                      </wpg:grpSpPr>
                      <wps:wsp>
                        <wps:cNvPr id="4" name="Rectangle 38"/>
                        <wps:cNvSpPr>
                          <a:spLocks noChangeArrowheads="1"/>
                        </wps:cNvSpPr>
                        <wps:spPr bwMode="auto">
                          <a:xfrm>
                            <a:off x="2865" y="9585"/>
                            <a:ext cx="280" cy="143"/>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 name="Rectangle 39"/>
                        <wps:cNvSpPr>
                          <a:spLocks noChangeArrowheads="1"/>
                        </wps:cNvSpPr>
                        <wps:spPr bwMode="auto">
                          <a:xfrm>
                            <a:off x="4141" y="9567"/>
                            <a:ext cx="280" cy="143"/>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Rectangle 40"/>
                        <wps:cNvSpPr>
                          <a:spLocks noChangeArrowheads="1"/>
                        </wps:cNvSpPr>
                        <wps:spPr bwMode="auto">
                          <a:xfrm>
                            <a:off x="5698" y="9567"/>
                            <a:ext cx="280" cy="143"/>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41"/>
                        <wps:cNvSpPr>
                          <a:spLocks noChangeArrowheads="1"/>
                        </wps:cNvSpPr>
                        <wps:spPr bwMode="auto">
                          <a:xfrm>
                            <a:off x="7149" y="9567"/>
                            <a:ext cx="280" cy="143"/>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 name="Rectangle 42"/>
                        <wps:cNvSpPr>
                          <a:spLocks noChangeArrowheads="1"/>
                        </wps:cNvSpPr>
                        <wps:spPr bwMode="auto">
                          <a:xfrm>
                            <a:off x="8591" y="9576"/>
                            <a:ext cx="280" cy="143"/>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Rectangle 43"/>
                        <wps:cNvSpPr>
                          <a:spLocks noChangeArrowheads="1"/>
                        </wps:cNvSpPr>
                        <wps:spPr bwMode="auto">
                          <a:xfrm>
                            <a:off x="8871" y="10160"/>
                            <a:ext cx="280" cy="143"/>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 name="Rectangle 44"/>
                        <wps:cNvSpPr>
                          <a:spLocks noChangeArrowheads="1"/>
                        </wps:cNvSpPr>
                        <wps:spPr bwMode="auto">
                          <a:xfrm>
                            <a:off x="7556" y="10160"/>
                            <a:ext cx="280" cy="143"/>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Rectangle 45"/>
                        <wps:cNvSpPr>
                          <a:spLocks noChangeArrowheads="1"/>
                        </wps:cNvSpPr>
                        <wps:spPr bwMode="auto">
                          <a:xfrm>
                            <a:off x="6612" y="10160"/>
                            <a:ext cx="280" cy="143"/>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 name="Rectangle 46"/>
                        <wps:cNvSpPr>
                          <a:spLocks noChangeArrowheads="1"/>
                        </wps:cNvSpPr>
                        <wps:spPr bwMode="auto">
                          <a:xfrm>
                            <a:off x="5350" y="10160"/>
                            <a:ext cx="280" cy="143"/>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 name="Rectangle 47"/>
                        <wps:cNvSpPr>
                          <a:spLocks noChangeArrowheads="1"/>
                        </wps:cNvSpPr>
                        <wps:spPr bwMode="auto">
                          <a:xfrm>
                            <a:off x="3779" y="10160"/>
                            <a:ext cx="280" cy="143"/>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Rectangle 48"/>
                        <wps:cNvSpPr>
                          <a:spLocks noChangeArrowheads="1"/>
                        </wps:cNvSpPr>
                        <wps:spPr bwMode="auto">
                          <a:xfrm>
                            <a:off x="2518" y="10160"/>
                            <a:ext cx="280" cy="143"/>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ECDC4B" id="Group 37" o:spid="_x0000_s1026" style="position:absolute;margin-left:69.2pt;margin-top:407.45pt;width:331.65pt;height:36.8pt;z-index:251659264" coordorigin="2518,9567" coordsize="6633,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">
                <v:rect id="Rectangle 38" o:spid="_x0000_s1027" style="position:absolute;left:2865;top:9585;width:280;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" fillcolor="#d8d8d8" stroked="f"/>
                <v:rect id="Rectangle 39" o:spid="_x0000_s1028" style="position:absolute;left:4141;top:9567;width:280;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" fillcolor="#d8d8d8" stroked="f"/>
                <v:rect id="Rectangle 40" o:spid="_x0000_s1029" style="position:absolute;left:5698;top:9567;width:280;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" fillcolor="#d8d8d8" stroked="f"/>
                <v:rect id="Rectangle 41" o:spid="_x0000_s1030" style="position:absolute;left:7149;top:9567;width:280;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" fillcolor="#d8d8d8" stroked="f"/>
                <v:rect id="Rectangle 42" o:spid="_x0000_s1031" style="position:absolute;left:8591;top:9576;width:280;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" fillcolor="#d8d8d8" stroked="f"/>
                <v:rect id="Rectangle 43" o:spid="_x0000_s1032" style="position:absolute;left:8871;top:10160;width:280;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" fillcolor="#d8d8d8" stroked="f"/>
                <v:rect id="Rectangle 44" o:spid="_x0000_s1033" style="position:absolute;left:7556;top:10160;width:280;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" fillcolor="#d8d8d8" stroked="f"/>
                <v:rect id="Rectangle 45" o:spid="_x0000_s1034" style="position:absolute;left:6612;top:10160;width:280;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" fillcolor="#d8d8d8" stroked="f"/>
                <v:rect id="Rectangle 46" o:spid="_x0000_s1035" style="position:absolute;left:5350;top:10160;width:280;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" fillcolor="#d8d8d8" stroked="f"/>
                <v:rect id="Rectangle 47" o:spid="_x0000_s1036" style="position:absolute;left:3779;top:10160;width:280;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" fillcolor="#d8d8d8" stroked="f"/>
                <v:rect id="Rectangle 48" o:spid="_x0000_s1037" style="position:absolute;left:2518;top:10160;width:280;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" fillcolor="#d8d8d8" stroked="f"/>
              </v:group>
            </w:pict>
          </mc:Fallback>
        </mc:AlternateContent>
      </w:r>
      <w:r w:rsidR="00424769" w:rsidRPr="0080480C">
        <w:rPr>
          <w:noProof/>
          <w:szCs w:val="22"/>
          <w:lang w:val="en-ZA" w:eastAsia="en-ZA"/>
        </w:rPr>
        <w:drawing>
          <wp:inline distT="0" distB="0" distL="0" distR="0" wp14:anchorId="65A715C5" wp14:editId="55FB166F">
            <wp:extent cx="5486400" cy="6953250"/>
            <wp:effectExtent l="0" t="0" r="0" b="0"/>
            <wp:docPr id="1" name="Picture 31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1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86400" cy="6953250"/>
                    </a:xfrm>
                    <a:prstGeom prst="rect">
                      <a:avLst/>
                    </a:prstGeom>
                    <a:noFill/>
                    <a:ln>
                      <a:noFill/>
                    </a:ln>
                  </pic:spPr>
                </pic:pic>
              </a:graphicData>
            </a:graphic>
          </wp:inline>
        </w:drawing>
      </w:r>
    </w:p>
    <w:p w:rsidR="009D60FC" w:rsidRPr="0080480C" w:rsidRDefault="009D60FC" w:rsidP="009D60FC">
      <w:pPr>
        <w:keepNext/>
        <w:spacing w:line="360" w:lineRule="auto"/>
        <w:rPr>
          <w:szCs w:val="22"/>
        </w:rPr>
      </w:pPr>
      <w:bookmarkStart w:id="67" w:name="_Toc73518345"/>
      <w:r w:rsidRPr="00250003">
        <w:rPr>
          <w:b/>
        </w:rPr>
        <w:t xml:space="preserve">Diagram </w:t>
      </w:r>
      <w:r w:rsidRPr="00250003">
        <w:rPr>
          <w:b/>
        </w:rPr>
        <w:fldChar w:fldCharType="begin"/>
      </w:r>
      <w:r w:rsidRPr="00250003">
        <w:rPr>
          <w:b/>
        </w:rPr>
        <w:instrText xml:space="preserve"> SEQ Diagram \* ARABIC </w:instrText>
      </w:r>
      <w:r w:rsidRPr="00250003">
        <w:rPr>
          <w:b/>
        </w:rPr>
        <w:fldChar w:fldCharType="separate"/>
      </w:r>
      <w:r w:rsidR="002934E8">
        <w:rPr>
          <w:b/>
          <w:noProof/>
        </w:rPr>
        <w:t>1</w:t>
      </w:r>
      <w:r w:rsidRPr="00250003">
        <w:rPr>
          <w:b/>
        </w:rPr>
        <w:fldChar w:fldCharType="end"/>
      </w:r>
      <w:r>
        <w:rPr>
          <w:b/>
        </w:rPr>
        <w:t xml:space="preserve"> - </w:t>
      </w:r>
      <w:r>
        <w:rPr>
          <w:rFonts w:cs="Arial"/>
        </w:rPr>
        <w:t xml:space="preserve">Global network design </w:t>
      </w:r>
      <w:bookmarkEnd w:id="67"/>
    </w:p>
    <w:p w:rsidR="009D60FC" w:rsidRDefault="009D60FC" w:rsidP="009D60FC">
      <w:pPr>
        <w:tabs>
          <w:tab w:val="left" w:pos="4155"/>
        </w:tabs>
        <w:rPr>
          <w:rFonts w:cs="Arial"/>
          <w:snapToGrid w:val="0"/>
          <w:sz w:val="22"/>
          <w:szCs w:val="22"/>
        </w:rPr>
      </w:pPr>
      <w:r w:rsidRPr="00856096">
        <w:rPr>
          <w:rFonts w:cs="Arial"/>
          <w:snapToGrid w:val="0"/>
          <w:sz w:val="22"/>
          <w:szCs w:val="22"/>
        </w:rPr>
        <w:t xml:space="preserve">The area within the overall condition network which is applicable to the Works is indicated in the </w:t>
      </w:r>
      <w:r w:rsidR="009D09F4">
        <w:rPr>
          <w:rFonts w:cs="Arial"/>
          <w:snapToGrid w:val="0"/>
          <w:sz w:val="22"/>
          <w:szCs w:val="22"/>
        </w:rPr>
        <w:t xml:space="preserve">red </w:t>
      </w:r>
      <w:r w:rsidRPr="00856096">
        <w:rPr>
          <w:rFonts w:cs="Arial"/>
          <w:snapToGrid w:val="0"/>
          <w:sz w:val="22"/>
          <w:szCs w:val="22"/>
        </w:rPr>
        <w:t>highlighted dashed blocks</w:t>
      </w:r>
    </w:p>
    <w:p w:rsidR="009D60FC" w:rsidRPr="001E69E4" w:rsidRDefault="009D60FC" w:rsidP="002934E8">
      <w:pPr>
        <w:pStyle w:val="Heading2"/>
        <w:numPr>
          <w:ilvl w:val="2"/>
          <w:numId w:val="28"/>
        </w:numPr>
        <w:rPr>
          <w:lang w:val="en-ZA"/>
        </w:rPr>
      </w:pPr>
      <w:bookmarkStart w:id="68" w:name="_Toc31030972"/>
      <w:bookmarkStart w:id="69" w:name="_Toc31031963"/>
      <w:bookmarkStart w:id="70" w:name="_Toc31032295"/>
      <w:bookmarkStart w:id="71" w:name="_Toc31032629"/>
      <w:bookmarkStart w:id="72" w:name="_Toc31034284"/>
      <w:bookmarkStart w:id="73" w:name="_Toc73518253"/>
      <w:bookmarkEnd w:id="68"/>
      <w:bookmarkEnd w:id="69"/>
      <w:bookmarkEnd w:id="70"/>
      <w:bookmarkEnd w:id="71"/>
      <w:bookmarkEnd w:id="72"/>
      <w:r w:rsidRPr="001E69E4">
        <w:rPr>
          <w:lang w:val="en-ZA"/>
        </w:rPr>
        <w:t>System Life expectancy</w:t>
      </w:r>
      <w:bookmarkEnd w:id="73"/>
    </w:p>
    <w:p w:rsidR="009D60FC" w:rsidRPr="00856096" w:rsidRDefault="009D60FC" w:rsidP="009D60FC">
      <w:pPr>
        <w:spacing w:before="120"/>
        <w:rPr>
          <w:rFonts w:cs="Arial"/>
          <w:snapToGrid w:val="0"/>
          <w:sz w:val="22"/>
          <w:szCs w:val="22"/>
        </w:rPr>
      </w:pPr>
      <w:r w:rsidRPr="00856096">
        <w:rPr>
          <w:rFonts w:cs="Arial"/>
          <w:snapToGrid w:val="0"/>
          <w:sz w:val="22"/>
          <w:szCs w:val="22"/>
        </w:rPr>
        <w:t>The hardware provided to support the diagnostic system shall provide a supported life of seven years for all data gateways and seven years for all network equipment.</w:t>
      </w:r>
    </w:p>
    <w:p w:rsidR="009D60FC" w:rsidRPr="00856096" w:rsidRDefault="009D60FC" w:rsidP="009D60FC">
      <w:pPr>
        <w:spacing w:before="120"/>
        <w:rPr>
          <w:rFonts w:cs="Arial"/>
          <w:snapToGrid w:val="0"/>
          <w:sz w:val="22"/>
          <w:szCs w:val="22"/>
        </w:rPr>
      </w:pPr>
      <w:r w:rsidRPr="00856096">
        <w:rPr>
          <w:rFonts w:cs="Arial"/>
          <w:snapToGrid w:val="0"/>
          <w:sz w:val="22"/>
          <w:szCs w:val="22"/>
        </w:rPr>
        <w:t>The licence provided for software which provide data manipulation, transmission, archiving, analysis and viewing will be a once off purchase which will be valid for the life of the diagnostic software.</w:t>
      </w:r>
    </w:p>
    <w:p w:rsidR="009D60FC" w:rsidRPr="00856096" w:rsidRDefault="009D60FC" w:rsidP="009D60FC">
      <w:pPr>
        <w:spacing w:before="120"/>
        <w:rPr>
          <w:rFonts w:cs="Arial"/>
          <w:snapToGrid w:val="0"/>
          <w:sz w:val="22"/>
          <w:szCs w:val="22"/>
        </w:rPr>
      </w:pPr>
      <w:r w:rsidRPr="00856096">
        <w:rPr>
          <w:rFonts w:cs="Arial"/>
          <w:snapToGrid w:val="0"/>
          <w:sz w:val="22"/>
          <w:szCs w:val="22"/>
        </w:rPr>
        <w:t>All future hardware and software upgrades for the system are backward compatible with the provided system. The OEM strategy for future upgrades to the diagnostic system follows a defined migration path, such that the installed system is easily upgraded if required.</w:t>
      </w:r>
    </w:p>
    <w:p w:rsidR="009D60FC" w:rsidRPr="00856096" w:rsidRDefault="009D60FC" w:rsidP="009D60FC">
      <w:pPr>
        <w:spacing w:before="120"/>
        <w:rPr>
          <w:rFonts w:cs="Arial"/>
          <w:snapToGrid w:val="0"/>
          <w:sz w:val="22"/>
          <w:szCs w:val="22"/>
        </w:rPr>
      </w:pPr>
      <w:r w:rsidRPr="00856096">
        <w:rPr>
          <w:rFonts w:cs="Arial"/>
          <w:snapToGrid w:val="0"/>
          <w:sz w:val="22"/>
          <w:szCs w:val="22"/>
        </w:rPr>
        <w:t>All network, workstation and server equipment is available in South Africa as commercially- off- the-shelf (COTS) products.</w:t>
      </w:r>
    </w:p>
    <w:p w:rsidR="009D60FC" w:rsidRDefault="009D60FC" w:rsidP="009D60FC">
      <w:pPr>
        <w:spacing w:before="120"/>
        <w:rPr>
          <w:rFonts w:cs="Arial"/>
          <w:snapToGrid w:val="0"/>
          <w:sz w:val="22"/>
          <w:szCs w:val="22"/>
        </w:rPr>
      </w:pPr>
      <w:r w:rsidRPr="00856096">
        <w:rPr>
          <w:rFonts w:cs="Arial"/>
          <w:snapToGrid w:val="0"/>
          <w:sz w:val="22"/>
          <w:szCs w:val="22"/>
        </w:rPr>
        <w:t>All diagnostic solution OEM specific hardware required is supported locally within South Africa. This requires access to local spares as well as technical expertise and assistance.</w:t>
      </w:r>
      <w:r>
        <w:rPr>
          <w:rFonts w:cs="Arial"/>
          <w:snapToGrid w:val="0"/>
          <w:sz w:val="22"/>
          <w:szCs w:val="22"/>
        </w:rPr>
        <w:t xml:space="preserve"> The </w:t>
      </w:r>
      <w:r w:rsidRPr="00856096">
        <w:rPr>
          <w:rFonts w:cs="Arial"/>
          <w:i/>
          <w:snapToGrid w:val="0"/>
          <w:sz w:val="22"/>
          <w:szCs w:val="22"/>
        </w:rPr>
        <w:t xml:space="preserve">Contractor </w:t>
      </w:r>
      <w:r>
        <w:rPr>
          <w:rFonts w:cs="Arial"/>
          <w:snapToGrid w:val="0"/>
          <w:sz w:val="22"/>
          <w:szCs w:val="22"/>
        </w:rPr>
        <w:t xml:space="preserve">provides for repair facilities of diagnostic related equipment. </w:t>
      </w:r>
    </w:p>
    <w:p w:rsidR="009D60FC" w:rsidRPr="001E69E4" w:rsidRDefault="009D60FC" w:rsidP="002934E8">
      <w:pPr>
        <w:pStyle w:val="Heading2"/>
        <w:numPr>
          <w:ilvl w:val="2"/>
          <w:numId w:val="28"/>
        </w:numPr>
        <w:rPr>
          <w:lang w:val="en-ZA"/>
        </w:rPr>
      </w:pPr>
      <w:bookmarkStart w:id="74" w:name="_Toc31031965"/>
      <w:bookmarkStart w:id="75" w:name="_Toc31032297"/>
      <w:bookmarkStart w:id="76" w:name="_Toc31032631"/>
      <w:bookmarkStart w:id="77" w:name="_Toc31034286"/>
      <w:bookmarkStart w:id="78" w:name="_Toc489969628"/>
      <w:bookmarkStart w:id="79" w:name="_Toc73518254"/>
      <w:bookmarkEnd w:id="74"/>
      <w:bookmarkEnd w:id="75"/>
      <w:bookmarkEnd w:id="76"/>
      <w:bookmarkEnd w:id="77"/>
      <w:r w:rsidRPr="001E69E4">
        <w:rPr>
          <w:lang w:val="en-ZA"/>
        </w:rPr>
        <w:t>Functional Requirements</w:t>
      </w:r>
      <w:bookmarkStart w:id="80" w:name="_Toc489969630"/>
      <w:bookmarkEnd w:id="78"/>
      <w:bookmarkEnd w:id="79"/>
    </w:p>
    <w:p w:rsidR="009D60FC" w:rsidRPr="001E69E4" w:rsidRDefault="009D60FC" w:rsidP="002934E8">
      <w:pPr>
        <w:pStyle w:val="Heading2"/>
        <w:numPr>
          <w:ilvl w:val="3"/>
          <w:numId w:val="28"/>
        </w:numPr>
        <w:rPr>
          <w:lang w:val="en-ZA"/>
        </w:rPr>
      </w:pPr>
      <w:bookmarkStart w:id="81" w:name="_Toc73518255"/>
      <w:r w:rsidRPr="001E69E4">
        <w:rPr>
          <w:lang w:val="en-ZA"/>
        </w:rPr>
        <w:t>Diagnostic Functions</w:t>
      </w:r>
      <w:bookmarkEnd w:id="81"/>
    </w:p>
    <w:p w:rsidR="009D60FC" w:rsidRDefault="009D60FC" w:rsidP="009D60FC">
      <w:pPr>
        <w:pStyle w:val="BlockText"/>
        <w:spacing w:before="120"/>
        <w:ind w:left="0" w:right="-1"/>
        <w:rPr>
          <w:rFonts w:cs="Arial"/>
          <w:snapToGrid w:val="0"/>
          <w:color w:val="000000"/>
          <w:sz w:val="22"/>
          <w:szCs w:val="22"/>
        </w:rPr>
      </w:pPr>
      <w:r w:rsidRPr="00856096">
        <w:rPr>
          <w:rFonts w:cs="Arial"/>
          <w:snapToGrid w:val="0"/>
          <w:color w:val="000000"/>
          <w:sz w:val="22"/>
          <w:szCs w:val="22"/>
        </w:rPr>
        <w:t xml:space="preserve">The system provides full access via the </w:t>
      </w:r>
      <w:r>
        <w:rPr>
          <w:rFonts w:cs="Arial"/>
          <w:snapToGrid w:val="0"/>
          <w:color w:val="000000"/>
          <w:sz w:val="22"/>
          <w:szCs w:val="22"/>
        </w:rPr>
        <w:t xml:space="preserve">Eskom </w:t>
      </w:r>
      <w:r w:rsidRPr="00856096">
        <w:rPr>
          <w:rFonts w:cs="Arial"/>
          <w:snapToGrid w:val="0"/>
          <w:color w:val="000000"/>
          <w:sz w:val="22"/>
          <w:szCs w:val="22"/>
        </w:rPr>
        <w:t xml:space="preserve">station LAN to </w:t>
      </w:r>
      <w:r>
        <w:rPr>
          <w:rFonts w:cs="Arial"/>
          <w:snapToGrid w:val="0"/>
          <w:color w:val="000000"/>
          <w:sz w:val="22"/>
          <w:szCs w:val="22"/>
        </w:rPr>
        <w:t xml:space="preserve">the diagnostic information and tools to </w:t>
      </w:r>
      <w:r w:rsidRPr="00856096">
        <w:rPr>
          <w:rFonts w:cs="Arial"/>
          <w:snapToGrid w:val="0"/>
          <w:color w:val="000000"/>
          <w:sz w:val="22"/>
          <w:szCs w:val="22"/>
        </w:rPr>
        <w:t xml:space="preserve">enable engineers to access </w:t>
      </w:r>
      <w:r>
        <w:rPr>
          <w:rFonts w:cs="Arial"/>
          <w:snapToGrid w:val="0"/>
          <w:color w:val="000000"/>
          <w:sz w:val="22"/>
          <w:szCs w:val="22"/>
        </w:rPr>
        <w:t>online as well as historical information.</w:t>
      </w:r>
      <w:r w:rsidRPr="00856096">
        <w:rPr>
          <w:rFonts w:cs="Arial"/>
          <w:snapToGrid w:val="0"/>
          <w:color w:val="000000"/>
          <w:sz w:val="22"/>
          <w:szCs w:val="22"/>
        </w:rPr>
        <w:t xml:space="preserve"> The </w:t>
      </w:r>
      <w:r w:rsidRPr="00856096">
        <w:rPr>
          <w:rFonts w:cs="Arial"/>
          <w:i/>
          <w:snapToGrid w:val="0"/>
          <w:color w:val="000000"/>
          <w:sz w:val="22"/>
          <w:szCs w:val="22"/>
        </w:rPr>
        <w:t>Contractor</w:t>
      </w:r>
      <w:r w:rsidRPr="00856096">
        <w:rPr>
          <w:rFonts w:cs="Arial"/>
          <w:snapToGrid w:val="0"/>
          <w:color w:val="000000"/>
          <w:sz w:val="22"/>
          <w:szCs w:val="22"/>
        </w:rPr>
        <w:t xml:space="preserve"> provides the required viewer and diagnostic interface software required to access the diagnostic information which is compatible with Eskom laptops. The minimum numbers of site personnel which will require access are five.</w:t>
      </w:r>
    </w:p>
    <w:p w:rsidR="009D60FC" w:rsidRDefault="009D60FC" w:rsidP="009D60FC">
      <w:pPr>
        <w:pStyle w:val="BlockText"/>
        <w:spacing w:before="120"/>
        <w:ind w:left="0" w:right="-1"/>
        <w:rPr>
          <w:rFonts w:cs="Arial"/>
          <w:snapToGrid w:val="0"/>
          <w:color w:val="000000"/>
          <w:sz w:val="22"/>
          <w:szCs w:val="22"/>
        </w:rPr>
      </w:pPr>
      <w:r>
        <w:rPr>
          <w:rFonts w:cs="Arial"/>
          <w:snapToGrid w:val="0"/>
          <w:color w:val="000000"/>
          <w:sz w:val="22"/>
          <w:szCs w:val="22"/>
        </w:rPr>
        <w:t>The diagnostic system provides for graphic tools and calculations functions to support the engineer in analysing plant conditions.</w:t>
      </w:r>
    </w:p>
    <w:p w:rsidR="009D60FC" w:rsidRDefault="009D60FC" w:rsidP="009D60FC">
      <w:pPr>
        <w:pStyle w:val="BlockText"/>
        <w:spacing w:before="120"/>
        <w:ind w:left="0" w:right="-1"/>
        <w:rPr>
          <w:rFonts w:cs="Arial"/>
          <w:snapToGrid w:val="0"/>
          <w:color w:val="000000"/>
          <w:sz w:val="22"/>
          <w:szCs w:val="22"/>
        </w:rPr>
      </w:pPr>
      <w:r>
        <w:rPr>
          <w:rFonts w:cs="Arial"/>
          <w:snapToGrid w:val="0"/>
          <w:color w:val="000000"/>
          <w:sz w:val="22"/>
          <w:szCs w:val="22"/>
        </w:rPr>
        <w:t xml:space="preserve">Diagnostics are enabled by preconfigured trends, logs and curves as well as user defined trends and curves. Identified trends are preconfigured by the </w:t>
      </w:r>
      <w:r w:rsidRPr="00901F86">
        <w:rPr>
          <w:rFonts w:cs="Arial"/>
          <w:i/>
          <w:snapToGrid w:val="0"/>
          <w:color w:val="000000"/>
          <w:sz w:val="22"/>
          <w:szCs w:val="22"/>
        </w:rPr>
        <w:t>Contractor</w:t>
      </w:r>
      <w:r>
        <w:rPr>
          <w:rFonts w:cs="Arial"/>
          <w:snapToGrid w:val="0"/>
          <w:color w:val="000000"/>
          <w:sz w:val="22"/>
          <w:szCs w:val="22"/>
        </w:rPr>
        <w:t xml:space="preserve"> for each station. Analysis of trends and curves provide for cursors which the user can move to verify specify times and signal values. Trends and curves are time scalable as required by the user. The diagnostic system provides for additional analysis futures such </w:t>
      </w:r>
      <w:proofErr w:type="gramStart"/>
      <w:r>
        <w:rPr>
          <w:rFonts w:cs="Arial"/>
          <w:snapToGrid w:val="0"/>
          <w:color w:val="000000"/>
          <w:sz w:val="22"/>
          <w:szCs w:val="22"/>
        </w:rPr>
        <w:t>as .zoom</w:t>
      </w:r>
      <w:proofErr w:type="gramEnd"/>
      <w:r>
        <w:rPr>
          <w:rFonts w:cs="Arial"/>
          <w:snapToGrid w:val="0"/>
          <w:color w:val="000000"/>
          <w:sz w:val="22"/>
          <w:szCs w:val="22"/>
        </w:rPr>
        <w:t xml:space="preserve"> in and out of axis and display areas.</w:t>
      </w:r>
    </w:p>
    <w:p w:rsidR="009D60FC" w:rsidRPr="00566B5E" w:rsidRDefault="009D60FC" w:rsidP="002934E8">
      <w:pPr>
        <w:pStyle w:val="Heading2"/>
        <w:numPr>
          <w:ilvl w:val="3"/>
          <w:numId w:val="28"/>
        </w:numPr>
        <w:rPr>
          <w:lang w:val="en-ZA"/>
        </w:rPr>
      </w:pPr>
      <w:bookmarkStart w:id="82" w:name="_Toc31031968"/>
      <w:bookmarkStart w:id="83" w:name="_Toc31032300"/>
      <w:bookmarkStart w:id="84" w:name="_Toc31032634"/>
      <w:bookmarkStart w:id="85" w:name="_Toc31034289"/>
      <w:bookmarkStart w:id="86" w:name="_Toc73518256"/>
      <w:bookmarkEnd w:id="82"/>
      <w:bookmarkEnd w:id="83"/>
      <w:bookmarkEnd w:id="84"/>
      <w:bookmarkEnd w:id="85"/>
      <w:r w:rsidRPr="00575A5E">
        <w:rPr>
          <w:lang w:val="en-ZA"/>
        </w:rPr>
        <w:t>Self-Test Internal Fault Diagnosis</w:t>
      </w:r>
      <w:bookmarkEnd w:id="86"/>
    </w:p>
    <w:p w:rsidR="009D60FC" w:rsidRPr="00856096" w:rsidRDefault="009D60FC" w:rsidP="009D60FC">
      <w:pPr>
        <w:pStyle w:val="StandardParagraph"/>
        <w:tabs>
          <w:tab w:val="left" w:pos="249"/>
          <w:tab w:val="left" w:pos="675"/>
          <w:tab w:val="left" w:pos="1196"/>
          <w:tab w:val="left" w:leader="dot" w:pos="8363"/>
          <w:tab w:val="decimal" w:pos="8789"/>
        </w:tabs>
        <w:spacing w:before="120" w:after="0"/>
        <w:rPr>
          <w:sz w:val="22"/>
          <w:szCs w:val="22"/>
          <w:lang w:val="en-ZA"/>
        </w:rPr>
      </w:pPr>
      <w:r w:rsidRPr="00856096">
        <w:rPr>
          <w:sz w:val="22"/>
          <w:szCs w:val="22"/>
          <w:lang w:val="en-ZA"/>
        </w:rPr>
        <w:t xml:space="preserve">The system shall have the capability to monitor the health of the overall </w:t>
      </w:r>
      <w:r>
        <w:rPr>
          <w:sz w:val="22"/>
          <w:szCs w:val="22"/>
          <w:lang w:val="en-ZA"/>
        </w:rPr>
        <w:t xml:space="preserve">diagnostic </w:t>
      </w:r>
      <w:r w:rsidRPr="00856096">
        <w:rPr>
          <w:sz w:val="22"/>
          <w:szCs w:val="22"/>
          <w:lang w:val="en-ZA"/>
        </w:rPr>
        <w:t>system and indicate to the system a</w:t>
      </w:r>
      <w:r w:rsidRPr="00192355">
        <w:rPr>
          <w:sz w:val="22"/>
          <w:szCs w:val="22"/>
          <w:lang w:val="en-ZA"/>
        </w:rPr>
        <w:t>larm log any fault condition.</w:t>
      </w:r>
      <w:r>
        <w:rPr>
          <w:sz w:val="22"/>
          <w:szCs w:val="22"/>
          <w:lang w:val="en-ZA"/>
        </w:rPr>
        <w:t xml:space="preserve"> F</w:t>
      </w:r>
      <w:r w:rsidRPr="00856096">
        <w:rPr>
          <w:sz w:val="22"/>
          <w:szCs w:val="22"/>
          <w:lang w:val="en-ZA"/>
        </w:rPr>
        <w:t xml:space="preserve">ault conditions found must not prevent the continued operation of the rest of the system. The supplier shall provide a fault list indicating the causes and effects of faults that occur. </w:t>
      </w:r>
    </w:p>
    <w:p w:rsidR="009D60FC" w:rsidRDefault="009D60FC" w:rsidP="002934E8">
      <w:pPr>
        <w:pStyle w:val="Heading2"/>
        <w:numPr>
          <w:ilvl w:val="3"/>
          <w:numId w:val="28"/>
        </w:numPr>
        <w:rPr>
          <w:lang w:val="en-ZA"/>
        </w:rPr>
      </w:pPr>
      <w:bookmarkStart w:id="87" w:name="_Toc31031970"/>
      <w:bookmarkStart w:id="88" w:name="_Toc31032302"/>
      <w:bookmarkStart w:id="89" w:name="_Toc31032636"/>
      <w:bookmarkStart w:id="90" w:name="_Toc31034291"/>
      <w:bookmarkStart w:id="91" w:name="_Toc73518257"/>
      <w:bookmarkEnd w:id="87"/>
      <w:bookmarkEnd w:id="88"/>
      <w:bookmarkEnd w:id="89"/>
      <w:bookmarkEnd w:id="90"/>
      <w:r w:rsidRPr="00575A5E">
        <w:rPr>
          <w:lang w:val="en-ZA"/>
        </w:rPr>
        <w:t>Server</w:t>
      </w:r>
      <w:bookmarkEnd w:id="91"/>
    </w:p>
    <w:p w:rsidR="001D0ADF" w:rsidRPr="002934E8" w:rsidRDefault="00C51D8E" w:rsidP="002934E8">
      <w:pPr>
        <w:pStyle w:val="StandardParagraph"/>
        <w:tabs>
          <w:tab w:val="left" w:pos="249"/>
          <w:tab w:val="left" w:pos="675"/>
          <w:tab w:val="left" w:pos="1196"/>
          <w:tab w:val="left" w:leader="dot" w:pos="8363"/>
          <w:tab w:val="decimal" w:pos="8789"/>
        </w:tabs>
        <w:spacing w:before="120" w:after="0"/>
        <w:rPr>
          <w:sz w:val="22"/>
          <w:szCs w:val="22"/>
          <w:lang w:val="en-ZA"/>
        </w:rPr>
      </w:pPr>
      <w:r w:rsidRPr="002934E8">
        <w:rPr>
          <w:sz w:val="22"/>
          <w:szCs w:val="22"/>
          <w:lang w:val="en-ZA"/>
        </w:rPr>
        <w:t xml:space="preserve">The turbine vibration diagnostic server provided by the Contractor which will provide the diagnostic functions and information archiving will be installed in the station </w:t>
      </w:r>
      <w:r w:rsidR="009D60FC" w:rsidRPr="002934E8">
        <w:rPr>
          <w:sz w:val="22"/>
          <w:szCs w:val="22"/>
          <w:lang w:val="en-ZA"/>
        </w:rPr>
        <w:t>DMZ</w:t>
      </w:r>
      <w:r w:rsidRPr="002934E8">
        <w:rPr>
          <w:sz w:val="22"/>
          <w:szCs w:val="22"/>
          <w:lang w:val="en-ZA"/>
        </w:rPr>
        <w:t>.</w:t>
      </w:r>
      <w:r w:rsidR="009D60FC" w:rsidRPr="002934E8">
        <w:rPr>
          <w:sz w:val="22"/>
          <w:szCs w:val="22"/>
          <w:lang w:val="en-ZA"/>
        </w:rPr>
        <w:t xml:space="preserve"> The Contractor </w:t>
      </w:r>
      <w:r w:rsidRPr="002934E8">
        <w:rPr>
          <w:sz w:val="22"/>
          <w:szCs w:val="22"/>
          <w:lang w:val="en-ZA"/>
        </w:rPr>
        <w:t>provide for an industrial 19” rac</w:t>
      </w:r>
      <w:r w:rsidR="005F40A9" w:rsidRPr="002934E8">
        <w:rPr>
          <w:sz w:val="22"/>
          <w:szCs w:val="22"/>
          <w:lang w:val="en-ZA"/>
        </w:rPr>
        <w:t>k</w:t>
      </w:r>
      <w:r w:rsidRPr="002934E8">
        <w:rPr>
          <w:sz w:val="22"/>
          <w:szCs w:val="22"/>
          <w:lang w:val="en-ZA"/>
        </w:rPr>
        <w:t xml:space="preserve"> mounted server which are standard for the Contractor’s diagnostic system solution.</w:t>
      </w:r>
    </w:p>
    <w:p w:rsidR="009D60FC" w:rsidRPr="002934E8" w:rsidRDefault="009D60FC" w:rsidP="002934E8">
      <w:pPr>
        <w:pStyle w:val="Heading2"/>
        <w:numPr>
          <w:ilvl w:val="3"/>
          <w:numId w:val="28"/>
        </w:numPr>
        <w:rPr>
          <w:lang w:val="en-ZA"/>
        </w:rPr>
      </w:pPr>
      <w:bookmarkStart w:id="92" w:name="_Toc31031972"/>
      <w:bookmarkStart w:id="93" w:name="_Toc31032304"/>
      <w:bookmarkStart w:id="94" w:name="_Toc31032638"/>
      <w:bookmarkStart w:id="95" w:name="_Toc31034293"/>
      <w:bookmarkStart w:id="96" w:name="_Toc73518258"/>
      <w:bookmarkEnd w:id="92"/>
      <w:bookmarkEnd w:id="93"/>
      <w:bookmarkEnd w:id="94"/>
      <w:bookmarkEnd w:id="95"/>
      <w:r w:rsidRPr="002934E8">
        <w:rPr>
          <w:lang w:val="en-ZA"/>
        </w:rPr>
        <w:t>Remote Viewing</w:t>
      </w:r>
      <w:bookmarkEnd w:id="96"/>
    </w:p>
    <w:p w:rsidR="009D60FC" w:rsidRDefault="009D60FC" w:rsidP="00701D8D">
      <w:pPr>
        <w:pStyle w:val="Heading4"/>
        <w:numPr>
          <w:ilvl w:val="0"/>
          <w:numId w:val="0"/>
        </w:numPr>
        <w:tabs>
          <w:tab w:val="clear" w:pos="-720"/>
          <w:tab w:val="clear" w:pos="357"/>
        </w:tabs>
        <w:spacing w:after="0"/>
        <w:jc w:val="both"/>
        <w:rPr>
          <w:rFonts w:ascii="Arial" w:hAnsi="Arial" w:cs="Arial"/>
          <w:b w:val="0"/>
          <w:snapToGrid w:val="0"/>
          <w:color w:val="000000"/>
          <w:sz w:val="22"/>
          <w:szCs w:val="22"/>
        </w:rPr>
      </w:pPr>
      <w:r w:rsidRPr="002C0F38">
        <w:rPr>
          <w:rFonts w:ascii="Arial" w:hAnsi="Arial" w:cs="Arial"/>
          <w:b w:val="0"/>
          <w:sz w:val="22"/>
          <w:szCs w:val="22"/>
        </w:rPr>
        <w:t>The system shall be able to display real-time data across the Eskom LAN / WAN</w:t>
      </w:r>
      <w:r w:rsidR="00EB31AA">
        <w:rPr>
          <w:rFonts w:ascii="Arial" w:hAnsi="Arial" w:cs="Arial"/>
          <w:b w:val="0"/>
          <w:sz w:val="22"/>
          <w:szCs w:val="22"/>
        </w:rPr>
        <w:t xml:space="preserve"> as well as the process LAN</w:t>
      </w:r>
      <w:r w:rsidRPr="002C0F38">
        <w:rPr>
          <w:rFonts w:ascii="Arial" w:hAnsi="Arial" w:cs="Arial"/>
          <w:b w:val="0"/>
          <w:sz w:val="22"/>
          <w:szCs w:val="22"/>
        </w:rPr>
        <w:t xml:space="preserve">.  The tags displayed on these views shall be able to update at the rate of input update. Remote viewing shall include detailed views of all of the monitored parameters and systems, the ability to add plant views with associated real-time data and the ability to trend any combination of parameters together. </w:t>
      </w:r>
      <w:r w:rsidRPr="002C0F38">
        <w:rPr>
          <w:rFonts w:ascii="Arial" w:hAnsi="Arial" w:cs="Arial"/>
          <w:b w:val="0"/>
          <w:snapToGrid w:val="0"/>
          <w:color w:val="000000"/>
          <w:sz w:val="22"/>
          <w:szCs w:val="22"/>
        </w:rPr>
        <w:t xml:space="preserve">The </w:t>
      </w:r>
      <w:r w:rsidRPr="002C0F38">
        <w:rPr>
          <w:rFonts w:ascii="Arial" w:hAnsi="Arial" w:cs="Arial"/>
          <w:b w:val="0"/>
          <w:i/>
          <w:snapToGrid w:val="0"/>
          <w:color w:val="000000"/>
          <w:sz w:val="22"/>
          <w:szCs w:val="22"/>
        </w:rPr>
        <w:t>Contractor</w:t>
      </w:r>
      <w:r w:rsidRPr="002C0F38">
        <w:rPr>
          <w:rFonts w:ascii="Arial" w:hAnsi="Arial" w:cs="Arial"/>
          <w:b w:val="0"/>
          <w:snapToGrid w:val="0"/>
          <w:color w:val="000000"/>
          <w:sz w:val="22"/>
          <w:szCs w:val="22"/>
        </w:rPr>
        <w:t xml:space="preserve"> provides the required viewer and diagnostic interface software required to access the diagnostic information which is compatible with Eskom laptops. The minimum numbers of site personnel which will require access are five</w:t>
      </w:r>
      <w:r>
        <w:rPr>
          <w:rFonts w:ascii="Arial" w:hAnsi="Arial" w:cs="Arial"/>
          <w:b w:val="0"/>
          <w:snapToGrid w:val="0"/>
          <w:color w:val="000000"/>
          <w:sz w:val="22"/>
          <w:szCs w:val="22"/>
        </w:rPr>
        <w:t>.</w:t>
      </w:r>
    </w:p>
    <w:p w:rsidR="001D0ADF" w:rsidRDefault="001D0ADF">
      <w:pPr>
        <w:tabs>
          <w:tab w:val="clear" w:pos="357"/>
        </w:tabs>
        <w:jc w:val="left"/>
      </w:pPr>
      <w:r>
        <w:br w:type="page"/>
      </w:r>
    </w:p>
    <w:p w:rsidR="009D60FC" w:rsidRPr="001E69E4" w:rsidRDefault="009D60FC" w:rsidP="002934E8">
      <w:pPr>
        <w:pStyle w:val="Heading2"/>
        <w:numPr>
          <w:ilvl w:val="2"/>
          <w:numId w:val="28"/>
        </w:numPr>
        <w:rPr>
          <w:snapToGrid w:val="0"/>
          <w:sz w:val="22"/>
          <w:szCs w:val="22"/>
        </w:rPr>
      </w:pPr>
      <w:bookmarkStart w:id="97" w:name="_Toc31031974"/>
      <w:bookmarkStart w:id="98" w:name="_Toc31032306"/>
      <w:bookmarkStart w:id="99" w:name="_Toc31032640"/>
      <w:bookmarkStart w:id="100" w:name="_Toc31034295"/>
      <w:bookmarkEnd w:id="97"/>
      <w:bookmarkEnd w:id="98"/>
      <w:bookmarkEnd w:id="99"/>
      <w:bookmarkEnd w:id="100"/>
      <w:r w:rsidRPr="001E69E4">
        <w:rPr>
          <w:snapToGrid w:val="0"/>
          <w:sz w:val="22"/>
          <w:szCs w:val="22"/>
        </w:rPr>
        <w:t xml:space="preserve"> </w:t>
      </w:r>
      <w:bookmarkStart w:id="101" w:name="_Toc517188467"/>
      <w:bookmarkStart w:id="102" w:name="_Toc73518259"/>
      <w:r w:rsidRPr="001E69E4">
        <w:rPr>
          <w:lang w:val="en-ZA"/>
        </w:rPr>
        <w:t>System Data Storage and Recovery Requirements</w:t>
      </w:r>
      <w:bookmarkEnd w:id="101"/>
      <w:bookmarkEnd w:id="102"/>
    </w:p>
    <w:p w:rsidR="009D60FC" w:rsidRPr="00566B5E" w:rsidRDefault="009D60FC" w:rsidP="002934E8">
      <w:pPr>
        <w:pStyle w:val="Heading2"/>
        <w:numPr>
          <w:ilvl w:val="3"/>
          <w:numId w:val="28"/>
        </w:numPr>
        <w:rPr>
          <w:lang w:val="en-ZA"/>
        </w:rPr>
      </w:pPr>
      <w:bookmarkStart w:id="103" w:name="_Toc73518260"/>
      <w:bookmarkEnd w:id="80"/>
      <w:r w:rsidRPr="00575A5E">
        <w:rPr>
          <w:lang w:val="en-ZA"/>
        </w:rPr>
        <w:t>Storage and Database management</w:t>
      </w:r>
      <w:bookmarkEnd w:id="103"/>
    </w:p>
    <w:p w:rsidR="009D60FC" w:rsidRPr="00856096" w:rsidRDefault="009D60FC" w:rsidP="009D60FC">
      <w:pPr>
        <w:autoSpaceDE w:val="0"/>
        <w:autoSpaceDN w:val="0"/>
        <w:adjustRightInd w:val="0"/>
        <w:spacing w:before="120"/>
        <w:rPr>
          <w:rFonts w:cs="Arial"/>
          <w:sz w:val="22"/>
          <w:szCs w:val="22"/>
          <w:lang w:val="en-ZA"/>
        </w:rPr>
      </w:pPr>
      <w:r w:rsidRPr="00856096">
        <w:rPr>
          <w:rFonts w:cs="Arial"/>
          <w:sz w:val="22"/>
          <w:szCs w:val="22"/>
          <w:lang w:val="en-ZA"/>
        </w:rPr>
        <w:t xml:space="preserve">The </w:t>
      </w:r>
      <w:r w:rsidRPr="00856096">
        <w:rPr>
          <w:rFonts w:cs="Arial"/>
          <w:i/>
          <w:sz w:val="22"/>
          <w:szCs w:val="22"/>
          <w:lang w:val="en-ZA"/>
        </w:rPr>
        <w:t>Contractor</w:t>
      </w:r>
      <w:r w:rsidRPr="00856096">
        <w:rPr>
          <w:rFonts w:cs="Arial"/>
          <w:sz w:val="22"/>
          <w:szCs w:val="22"/>
          <w:lang w:val="en-ZA"/>
        </w:rPr>
        <w:t xml:space="preserve"> shall provide a comprehensive database management system to facilitate both manual and auto archiving and retrieval of all data files including the system alarm logs. A menu driven procedure shall enable data storage for different machine states and from all signals to be selected for specific time windows for detailed analysis either locally or remotely. Access shall be granted to the </w:t>
      </w:r>
      <w:r w:rsidRPr="00856096">
        <w:rPr>
          <w:rFonts w:cs="Arial"/>
          <w:i/>
          <w:sz w:val="22"/>
          <w:szCs w:val="22"/>
          <w:lang w:val="en-ZA"/>
        </w:rPr>
        <w:t>Employer</w:t>
      </w:r>
      <w:r w:rsidRPr="00856096">
        <w:rPr>
          <w:rFonts w:cs="Arial"/>
          <w:sz w:val="22"/>
          <w:szCs w:val="22"/>
          <w:lang w:val="en-ZA"/>
        </w:rPr>
        <w:t xml:space="preserve"> for manual backup of the stored data as well as the system recovery data.</w:t>
      </w:r>
    </w:p>
    <w:p w:rsidR="009D60FC" w:rsidRDefault="009D60FC" w:rsidP="009D60FC">
      <w:pPr>
        <w:autoSpaceDE w:val="0"/>
        <w:autoSpaceDN w:val="0"/>
        <w:adjustRightInd w:val="0"/>
        <w:spacing w:before="120"/>
        <w:rPr>
          <w:rFonts w:cs="Arial"/>
          <w:sz w:val="22"/>
          <w:szCs w:val="22"/>
          <w:lang w:val="en-ZA"/>
        </w:rPr>
      </w:pPr>
      <w:r w:rsidRPr="00856096">
        <w:rPr>
          <w:rFonts w:cs="Arial"/>
          <w:sz w:val="22"/>
          <w:szCs w:val="22"/>
          <w:lang w:val="en-ZA"/>
        </w:rPr>
        <w:t xml:space="preserve">The </w:t>
      </w:r>
      <w:r w:rsidRPr="00856096">
        <w:rPr>
          <w:rFonts w:cs="Arial"/>
          <w:i/>
          <w:sz w:val="22"/>
          <w:szCs w:val="22"/>
          <w:lang w:val="en-ZA"/>
        </w:rPr>
        <w:t>Contractor</w:t>
      </w:r>
      <w:r w:rsidRPr="00856096">
        <w:rPr>
          <w:rFonts w:cs="Arial"/>
          <w:sz w:val="22"/>
          <w:szCs w:val="22"/>
          <w:lang w:val="en-ZA"/>
        </w:rPr>
        <w:t xml:space="preserve"> shall provide a database management system for archive and retrieval of all data files, the storage medium for data backup (including the space usage notification) and also recommend the necessary procedures for memory capacity. The monitoring system shall be configured to keep at least the last three months of all on-line data collected.</w:t>
      </w:r>
    </w:p>
    <w:p w:rsidR="009D60FC" w:rsidRDefault="009D60FC" w:rsidP="009D60FC">
      <w:pPr>
        <w:rPr>
          <w:rFonts w:cs="Arial"/>
          <w:sz w:val="22"/>
          <w:szCs w:val="22"/>
          <w:lang w:val="en-ZA"/>
        </w:rPr>
      </w:pPr>
    </w:p>
    <w:p w:rsidR="009D60FC" w:rsidRPr="003F765C" w:rsidRDefault="009D60FC" w:rsidP="009D60FC">
      <w:pPr>
        <w:rPr>
          <w:lang w:val="en-ZA"/>
        </w:rPr>
      </w:pPr>
      <w:r w:rsidRPr="00856096">
        <w:rPr>
          <w:rFonts w:cs="Arial"/>
          <w:sz w:val="22"/>
          <w:szCs w:val="22"/>
          <w:lang w:val="en-ZA"/>
        </w:rPr>
        <w:t xml:space="preserve">The </w:t>
      </w:r>
      <w:r w:rsidRPr="00856096">
        <w:rPr>
          <w:rFonts w:cs="Arial"/>
          <w:i/>
          <w:sz w:val="22"/>
          <w:szCs w:val="22"/>
          <w:lang w:val="en-ZA"/>
        </w:rPr>
        <w:t>Contractor</w:t>
      </w:r>
      <w:r w:rsidRPr="00856096">
        <w:rPr>
          <w:rFonts w:cs="Arial"/>
          <w:sz w:val="22"/>
          <w:szCs w:val="22"/>
          <w:lang w:val="en-ZA"/>
        </w:rPr>
        <w:t xml:space="preserve"> provides all required software and procedures required to recover and restore the complete diagnostic system from failure.</w:t>
      </w:r>
    </w:p>
    <w:p w:rsidR="009D60FC" w:rsidRPr="00575A5E" w:rsidRDefault="009D60FC" w:rsidP="002934E8">
      <w:pPr>
        <w:pStyle w:val="Heading2"/>
        <w:numPr>
          <w:ilvl w:val="3"/>
          <w:numId w:val="28"/>
        </w:numPr>
        <w:rPr>
          <w:lang w:val="en-ZA"/>
        </w:rPr>
      </w:pPr>
      <w:bookmarkStart w:id="104" w:name="_Toc73518261"/>
      <w:r w:rsidRPr="00575A5E">
        <w:rPr>
          <w:lang w:val="en-ZA"/>
        </w:rPr>
        <w:t>Recovery Requirement</w:t>
      </w:r>
      <w:bookmarkEnd w:id="104"/>
    </w:p>
    <w:p w:rsidR="009D60FC" w:rsidRDefault="009D60FC" w:rsidP="009D60FC">
      <w:pPr>
        <w:spacing w:before="120"/>
        <w:rPr>
          <w:rFonts w:cs="Arial"/>
          <w:sz w:val="22"/>
          <w:szCs w:val="22"/>
        </w:rPr>
      </w:pPr>
      <w:r w:rsidRPr="00856096">
        <w:rPr>
          <w:rFonts w:cs="Arial"/>
          <w:sz w:val="22"/>
          <w:szCs w:val="22"/>
        </w:rPr>
        <w:t>The supplier shall provide the necessary proof that the system will guarantee the configuration of the software and system set-up on restart after a power failure and shut down conditions. The system shall be required to start up automatically after controlled and uncontrolled shut down conditions. After start-up the system shall automatically recognise the mode of monitoring and initialise the required communication processors. The system shall keep a log of al</w:t>
      </w:r>
      <w:r>
        <w:rPr>
          <w:rFonts w:cs="Arial"/>
          <w:sz w:val="22"/>
          <w:szCs w:val="22"/>
        </w:rPr>
        <w:t>l start-ups and shutdown event.</w:t>
      </w:r>
    </w:p>
    <w:p w:rsidR="009D60FC" w:rsidRDefault="009D60FC" w:rsidP="009D60FC">
      <w:pPr>
        <w:spacing w:before="120"/>
        <w:rPr>
          <w:rFonts w:cs="Arial"/>
          <w:sz w:val="22"/>
          <w:szCs w:val="22"/>
        </w:rPr>
      </w:pPr>
      <w:r>
        <w:rPr>
          <w:rFonts w:cs="Arial"/>
          <w:sz w:val="22"/>
          <w:szCs w:val="22"/>
        </w:rPr>
        <w:t xml:space="preserve">The </w:t>
      </w:r>
      <w:r w:rsidRPr="00ED0C27">
        <w:rPr>
          <w:rFonts w:cs="Arial"/>
          <w:i/>
          <w:sz w:val="22"/>
          <w:szCs w:val="22"/>
        </w:rPr>
        <w:t>Contractor</w:t>
      </w:r>
      <w:r>
        <w:rPr>
          <w:rFonts w:cs="Arial"/>
          <w:sz w:val="22"/>
          <w:szCs w:val="22"/>
        </w:rPr>
        <w:t xml:space="preserve"> provides procedures, configuration requirements, required tools and software to recover the </w:t>
      </w:r>
      <w:r w:rsidRPr="00ED0C27">
        <w:rPr>
          <w:rFonts w:cs="Arial"/>
          <w:i/>
          <w:sz w:val="22"/>
          <w:szCs w:val="22"/>
        </w:rPr>
        <w:t xml:space="preserve">Contractor </w:t>
      </w:r>
      <w:r>
        <w:rPr>
          <w:rFonts w:cs="Arial"/>
          <w:sz w:val="22"/>
          <w:szCs w:val="22"/>
        </w:rPr>
        <w:t xml:space="preserve">diagnostic software after complete hardware failure. In </w:t>
      </w:r>
      <w:proofErr w:type="gramStart"/>
      <w:r>
        <w:rPr>
          <w:rFonts w:cs="Arial"/>
          <w:sz w:val="22"/>
          <w:szCs w:val="22"/>
        </w:rPr>
        <w:t>addition</w:t>
      </w:r>
      <w:proofErr w:type="gramEnd"/>
      <w:r>
        <w:rPr>
          <w:rFonts w:cs="Arial"/>
          <w:sz w:val="22"/>
          <w:szCs w:val="22"/>
        </w:rPr>
        <w:t xml:space="preserve"> the Contractor provides the procedures and software which will enable a new installation.</w:t>
      </w:r>
    </w:p>
    <w:p w:rsidR="009D60FC" w:rsidRPr="00575A5E" w:rsidRDefault="009D60FC" w:rsidP="002934E8">
      <w:pPr>
        <w:pStyle w:val="Heading2"/>
        <w:numPr>
          <w:ilvl w:val="2"/>
          <w:numId w:val="28"/>
        </w:numPr>
        <w:rPr>
          <w:lang w:val="en-ZA"/>
        </w:rPr>
      </w:pPr>
      <w:bookmarkStart w:id="105" w:name="_Toc73518262"/>
      <w:r w:rsidRPr="00575A5E">
        <w:rPr>
          <w:lang w:val="en-ZA"/>
        </w:rPr>
        <w:t>Storage of data</w:t>
      </w:r>
      <w:bookmarkEnd w:id="105"/>
    </w:p>
    <w:p w:rsidR="009D60FC" w:rsidRPr="00566B5E" w:rsidRDefault="009D60FC" w:rsidP="002934E8">
      <w:pPr>
        <w:pStyle w:val="Heading2"/>
        <w:numPr>
          <w:ilvl w:val="3"/>
          <w:numId w:val="28"/>
        </w:numPr>
        <w:rPr>
          <w:lang w:val="en-ZA"/>
        </w:rPr>
      </w:pPr>
      <w:bookmarkStart w:id="106" w:name="_Toc526261972"/>
      <w:bookmarkStart w:id="107" w:name="_Toc526262595"/>
      <w:bookmarkStart w:id="108" w:name="_Toc526263004"/>
      <w:bookmarkStart w:id="109" w:name="_Toc73518263"/>
      <w:bookmarkEnd w:id="106"/>
      <w:bookmarkEnd w:id="107"/>
      <w:bookmarkEnd w:id="108"/>
      <w:r w:rsidRPr="00566B5E">
        <w:rPr>
          <w:lang w:val="en-ZA"/>
        </w:rPr>
        <w:t>Storage of continuous Monitored Data</w:t>
      </w:r>
      <w:bookmarkEnd w:id="109"/>
    </w:p>
    <w:p w:rsidR="009D60FC" w:rsidRPr="00856096" w:rsidRDefault="009D60FC" w:rsidP="009D60FC">
      <w:pPr>
        <w:autoSpaceDE w:val="0"/>
        <w:autoSpaceDN w:val="0"/>
        <w:adjustRightInd w:val="0"/>
        <w:spacing w:before="120"/>
        <w:rPr>
          <w:rFonts w:cs="Arial"/>
          <w:sz w:val="22"/>
          <w:szCs w:val="22"/>
          <w:lang w:val="en-ZA"/>
        </w:rPr>
      </w:pPr>
      <w:r w:rsidRPr="00856096">
        <w:rPr>
          <w:rFonts w:cs="Arial"/>
          <w:sz w:val="22"/>
          <w:szCs w:val="22"/>
          <w:lang w:val="en-ZA"/>
        </w:rPr>
        <w:t>All dynamic, static and process data collected in continuous monitoring mode shall be stored in the following clearly defined and retrievable sets:</w:t>
      </w:r>
    </w:p>
    <w:p w:rsidR="009D60FC" w:rsidRPr="00856096" w:rsidRDefault="009D60FC" w:rsidP="002934E8">
      <w:pPr>
        <w:numPr>
          <w:ilvl w:val="0"/>
          <w:numId w:val="22"/>
        </w:numPr>
        <w:autoSpaceDE w:val="0"/>
        <w:autoSpaceDN w:val="0"/>
        <w:adjustRightInd w:val="0"/>
        <w:spacing w:before="120"/>
        <w:rPr>
          <w:rFonts w:cs="Arial"/>
          <w:sz w:val="22"/>
          <w:szCs w:val="22"/>
          <w:lang w:val="en-ZA"/>
        </w:rPr>
      </w:pPr>
      <w:r w:rsidRPr="00856096">
        <w:rPr>
          <w:rFonts w:cs="Arial"/>
          <w:sz w:val="22"/>
          <w:szCs w:val="22"/>
          <w:lang w:val="en-ZA"/>
        </w:rPr>
        <w:t>A reference set.</w:t>
      </w:r>
    </w:p>
    <w:p w:rsidR="009D60FC" w:rsidRPr="00856096" w:rsidRDefault="009D60FC" w:rsidP="002934E8">
      <w:pPr>
        <w:numPr>
          <w:ilvl w:val="0"/>
          <w:numId w:val="22"/>
        </w:numPr>
        <w:autoSpaceDE w:val="0"/>
        <w:autoSpaceDN w:val="0"/>
        <w:adjustRightInd w:val="0"/>
        <w:spacing w:before="120"/>
        <w:rPr>
          <w:rFonts w:cs="Arial"/>
          <w:sz w:val="22"/>
          <w:szCs w:val="22"/>
          <w:lang w:val="en-ZA"/>
        </w:rPr>
      </w:pPr>
      <w:r w:rsidRPr="00856096">
        <w:rPr>
          <w:rFonts w:cs="Arial"/>
          <w:sz w:val="22"/>
          <w:szCs w:val="22"/>
          <w:lang w:val="en-ZA"/>
        </w:rPr>
        <w:t xml:space="preserve">A user selectable data set taken at the normal monitoring rate. </w:t>
      </w:r>
    </w:p>
    <w:p w:rsidR="009D60FC" w:rsidRDefault="009D60FC" w:rsidP="002934E8">
      <w:pPr>
        <w:numPr>
          <w:ilvl w:val="0"/>
          <w:numId w:val="22"/>
        </w:numPr>
        <w:autoSpaceDE w:val="0"/>
        <w:autoSpaceDN w:val="0"/>
        <w:adjustRightInd w:val="0"/>
        <w:spacing w:before="120"/>
        <w:rPr>
          <w:rFonts w:cs="Arial"/>
          <w:sz w:val="22"/>
          <w:szCs w:val="22"/>
          <w:lang w:val="en-ZA"/>
        </w:rPr>
      </w:pPr>
      <w:r w:rsidRPr="00856096">
        <w:rPr>
          <w:rFonts w:cs="Arial"/>
          <w:sz w:val="22"/>
          <w:szCs w:val="22"/>
          <w:lang w:val="en-ZA"/>
        </w:rPr>
        <w:t>A user selectable data set at user selectable time intervals.</w:t>
      </w:r>
    </w:p>
    <w:p w:rsidR="009D60FC" w:rsidRPr="00856096" w:rsidRDefault="009D60FC" w:rsidP="009D60FC">
      <w:pPr>
        <w:tabs>
          <w:tab w:val="clear" w:pos="357"/>
        </w:tabs>
        <w:autoSpaceDE w:val="0"/>
        <w:autoSpaceDN w:val="0"/>
        <w:adjustRightInd w:val="0"/>
        <w:spacing w:before="120"/>
        <w:ind w:left="360"/>
        <w:rPr>
          <w:rFonts w:cs="Arial"/>
          <w:sz w:val="22"/>
          <w:szCs w:val="22"/>
          <w:lang w:val="en-ZA"/>
        </w:rPr>
      </w:pPr>
    </w:p>
    <w:p w:rsidR="009D60FC" w:rsidRDefault="009D60FC" w:rsidP="009D60FC">
      <w:pPr>
        <w:rPr>
          <w:rFonts w:cs="Arial"/>
          <w:sz w:val="22"/>
          <w:szCs w:val="22"/>
          <w:lang w:val="en-ZA"/>
        </w:rPr>
      </w:pPr>
      <w:r>
        <w:rPr>
          <w:rFonts w:cs="Arial"/>
          <w:sz w:val="22"/>
          <w:szCs w:val="22"/>
          <w:lang w:val="en-ZA"/>
        </w:rPr>
        <w:t xml:space="preserve">The </w:t>
      </w:r>
      <w:r w:rsidRPr="004D74EC">
        <w:rPr>
          <w:rFonts w:cs="Arial"/>
          <w:i/>
          <w:sz w:val="22"/>
          <w:szCs w:val="22"/>
          <w:lang w:val="en-ZA"/>
        </w:rPr>
        <w:t>Contractor</w:t>
      </w:r>
      <w:r w:rsidRPr="004D74EC">
        <w:rPr>
          <w:rFonts w:cs="Arial"/>
          <w:sz w:val="22"/>
          <w:szCs w:val="22"/>
          <w:lang w:val="en-ZA"/>
        </w:rPr>
        <w:t xml:space="preserve"> </w:t>
      </w:r>
      <w:r w:rsidR="004D74EC" w:rsidRPr="004D74EC">
        <w:rPr>
          <w:rFonts w:cs="Arial"/>
          <w:sz w:val="22"/>
          <w:szCs w:val="22"/>
          <w:lang w:val="en-ZA"/>
        </w:rPr>
        <w:t xml:space="preserve">provides for the storage of three </w:t>
      </w:r>
      <w:proofErr w:type="gramStart"/>
      <w:r w:rsidR="004D74EC" w:rsidRPr="004D74EC">
        <w:rPr>
          <w:rFonts w:cs="Arial"/>
          <w:sz w:val="22"/>
          <w:szCs w:val="22"/>
          <w:lang w:val="en-ZA"/>
        </w:rPr>
        <w:t>years</w:t>
      </w:r>
      <w:proofErr w:type="gramEnd"/>
      <w:r w:rsidR="004D74EC" w:rsidRPr="004D74EC">
        <w:rPr>
          <w:rFonts w:cs="Arial"/>
          <w:sz w:val="22"/>
          <w:szCs w:val="22"/>
          <w:lang w:val="en-ZA"/>
        </w:rPr>
        <w:t xml:space="preserve"> data within the hardware provided by the </w:t>
      </w:r>
      <w:r w:rsidR="004D74EC" w:rsidRPr="004D74EC">
        <w:rPr>
          <w:rFonts w:cs="Arial"/>
          <w:i/>
          <w:sz w:val="22"/>
          <w:szCs w:val="22"/>
          <w:lang w:val="en-ZA"/>
        </w:rPr>
        <w:t>Contractor</w:t>
      </w:r>
      <w:r w:rsidR="004D74EC" w:rsidRPr="004D74EC">
        <w:rPr>
          <w:rFonts w:cs="Arial"/>
          <w:sz w:val="22"/>
          <w:szCs w:val="22"/>
          <w:lang w:val="en-ZA"/>
        </w:rPr>
        <w:t>. The archiving system provides for DVD downloads to archive long storage data. The back-up process is provided by a manual service initiated from the diagnostic server.</w:t>
      </w:r>
    </w:p>
    <w:p w:rsidR="009D60FC" w:rsidRPr="00575A5E" w:rsidRDefault="009D60FC" w:rsidP="002934E8">
      <w:pPr>
        <w:pStyle w:val="Heading2"/>
        <w:numPr>
          <w:ilvl w:val="3"/>
          <w:numId w:val="28"/>
        </w:numPr>
        <w:rPr>
          <w:lang w:val="en-ZA"/>
        </w:rPr>
      </w:pPr>
      <w:bookmarkStart w:id="110" w:name="_Toc31031980"/>
      <w:bookmarkStart w:id="111" w:name="_Toc31032312"/>
      <w:bookmarkStart w:id="112" w:name="_Toc31032646"/>
      <w:bookmarkStart w:id="113" w:name="_Toc31034301"/>
      <w:bookmarkStart w:id="114" w:name="_Toc73518264"/>
      <w:bookmarkEnd w:id="110"/>
      <w:bookmarkEnd w:id="111"/>
      <w:bookmarkEnd w:id="112"/>
      <w:bookmarkEnd w:id="113"/>
      <w:r w:rsidRPr="00575A5E">
        <w:rPr>
          <w:lang w:val="en-ZA"/>
        </w:rPr>
        <w:t>Storage of Transient Monitored Data</w:t>
      </w:r>
      <w:bookmarkEnd w:id="114"/>
    </w:p>
    <w:p w:rsidR="009D60FC" w:rsidRPr="00856096" w:rsidRDefault="009D60FC" w:rsidP="009D60FC">
      <w:pPr>
        <w:autoSpaceDE w:val="0"/>
        <w:autoSpaceDN w:val="0"/>
        <w:adjustRightInd w:val="0"/>
        <w:spacing w:before="120"/>
        <w:rPr>
          <w:rFonts w:cs="Arial"/>
          <w:sz w:val="22"/>
          <w:szCs w:val="22"/>
          <w:lang w:val="en-ZA"/>
        </w:rPr>
      </w:pPr>
      <w:r w:rsidRPr="00856096">
        <w:rPr>
          <w:rFonts w:cs="Arial"/>
          <w:sz w:val="22"/>
          <w:szCs w:val="22"/>
          <w:lang w:val="en-ZA"/>
        </w:rPr>
        <w:t>All data collected transient mode shall be stored in one of the following definable sets:</w:t>
      </w:r>
    </w:p>
    <w:p w:rsidR="009D60FC" w:rsidRPr="00856096" w:rsidRDefault="009D60FC" w:rsidP="002934E8">
      <w:pPr>
        <w:numPr>
          <w:ilvl w:val="0"/>
          <w:numId w:val="58"/>
        </w:numPr>
        <w:autoSpaceDE w:val="0"/>
        <w:autoSpaceDN w:val="0"/>
        <w:adjustRightInd w:val="0"/>
        <w:spacing w:before="120"/>
        <w:rPr>
          <w:rFonts w:cs="Arial"/>
          <w:sz w:val="22"/>
          <w:szCs w:val="22"/>
          <w:lang w:val="en-ZA"/>
        </w:rPr>
      </w:pPr>
      <w:r w:rsidRPr="00856096">
        <w:rPr>
          <w:rFonts w:cs="Arial"/>
          <w:sz w:val="22"/>
          <w:szCs w:val="22"/>
          <w:lang w:val="en-ZA"/>
        </w:rPr>
        <w:t>Reference data sets for both run-up and run-down conditions.</w:t>
      </w:r>
    </w:p>
    <w:p w:rsidR="009D60FC" w:rsidRPr="00856096" w:rsidRDefault="009D60FC" w:rsidP="002934E8">
      <w:pPr>
        <w:numPr>
          <w:ilvl w:val="0"/>
          <w:numId w:val="58"/>
        </w:numPr>
        <w:autoSpaceDE w:val="0"/>
        <w:autoSpaceDN w:val="0"/>
        <w:adjustRightInd w:val="0"/>
        <w:spacing w:before="120"/>
        <w:rPr>
          <w:rFonts w:cs="Arial"/>
          <w:sz w:val="22"/>
          <w:szCs w:val="22"/>
          <w:lang w:val="en-ZA"/>
        </w:rPr>
      </w:pPr>
      <w:r w:rsidRPr="00856096">
        <w:rPr>
          <w:rFonts w:cs="Arial"/>
          <w:sz w:val="22"/>
          <w:szCs w:val="22"/>
          <w:lang w:val="en-ZA"/>
        </w:rPr>
        <w:t xml:space="preserve">All variables (dynamic, static and process) in a user selectable set. </w:t>
      </w:r>
    </w:p>
    <w:p w:rsidR="009D60FC" w:rsidRPr="00856096" w:rsidRDefault="009D60FC" w:rsidP="002934E8">
      <w:pPr>
        <w:numPr>
          <w:ilvl w:val="0"/>
          <w:numId w:val="58"/>
        </w:numPr>
        <w:autoSpaceDE w:val="0"/>
        <w:autoSpaceDN w:val="0"/>
        <w:adjustRightInd w:val="0"/>
        <w:spacing w:before="120"/>
        <w:rPr>
          <w:rFonts w:cs="Arial"/>
          <w:sz w:val="22"/>
          <w:szCs w:val="22"/>
          <w:lang w:val="en-ZA"/>
        </w:rPr>
      </w:pPr>
      <w:r w:rsidRPr="00856096">
        <w:rPr>
          <w:rFonts w:cs="Arial"/>
          <w:sz w:val="22"/>
          <w:szCs w:val="22"/>
          <w:lang w:val="en-ZA"/>
        </w:rPr>
        <w:t xml:space="preserve">All variables collected in a temporary file upon receipt of an alarm. </w:t>
      </w:r>
    </w:p>
    <w:p w:rsidR="009D60FC" w:rsidRPr="00856096" w:rsidRDefault="009D60FC" w:rsidP="002934E8">
      <w:pPr>
        <w:numPr>
          <w:ilvl w:val="0"/>
          <w:numId w:val="58"/>
        </w:numPr>
        <w:autoSpaceDE w:val="0"/>
        <w:autoSpaceDN w:val="0"/>
        <w:adjustRightInd w:val="0"/>
        <w:spacing w:before="120"/>
        <w:rPr>
          <w:rFonts w:cs="Arial"/>
          <w:sz w:val="22"/>
          <w:szCs w:val="22"/>
          <w:lang w:val="en-ZA"/>
        </w:rPr>
      </w:pPr>
      <w:r w:rsidRPr="00856096">
        <w:rPr>
          <w:rFonts w:cs="Arial"/>
          <w:sz w:val="22"/>
          <w:szCs w:val="22"/>
          <w:lang w:val="en-ZA"/>
        </w:rPr>
        <w:t>A temporary set of pre-defined data (spectrum plots, DC values, bode plots, static and process variables) upon completion of a transient.</w:t>
      </w:r>
    </w:p>
    <w:p w:rsidR="009D60FC" w:rsidRDefault="009D60FC" w:rsidP="009D60FC">
      <w:pPr>
        <w:autoSpaceDE w:val="0"/>
        <w:autoSpaceDN w:val="0"/>
        <w:adjustRightInd w:val="0"/>
        <w:spacing w:before="120"/>
        <w:rPr>
          <w:rFonts w:cs="Arial"/>
          <w:sz w:val="22"/>
          <w:szCs w:val="22"/>
          <w:lang w:val="en-ZA"/>
        </w:rPr>
      </w:pPr>
      <w:r w:rsidRPr="00856096">
        <w:rPr>
          <w:rFonts w:cs="Arial"/>
          <w:sz w:val="22"/>
          <w:szCs w:val="22"/>
          <w:lang w:val="en-ZA"/>
        </w:rPr>
        <w:t>The temporary set, mentioned above shall be stored in a temporary file at the end of each run-up or run-down, an entry made in the system alarm log and the user suitably flagged.</w:t>
      </w:r>
    </w:p>
    <w:p w:rsidR="009D60FC" w:rsidRPr="00575A5E" w:rsidRDefault="009D60FC" w:rsidP="002934E8">
      <w:pPr>
        <w:pStyle w:val="Heading2"/>
        <w:numPr>
          <w:ilvl w:val="3"/>
          <w:numId w:val="28"/>
        </w:numPr>
        <w:rPr>
          <w:lang w:val="en-ZA"/>
        </w:rPr>
      </w:pPr>
      <w:bookmarkStart w:id="115" w:name="_Toc31031982"/>
      <w:bookmarkStart w:id="116" w:name="_Toc31032314"/>
      <w:bookmarkStart w:id="117" w:name="_Toc31032648"/>
      <w:bookmarkStart w:id="118" w:name="_Toc31034303"/>
      <w:bookmarkStart w:id="119" w:name="_Toc73518265"/>
      <w:bookmarkEnd w:id="115"/>
      <w:bookmarkEnd w:id="116"/>
      <w:bookmarkEnd w:id="117"/>
      <w:bookmarkEnd w:id="118"/>
      <w:r w:rsidRPr="00575A5E">
        <w:rPr>
          <w:lang w:val="en-ZA"/>
        </w:rPr>
        <w:t>Storage of Barring Speed Data</w:t>
      </w:r>
      <w:bookmarkEnd w:id="119"/>
    </w:p>
    <w:p w:rsidR="009D60FC" w:rsidRPr="00856096" w:rsidRDefault="009D60FC" w:rsidP="009D60FC">
      <w:pPr>
        <w:autoSpaceDE w:val="0"/>
        <w:autoSpaceDN w:val="0"/>
        <w:adjustRightInd w:val="0"/>
        <w:spacing w:before="120"/>
        <w:rPr>
          <w:rFonts w:cs="Arial"/>
          <w:sz w:val="22"/>
          <w:szCs w:val="22"/>
          <w:lang w:val="en-ZA"/>
        </w:rPr>
      </w:pPr>
      <w:r w:rsidRPr="00856096">
        <w:rPr>
          <w:rFonts w:cs="Arial"/>
          <w:sz w:val="22"/>
          <w:szCs w:val="22"/>
          <w:lang w:val="en-ZA"/>
        </w:rPr>
        <w:t>All data collected during barring speed shall be stored in one of the following definable sets:</w:t>
      </w:r>
    </w:p>
    <w:p w:rsidR="009D60FC" w:rsidRPr="00856096" w:rsidRDefault="009D60FC" w:rsidP="002934E8">
      <w:pPr>
        <w:numPr>
          <w:ilvl w:val="0"/>
          <w:numId w:val="23"/>
        </w:numPr>
        <w:autoSpaceDE w:val="0"/>
        <w:autoSpaceDN w:val="0"/>
        <w:adjustRightInd w:val="0"/>
        <w:spacing w:before="120"/>
        <w:rPr>
          <w:rFonts w:cs="Arial"/>
          <w:sz w:val="22"/>
          <w:szCs w:val="22"/>
          <w:lang w:val="en-ZA"/>
        </w:rPr>
      </w:pPr>
      <w:r w:rsidRPr="00856096">
        <w:rPr>
          <w:rFonts w:cs="Arial"/>
          <w:sz w:val="22"/>
          <w:szCs w:val="22"/>
          <w:lang w:val="en-ZA"/>
        </w:rPr>
        <w:t>A reference set of data</w:t>
      </w:r>
    </w:p>
    <w:p w:rsidR="009D60FC" w:rsidRPr="00856096" w:rsidRDefault="009D60FC" w:rsidP="002934E8">
      <w:pPr>
        <w:numPr>
          <w:ilvl w:val="0"/>
          <w:numId w:val="23"/>
        </w:numPr>
        <w:autoSpaceDE w:val="0"/>
        <w:autoSpaceDN w:val="0"/>
        <w:adjustRightInd w:val="0"/>
        <w:spacing w:before="120"/>
        <w:rPr>
          <w:rFonts w:cs="Arial"/>
          <w:sz w:val="22"/>
          <w:szCs w:val="22"/>
          <w:lang w:val="en-ZA"/>
        </w:rPr>
      </w:pPr>
      <w:r w:rsidRPr="00856096">
        <w:rPr>
          <w:rFonts w:cs="Arial"/>
          <w:sz w:val="22"/>
          <w:szCs w:val="22"/>
          <w:lang w:val="en-ZA"/>
        </w:rPr>
        <w:t>A user selectable set of data taken at normal monitoring rates.</w:t>
      </w:r>
    </w:p>
    <w:p w:rsidR="009D60FC" w:rsidRPr="00856096" w:rsidRDefault="009D60FC" w:rsidP="002934E8">
      <w:pPr>
        <w:numPr>
          <w:ilvl w:val="0"/>
          <w:numId w:val="23"/>
        </w:numPr>
        <w:autoSpaceDE w:val="0"/>
        <w:autoSpaceDN w:val="0"/>
        <w:adjustRightInd w:val="0"/>
        <w:spacing w:before="120"/>
        <w:rPr>
          <w:rFonts w:cs="Arial"/>
          <w:sz w:val="22"/>
          <w:szCs w:val="22"/>
          <w:lang w:val="en-ZA"/>
        </w:rPr>
      </w:pPr>
      <w:r w:rsidRPr="00856096">
        <w:rPr>
          <w:rFonts w:cs="Arial"/>
          <w:sz w:val="22"/>
          <w:szCs w:val="22"/>
          <w:lang w:val="en-ZA"/>
        </w:rPr>
        <w:t>A user selectable data set taken at user selectable time intervals.</w:t>
      </w:r>
    </w:p>
    <w:p w:rsidR="009D60FC" w:rsidRPr="00856096" w:rsidRDefault="009D60FC" w:rsidP="002934E8">
      <w:pPr>
        <w:numPr>
          <w:ilvl w:val="0"/>
          <w:numId w:val="23"/>
        </w:numPr>
        <w:autoSpaceDE w:val="0"/>
        <w:autoSpaceDN w:val="0"/>
        <w:adjustRightInd w:val="0"/>
        <w:spacing w:before="120"/>
        <w:rPr>
          <w:rFonts w:cs="Arial"/>
          <w:sz w:val="22"/>
          <w:szCs w:val="22"/>
          <w:lang w:val="en-ZA"/>
        </w:rPr>
      </w:pPr>
      <w:r w:rsidRPr="00856096">
        <w:rPr>
          <w:rFonts w:cs="Arial"/>
          <w:sz w:val="22"/>
          <w:szCs w:val="22"/>
          <w:lang w:val="en-ZA"/>
        </w:rPr>
        <w:t>A complete set or user defined set of data upon receipt of any alarm or user request.</w:t>
      </w:r>
    </w:p>
    <w:p w:rsidR="009D60FC" w:rsidRPr="00575A5E" w:rsidRDefault="009D60FC" w:rsidP="002934E8">
      <w:pPr>
        <w:pStyle w:val="Heading2"/>
        <w:numPr>
          <w:ilvl w:val="3"/>
          <w:numId w:val="28"/>
        </w:numPr>
        <w:rPr>
          <w:lang w:val="en-ZA"/>
        </w:rPr>
      </w:pPr>
      <w:bookmarkStart w:id="120" w:name="_Toc31031984"/>
      <w:bookmarkStart w:id="121" w:name="_Toc31032316"/>
      <w:bookmarkStart w:id="122" w:name="_Toc31032650"/>
      <w:bookmarkStart w:id="123" w:name="_Toc31034305"/>
      <w:bookmarkStart w:id="124" w:name="_Toc73518266"/>
      <w:bookmarkEnd w:id="120"/>
      <w:bookmarkEnd w:id="121"/>
      <w:bookmarkEnd w:id="122"/>
      <w:bookmarkEnd w:id="123"/>
      <w:r w:rsidRPr="00575A5E">
        <w:rPr>
          <w:lang w:val="en-ZA"/>
        </w:rPr>
        <w:t xml:space="preserve">Storage of Constant Speed, </w:t>
      </w:r>
      <w:proofErr w:type="gramStart"/>
      <w:r w:rsidRPr="00575A5E">
        <w:rPr>
          <w:lang w:val="en-ZA"/>
        </w:rPr>
        <w:t>No</w:t>
      </w:r>
      <w:proofErr w:type="gramEnd"/>
      <w:r w:rsidRPr="00575A5E">
        <w:rPr>
          <w:lang w:val="en-ZA"/>
        </w:rPr>
        <w:t xml:space="preserve"> load Monitored Data</w:t>
      </w:r>
      <w:bookmarkEnd w:id="124"/>
    </w:p>
    <w:p w:rsidR="009D60FC" w:rsidRPr="00856096" w:rsidRDefault="009D60FC" w:rsidP="009D60FC">
      <w:pPr>
        <w:autoSpaceDE w:val="0"/>
        <w:autoSpaceDN w:val="0"/>
        <w:adjustRightInd w:val="0"/>
        <w:spacing w:before="120"/>
        <w:rPr>
          <w:rFonts w:cs="Arial"/>
          <w:sz w:val="22"/>
          <w:szCs w:val="22"/>
          <w:lang w:val="en-ZA"/>
        </w:rPr>
      </w:pPr>
      <w:r w:rsidRPr="00856096">
        <w:rPr>
          <w:rFonts w:cs="Arial"/>
          <w:sz w:val="22"/>
          <w:szCs w:val="22"/>
          <w:lang w:val="en-ZA"/>
        </w:rPr>
        <w:t xml:space="preserve">The data collected during constant speed, no load condition shall be stored in the same format as the continuously monitored data. </w:t>
      </w:r>
    </w:p>
    <w:p w:rsidR="009D60FC" w:rsidRPr="00566B5E" w:rsidRDefault="009D60FC" w:rsidP="002934E8">
      <w:pPr>
        <w:pStyle w:val="Heading2"/>
        <w:numPr>
          <w:ilvl w:val="2"/>
          <w:numId w:val="28"/>
        </w:numPr>
        <w:rPr>
          <w:lang w:val="en-ZA"/>
        </w:rPr>
      </w:pPr>
      <w:bookmarkStart w:id="125" w:name="_Toc31031986"/>
      <w:bookmarkStart w:id="126" w:name="_Toc31032318"/>
      <w:bookmarkStart w:id="127" w:name="_Toc31032652"/>
      <w:bookmarkStart w:id="128" w:name="_Toc31034307"/>
      <w:bookmarkStart w:id="129" w:name="_Toc73518267"/>
      <w:bookmarkEnd w:id="125"/>
      <w:bookmarkEnd w:id="126"/>
      <w:bookmarkEnd w:id="127"/>
      <w:bookmarkEnd w:id="128"/>
      <w:r w:rsidRPr="00575A5E">
        <w:rPr>
          <w:lang w:val="en-ZA"/>
        </w:rPr>
        <w:t>R</w:t>
      </w:r>
      <w:r w:rsidRPr="00566B5E">
        <w:rPr>
          <w:lang w:val="en-ZA"/>
        </w:rPr>
        <w:t>eference &amp; Baseline Data Collection</w:t>
      </w:r>
      <w:bookmarkEnd w:id="129"/>
    </w:p>
    <w:p w:rsidR="009D60FC" w:rsidRPr="00856096" w:rsidRDefault="009D60FC" w:rsidP="009D60FC">
      <w:pPr>
        <w:autoSpaceDE w:val="0"/>
        <w:autoSpaceDN w:val="0"/>
        <w:adjustRightInd w:val="0"/>
        <w:spacing w:before="120"/>
        <w:rPr>
          <w:rFonts w:cs="Arial"/>
          <w:b/>
          <w:sz w:val="22"/>
          <w:szCs w:val="22"/>
          <w:lang w:val="en-ZA"/>
        </w:rPr>
      </w:pPr>
      <w:r w:rsidRPr="00856096">
        <w:rPr>
          <w:rFonts w:cs="Arial"/>
          <w:sz w:val="22"/>
          <w:szCs w:val="22"/>
          <w:lang w:val="en-ZA"/>
        </w:rPr>
        <w:t>Reference data files shall be user selected for on-going comparison with current data. The diagnostic system shall have provision for the following reference and baseline signatures:</w:t>
      </w:r>
    </w:p>
    <w:p w:rsidR="009D60FC" w:rsidRPr="00856096" w:rsidRDefault="009D60FC" w:rsidP="002934E8">
      <w:pPr>
        <w:numPr>
          <w:ilvl w:val="0"/>
          <w:numId w:val="24"/>
        </w:numPr>
        <w:tabs>
          <w:tab w:val="num" w:pos="0"/>
        </w:tabs>
        <w:autoSpaceDE w:val="0"/>
        <w:autoSpaceDN w:val="0"/>
        <w:adjustRightInd w:val="0"/>
        <w:spacing w:before="120"/>
        <w:rPr>
          <w:rFonts w:cs="Arial"/>
          <w:b/>
          <w:sz w:val="22"/>
          <w:szCs w:val="22"/>
          <w:lang w:val="en-ZA"/>
        </w:rPr>
      </w:pPr>
      <w:r w:rsidRPr="00856096">
        <w:rPr>
          <w:rFonts w:cs="Arial"/>
          <w:b/>
          <w:sz w:val="22"/>
          <w:szCs w:val="22"/>
          <w:lang w:val="en-ZA"/>
        </w:rPr>
        <w:t>Start-up</w:t>
      </w:r>
      <w:r w:rsidRPr="00856096">
        <w:rPr>
          <w:rFonts w:cs="Arial"/>
          <w:sz w:val="22"/>
          <w:szCs w:val="22"/>
          <w:lang w:val="en-ZA"/>
        </w:rPr>
        <w:t xml:space="preserve"> </w:t>
      </w:r>
      <w:r w:rsidRPr="00856096">
        <w:rPr>
          <w:rFonts w:cs="Arial"/>
          <w:b/>
          <w:sz w:val="22"/>
          <w:szCs w:val="22"/>
          <w:lang w:val="en-ZA"/>
        </w:rPr>
        <w:t>-</w:t>
      </w:r>
      <w:r w:rsidRPr="00856096">
        <w:rPr>
          <w:rFonts w:cs="Arial"/>
          <w:sz w:val="22"/>
          <w:szCs w:val="22"/>
          <w:lang w:val="en-ZA"/>
        </w:rPr>
        <w:t xml:space="preserve"> data acquired under transient condition – initial run-up.</w:t>
      </w:r>
      <w:r w:rsidRPr="00856096">
        <w:rPr>
          <w:rFonts w:cs="Arial"/>
          <w:b/>
          <w:sz w:val="22"/>
          <w:szCs w:val="22"/>
          <w:lang w:val="en-ZA"/>
        </w:rPr>
        <w:tab/>
        <w:t xml:space="preserve"> </w:t>
      </w:r>
    </w:p>
    <w:p w:rsidR="009D60FC" w:rsidRPr="00856096" w:rsidRDefault="009D60FC" w:rsidP="002934E8">
      <w:pPr>
        <w:numPr>
          <w:ilvl w:val="0"/>
          <w:numId w:val="24"/>
        </w:numPr>
        <w:tabs>
          <w:tab w:val="num" w:pos="0"/>
        </w:tabs>
        <w:autoSpaceDE w:val="0"/>
        <w:autoSpaceDN w:val="0"/>
        <w:adjustRightInd w:val="0"/>
        <w:spacing w:before="120"/>
        <w:rPr>
          <w:rFonts w:cs="Arial"/>
          <w:sz w:val="22"/>
          <w:szCs w:val="22"/>
          <w:lang w:val="en-ZA"/>
        </w:rPr>
      </w:pPr>
      <w:r w:rsidRPr="00856096">
        <w:rPr>
          <w:rFonts w:cs="Arial"/>
          <w:b/>
          <w:sz w:val="22"/>
          <w:szCs w:val="22"/>
          <w:lang w:val="en-ZA"/>
        </w:rPr>
        <w:t xml:space="preserve">Coast down - </w:t>
      </w:r>
      <w:r w:rsidRPr="00856096">
        <w:rPr>
          <w:rFonts w:cs="Arial"/>
          <w:sz w:val="22"/>
          <w:szCs w:val="22"/>
          <w:lang w:val="en-ZA"/>
        </w:rPr>
        <w:t>data acquired under transient condition – run down.</w:t>
      </w:r>
    </w:p>
    <w:p w:rsidR="009D60FC" w:rsidRPr="00856096" w:rsidRDefault="009D60FC" w:rsidP="002934E8">
      <w:pPr>
        <w:numPr>
          <w:ilvl w:val="0"/>
          <w:numId w:val="24"/>
        </w:numPr>
        <w:tabs>
          <w:tab w:val="num" w:pos="0"/>
        </w:tabs>
        <w:autoSpaceDE w:val="0"/>
        <w:autoSpaceDN w:val="0"/>
        <w:adjustRightInd w:val="0"/>
        <w:spacing w:before="120"/>
        <w:rPr>
          <w:rFonts w:cs="Arial"/>
          <w:b/>
          <w:sz w:val="22"/>
          <w:szCs w:val="22"/>
          <w:lang w:val="en-ZA"/>
        </w:rPr>
      </w:pPr>
      <w:r w:rsidRPr="00856096">
        <w:rPr>
          <w:rFonts w:cs="Arial"/>
          <w:b/>
          <w:sz w:val="22"/>
          <w:szCs w:val="22"/>
          <w:lang w:val="en-ZA"/>
        </w:rPr>
        <w:t xml:space="preserve">Gap Reference - </w:t>
      </w:r>
      <w:r w:rsidRPr="00856096">
        <w:rPr>
          <w:rFonts w:cs="Arial"/>
          <w:sz w:val="22"/>
          <w:szCs w:val="22"/>
          <w:lang w:val="en-ZA"/>
        </w:rPr>
        <w:t xml:space="preserve">data acquired whilst the machine is on barring or stand still to establish Bottom Dead Centre. </w:t>
      </w:r>
    </w:p>
    <w:p w:rsidR="009D60FC" w:rsidRPr="00856096" w:rsidRDefault="009D60FC" w:rsidP="002934E8">
      <w:pPr>
        <w:numPr>
          <w:ilvl w:val="0"/>
          <w:numId w:val="24"/>
        </w:numPr>
        <w:tabs>
          <w:tab w:val="num" w:pos="0"/>
        </w:tabs>
        <w:autoSpaceDE w:val="0"/>
        <w:autoSpaceDN w:val="0"/>
        <w:adjustRightInd w:val="0"/>
        <w:spacing w:before="120"/>
        <w:rPr>
          <w:rFonts w:cs="Arial"/>
          <w:sz w:val="22"/>
          <w:szCs w:val="22"/>
          <w:lang w:val="en-ZA"/>
        </w:rPr>
      </w:pPr>
      <w:r w:rsidRPr="00856096">
        <w:rPr>
          <w:rFonts w:cs="Arial"/>
          <w:b/>
          <w:sz w:val="22"/>
          <w:szCs w:val="22"/>
          <w:lang w:val="en-ZA"/>
        </w:rPr>
        <w:t xml:space="preserve">Slow roll vector – </w:t>
      </w:r>
      <w:r w:rsidRPr="00856096">
        <w:rPr>
          <w:rFonts w:cs="Arial"/>
          <w:sz w:val="22"/>
          <w:szCs w:val="22"/>
          <w:lang w:val="en-ZA"/>
        </w:rPr>
        <w:t xml:space="preserve">data acquired preferably after a ‘hot’ shutdown, at low rotating speed where dynamic motion effects are negligible – run out compensation. </w:t>
      </w:r>
    </w:p>
    <w:p w:rsidR="009D60FC" w:rsidRPr="00856096" w:rsidRDefault="009D60FC" w:rsidP="002934E8">
      <w:pPr>
        <w:numPr>
          <w:ilvl w:val="0"/>
          <w:numId w:val="24"/>
        </w:numPr>
        <w:tabs>
          <w:tab w:val="num" w:pos="0"/>
        </w:tabs>
        <w:autoSpaceDE w:val="0"/>
        <w:autoSpaceDN w:val="0"/>
        <w:adjustRightInd w:val="0"/>
        <w:spacing w:before="120"/>
        <w:rPr>
          <w:rFonts w:cs="Arial"/>
          <w:sz w:val="22"/>
          <w:szCs w:val="22"/>
          <w:lang w:val="en-ZA"/>
        </w:rPr>
      </w:pPr>
      <w:r w:rsidRPr="00856096">
        <w:rPr>
          <w:rFonts w:cs="Arial"/>
          <w:b/>
          <w:sz w:val="22"/>
          <w:szCs w:val="22"/>
          <w:lang w:val="en-ZA"/>
        </w:rPr>
        <w:t xml:space="preserve">Waveform data - </w:t>
      </w:r>
      <w:r w:rsidRPr="00856096">
        <w:rPr>
          <w:rFonts w:cs="Arial"/>
          <w:sz w:val="22"/>
          <w:szCs w:val="22"/>
          <w:lang w:val="en-ZA"/>
        </w:rPr>
        <w:t xml:space="preserve">absolute baseline data, collected after a new or overhauled machine returned to service, at normal operating &amp; process conditions.  Used for superimposing with current data. </w:t>
      </w:r>
    </w:p>
    <w:p w:rsidR="009D60FC" w:rsidRDefault="009D60FC" w:rsidP="009D60FC">
      <w:pPr>
        <w:tabs>
          <w:tab w:val="num" w:pos="0"/>
        </w:tabs>
        <w:autoSpaceDE w:val="0"/>
        <w:autoSpaceDN w:val="0"/>
        <w:adjustRightInd w:val="0"/>
        <w:spacing w:before="120"/>
        <w:rPr>
          <w:rFonts w:cs="Arial"/>
          <w:sz w:val="22"/>
          <w:szCs w:val="22"/>
          <w:lang w:val="en-ZA"/>
        </w:rPr>
      </w:pPr>
      <w:r w:rsidRPr="00856096">
        <w:rPr>
          <w:rFonts w:cs="Arial"/>
          <w:sz w:val="22"/>
          <w:szCs w:val="22"/>
          <w:lang w:val="en-ZA"/>
        </w:rPr>
        <w:t>The above reference files shall be clearly identified and easily accessible in the reference directory. This directory shall be updated as and when the new reference condition has been captured. Any change in the reference and baseline signature shall be logged in system event files.</w:t>
      </w:r>
    </w:p>
    <w:p w:rsidR="009D60FC" w:rsidRPr="00120320" w:rsidRDefault="009D60FC" w:rsidP="002934E8">
      <w:pPr>
        <w:pStyle w:val="Heading2"/>
        <w:numPr>
          <w:ilvl w:val="2"/>
          <w:numId w:val="28"/>
        </w:numPr>
        <w:rPr>
          <w:lang w:val="en-ZA"/>
        </w:rPr>
      </w:pPr>
      <w:bookmarkStart w:id="130" w:name="_Toc31031988"/>
      <w:bookmarkStart w:id="131" w:name="_Toc31032320"/>
      <w:bookmarkStart w:id="132" w:name="_Toc31032654"/>
      <w:bookmarkStart w:id="133" w:name="_Toc31034309"/>
      <w:bookmarkStart w:id="134" w:name="_Toc73518268"/>
      <w:bookmarkEnd w:id="130"/>
      <w:bookmarkEnd w:id="131"/>
      <w:bookmarkEnd w:id="132"/>
      <w:bookmarkEnd w:id="133"/>
      <w:r w:rsidRPr="00575A5E">
        <w:rPr>
          <w:lang w:val="en-ZA"/>
        </w:rPr>
        <w:t>S</w:t>
      </w:r>
      <w:r w:rsidRPr="00566B5E">
        <w:rPr>
          <w:lang w:val="en-ZA"/>
        </w:rPr>
        <w:t>ystem Log Functions</w:t>
      </w:r>
      <w:bookmarkEnd w:id="134"/>
    </w:p>
    <w:p w:rsidR="009D60FC" w:rsidRPr="001E69E4" w:rsidRDefault="009D60FC" w:rsidP="002934E8">
      <w:pPr>
        <w:pStyle w:val="Heading2"/>
        <w:numPr>
          <w:ilvl w:val="3"/>
          <w:numId w:val="28"/>
        </w:numPr>
        <w:rPr>
          <w:lang w:val="en-ZA"/>
        </w:rPr>
      </w:pPr>
      <w:bookmarkStart w:id="135" w:name="_Toc73518269"/>
      <w:r w:rsidRPr="001E69E4">
        <w:rPr>
          <w:lang w:val="en-ZA"/>
        </w:rPr>
        <w:t>System Alarm Log</w:t>
      </w:r>
      <w:bookmarkEnd w:id="135"/>
    </w:p>
    <w:p w:rsidR="009D60FC" w:rsidRPr="00A16F66" w:rsidRDefault="009D60FC" w:rsidP="009D60FC">
      <w:pPr>
        <w:rPr>
          <w:lang w:val="en-ZA"/>
        </w:rPr>
      </w:pPr>
      <w:r w:rsidRPr="00856096">
        <w:rPr>
          <w:rFonts w:cs="Arial"/>
          <w:sz w:val="22"/>
          <w:szCs w:val="22"/>
          <w:lang w:val="en-ZA"/>
        </w:rPr>
        <w:t>A facility to log alarm events, changes to reference sets, change of monitoring mode or any other change to the system defaults or operation shall be provided. The logs must be preconfigured for selective time periods or plant statuses.</w:t>
      </w:r>
      <w:r>
        <w:rPr>
          <w:rFonts w:cs="Arial"/>
          <w:sz w:val="22"/>
          <w:szCs w:val="22"/>
          <w:lang w:val="en-ZA"/>
        </w:rPr>
        <w:t xml:space="preserve"> </w:t>
      </w:r>
      <w:r w:rsidRPr="00856096">
        <w:rPr>
          <w:rFonts w:cs="Arial"/>
          <w:sz w:val="22"/>
          <w:szCs w:val="22"/>
        </w:rPr>
        <w:t>All changes in operating state shall be logged.</w:t>
      </w:r>
    </w:p>
    <w:p w:rsidR="009D60FC" w:rsidRPr="001E69E4" w:rsidRDefault="009D60FC" w:rsidP="002934E8">
      <w:pPr>
        <w:pStyle w:val="Heading2"/>
        <w:numPr>
          <w:ilvl w:val="3"/>
          <w:numId w:val="28"/>
        </w:numPr>
        <w:rPr>
          <w:lang w:val="en-ZA"/>
        </w:rPr>
      </w:pPr>
      <w:bookmarkStart w:id="136" w:name="_Toc73518270"/>
      <w:r w:rsidRPr="001E69E4">
        <w:rPr>
          <w:lang w:val="en-ZA"/>
        </w:rPr>
        <w:t>User log</w:t>
      </w:r>
      <w:bookmarkEnd w:id="136"/>
    </w:p>
    <w:p w:rsidR="009D60FC" w:rsidRDefault="009D60FC" w:rsidP="009D60FC">
      <w:pPr>
        <w:pStyle w:val="Heading4"/>
        <w:numPr>
          <w:ilvl w:val="0"/>
          <w:numId w:val="0"/>
        </w:numPr>
        <w:rPr>
          <w:rFonts w:ascii="Arial" w:hAnsi="Arial" w:cs="Arial"/>
          <w:b w:val="0"/>
          <w:sz w:val="22"/>
          <w:szCs w:val="22"/>
          <w:lang w:val="en-ZA"/>
        </w:rPr>
      </w:pPr>
      <w:r w:rsidRPr="00411AE2">
        <w:rPr>
          <w:rFonts w:ascii="Arial" w:hAnsi="Arial" w:cs="Arial"/>
          <w:b w:val="0"/>
          <w:sz w:val="22"/>
          <w:szCs w:val="22"/>
          <w:lang w:val="en-ZA"/>
        </w:rPr>
        <w:t>A user log shall be provided on which user observations and remarks can be applied with the options to attach the notes to a reference data set or print the user notes, selected by date, machine and measuring point</w:t>
      </w:r>
    </w:p>
    <w:p w:rsidR="009D60FC" w:rsidRPr="001E69E4" w:rsidRDefault="009D60FC" w:rsidP="002934E8">
      <w:pPr>
        <w:pStyle w:val="Heading2"/>
        <w:numPr>
          <w:ilvl w:val="2"/>
          <w:numId w:val="28"/>
        </w:numPr>
        <w:rPr>
          <w:lang w:val="en-ZA"/>
        </w:rPr>
      </w:pPr>
      <w:bookmarkStart w:id="137" w:name="_Toc31031992"/>
      <w:bookmarkStart w:id="138" w:name="_Toc31032324"/>
      <w:bookmarkStart w:id="139" w:name="_Toc31032658"/>
      <w:bookmarkStart w:id="140" w:name="_Toc31034313"/>
      <w:bookmarkStart w:id="141" w:name="_Toc31031993"/>
      <w:bookmarkStart w:id="142" w:name="_Toc31032325"/>
      <w:bookmarkStart w:id="143" w:name="_Toc31032659"/>
      <w:bookmarkStart w:id="144" w:name="_Toc31034314"/>
      <w:bookmarkStart w:id="145" w:name="_Toc73518271"/>
      <w:bookmarkEnd w:id="137"/>
      <w:bookmarkEnd w:id="138"/>
      <w:bookmarkEnd w:id="139"/>
      <w:bookmarkEnd w:id="140"/>
      <w:bookmarkEnd w:id="141"/>
      <w:bookmarkEnd w:id="142"/>
      <w:bookmarkEnd w:id="143"/>
      <w:bookmarkEnd w:id="144"/>
      <w:r w:rsidRPr="001E69E4">
        <w:rPr>
          <w:lang w:val="en-ZA"/>
        </w:rPr>
        <w:t>System Display Configuration</w:t>
      </w:r>
      <w:bookmarkEnd w:id="145"/>
    </w:p>
    <w:p w:rsidR="009D60FC" w:rsidRPr="00856096" w:rsidRDefault="009D60FC" w:rsidP="009D60FC">
      <w:pPr>
        <w:tabs>
          <w:tab w:val="num" w:pos="0"/>
        </w:tabs>
        <w:autoSpaceDE w:val="0"/>
        <w:autoSpaceDN w:val="0"/>
        <w:adjustRightInd w:val="0"/>
        <w:spacing w:before="120"/>
        <w:rPr>
          <w:rFonts w:cs="Arial"/>
          <w:sz w:val="22"/>
          <w:szCs w:val="22"/>
          <w:lang w:val="en-ZA"/>
        </w:rPr>
      </w:pPr>
      <w:r w:rsidRPr="00856096">
        <w:rPr>
          <w:rFonts w:cs="Arial"/>
          <w:sz w:val="22"/>
          <w:szCs w:val="22"/>
          <w:lang w:val="en-ZA"/>
        </w:rPr>
        <w:t>All graphic displays shall, as far as possible, be accessible through the use of a standardised menu structure of soft key, or pointing device with the keyboard isolated. It shall be possible to easily identify and select the files and signals or parameters required for display via screen displays which present to the user the various data available on the system.</w:t>
      </w:r>
    </w:p>
    <w:p w:rsidR="009D60FC" w:rsidRDefault="009D60FC" w:rsidP="009D60FC">
      <w:pPr>
        <w:tabs>
          <w:tab w:val="num" w:pos="0"/>
        </w:tabs>
        <w:autoSpaceDE w:val="0"/>
        <w:autoSpaceDN w:val="0"/>
        <w:adjustRightInd w:val="0"/>
        <w:spacing w:before="120"/>
        <w:rPr>
          <w:rFonts w:cs="Arial"/>
          <w:sz w:val="22"/>
          <w:szCs w:val="22"/>
          <w:lang w:val="en-ZA"/>
        </w:rPr>
      </w:pPr>
      <w:r w:rsidRPr="00856096">
        <w:rPr>
          <w:rFonts w:cs="Arial"/>
          <w:sz w:val="22"/>
          <w:szCs w:val="22"/>
          <w:lang w:val="en-ZA"/>
        </w:rPr>
        <w:t>A ready reference to all user-defined configuration settings shall be displayed by appropriate selection from a menu option. When moving between screen overlays as much information as possible shall be transferable to appropriate selection fields to avoid the need to repeatedly input the same information. All screen overlays shall have a Help facility available and no inappropriate menu items or soil key labels shall be displayed.</w:t>
      </w:r>
    </w:p>
    <w:p w:rsidR="009D60FC" w:rsidRPr="00DB304E" w:rsidRDefault="009D60FC" w:rsidP="009D60FC">
      <w:pPr>
        <w:rPr>
          <w:lang w:val="en-ZA"/>
        </w:rPr>
      </w:pPr>
      <w:r>
        <w:rPr>
          <w:rFonts w:cs="Arial"/>
          <w:sz w:val="22"/>
          <w:szCs w:val="22"/>
          <w:lang w:val="en-ZA"/>
        </w:rPr>
        <w:t>Variables and signals are displayed in the same unit of measure and range as the source data.</w:t>
      </w:r>
    </w:p>
    <w:p w:rsidR="009D60FC" w:rsidRPr="001E69E4" w:rsidRDefault="009D60FC" w:rsidP="002934E8">
      <w:pPr>
        <w:pStyle w:val="Heading2"/>
        <w:numPr>
          <w:ilvl w:val="2"/>
          <w:numId w:val="28"/>
        </w:numPr>
        <w:rPr>
          <w:lang w:val="en-ZA"/>
        </w:rPr>
      </w:pPr>
      <w:bookmarkStart w:id="146" w:name="_Toc73518272"/>
      <w:r w:rsidRPr="001E69E4">
        <w:rPr>
          <w:lang w:val="en-ZA"/>
        </w:rPr>
        <w:t>Display Format Requirements</w:t>
      </w:r>
      <w:bookmarkEnd w:id="146"/>
    </w:p>
    <w:p w:rsidR="009D60FC" w:rsidRPr="00856096" w:rsidRDefault="009D60FC" w:rsidP="009D60FC">
      <w:pPr>
        <w:tabs>
          <w:tab w:val="num" w:pos="0"/>
        </w:tabs>
        <w:autoSpaceDE w:val="0"/>
        <w:autoSpaceDN w:val="0"/>
        <w:adjustRightInd w:val="0"/>
        <w:spacing w:before="120"/>
        <w:rPr>
          <w:rFonts w:cs="Arial"/>
          <w:sz w:val="22"/>
          <w:szCs w:val="22"/>
          <w:lang w:val="en-ZA"/>
        </w:rPr>
      </w:pPr>
      <w:r w:rsidRPr="00856096">
        <w:rPr>
          <w:rFonts w:cs="Arial"/>
          <w:sz w:val="22"/>
          <w:szCs w:val="22"/>
          <w:lang w:val="en-ZA"/>
        </w:rPr>
        <w:t xml:space="preserve">Each system shall have a start-up screen displaying the last set of alarms received (system alarm log entries). The start-up screen shall also display a menu giving access to the various functions and to the turbo-generator data groups. The display screen shall be sized to accommodate the display format requirements legibly. User definable mimics are to be included. The system shall be capable of displaying compensated and uncompensated amplitude and phase data. </w:t>
      </w:r>
    </w:p>
    <w:p w:rsidR="009D60FC" w:rsidRDefault="009D60FC" w:rsidP="009D60FC">
      <w:pPr>
        <w:tabs>
          <w:tab w:val="num" w:pos="0"/>
        </w:tabs>
        <w:autoSpaceDE w:val="0"/>
        <w:autoSpaceDN w:val="0"/>
        <w:adjustRightInd w:val="0"/>
        <w:spacing w:before="120"/>
        <w:rPr>
          <w:rFonts w:cs="Arial"/>
          <w:lang w:val="en-ZA"/>
        </w:rPr>
      </w:pPr>
      <w:r w:rsidRPr="00856096">
        <w:rPr>
          <w:rFonts w:cs="Arial"/>
          <w:sz w:val="22"/>
          <w:szCs w:val="22"/>
          <w:lang w:val="en-ZA"/>
        </w:rPr>
        <w:t>The diagnostic solution will provide for the following types of plots.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939"/>
      </w:tblGrid>
      <w:tr w:rsidR="009D60FC" w:rsidRPr="00B51E75" w:rsidTr="000A3215">
        <w:tc>
          <w:tcPr>
            <w:tcW w:w="2808" w:type="dxa"/>
            <w:shd w:val="clear" w:color="auto" w:fill="auto"/>
          </w:tcPr>
          <w:p w:rsidR="009D60FC" w:rsidRPr="00B51E75" w:rsidRDefault="009D60FC" w:rsidP="000A3215">
            <w:pPr>
              <w:autoSpaceDE w:val="0"/>
              <w:autoSpaceDN w:val="0"/>
              <w:adjustRightInd w:val="0"/>
              <w:rPr>
                <w:rFonts w:cs="Arial"/>
                <w:b/>
                <w:lang w:val="en-ZA"/>
              </w:rPr>
            </w:pPr>
            <w:r w:rsidRPr="00B51E75">
              <w:rPr>
                <w:rFonts w:cs="Arial"/>
                <w:b/>
                <w:lang w:val="en-ZA"/>
              </w:rPr>
              <w:t>Plot Type</w:t>
            </w:r>
          </w:p>
        </w:tc>
        <w:tc>
          <w:tcPr>
            <w:tcW w:w="6939" w:type="dxa"/>
            <w:shd w:val="clear" w:color="auto" w:fill="auto"/>
          </w:tcPr>
          <w:p w:rsidR="009D60FC" w:rsidRPr="00B51E75" w:rsidRDefault="009D60FC" w:rsidP="000A3215">
            <w:pPr>
              <w:autoSpaceDE w:val="0"/>
              <w:autoSpaceDN w:val="0"/>
              <w:adjustRightInd w:val="0"/>
              <w:rPr>
                <w:rFonts w:cs="Arial"/>
                <w:b/>
                <w:lang w:val="en-ZA"/>
              </w:rPr>
            </w:pPr>
            <w:r w:rsidRPr="00B51E75">
              <w:rPr>
                <w:rFonts w:cs="Arial"/>
                <w:b/>
                <w:lang w:val="en-ZA"/>
              </w:rPr>
              <w:t>Description</w:t>
            </w:r>
          </w:p>
        </w:tc>
      </w:tr>
      <w:tr w:rsidR="009D60FC" w:rsidRPr="00B51E75" w:rsidTr="000A3215">
        <w:tc>
          <w:tcPr>
            <w:tcW w:w="2808" w:type="dxa"/>
            <w:shd w:val="clear" w:color="auto" w:fill="auto"/>
          </w:tcPr>
          <w:p w:rsidR="009D60FC" w:rsidRPr="001647E2" w:rsidRDefault="009D60FC" w:rsidP="000A3215">
            <w:pPr>
              <w:autoSpaceDE w:val="0"/>
              <w:autoSpaceDN w:val="0"/>
              <w:adjustRightInd w:val="0"/>
              <w:rPr>
                <w:rFonts w:cs="Arial"/>
                <w:szCs w:val="20"/>
                <w:lang w:val="en-ZA"/>
              </w:rPr>
            </w:pPr>
            <w:r w:rsidRPr="001647E2">
              <w:rPr>
                <w:rFonts w:cs="Arial"/>
                <w:szCs w:val="20"/>
                <w:lang w:val="en-ZA"/>
              </w:rPr>
              <w:t>Dynamic Time-base plots</w:t>
            </w:r>
          </w:p>
          <w:p w:rsidR="009D60FC" w:rsidRPr="001647E2" w:rsidRDefault="009D60FC" w:rsidP="000A3215">
            <w:pPr>
              <w:autoSpaceDE w:val="0"/>
              <w:autoSpaceDN w:val="0"/>
              <w:adjustRightInd w:val="0"/>
              <w:rPr>
                <w:rFonts w:cs="Arial"/>
                <w:szCs w:val="20"/>
                <w:lang w:val="en-ZA"/>
              </w:rPr>
            </w:pPr>
          </w:p>
        </w:tc>
        <w:tc>
          <w:tcPr>
            <w:tcW w:w="6939" w:type="dxa"/>
            <w:shd w:val="clear" w:color="auto" w:fill="auto"/>
          </w:tcPr>
          <w:p w:rsidR="009D60FC" w:rsidRPr="001647E2" w:rsidRDefault="009D60FC" w:rsidP="000A3215">
            <w:pPr>
              <w:autoSpaceDE w:val="0"/>
              <w:autoSpaceDN w:val="0"/>
              <w:adjustRightInd w:val="0"/>
              <w:ind w:left="27"/>
              <w:rPr>
                <w:rFonts w:cs="Arial"/>
                <w:szCs w:val="20"/>
                <w:lang w:val="en-ZA"/>
              </w:rPr>
            </w:pPr>
            <w:r w:rsidRPr="001647E2">
              <w:rPr>
                <w:rFonts w:cs="Arial"/>
                <w:szCs w:val="20"/>
                <w:lang w:val="en-ZA"/>
              </w:rPr>
              <w:t xml:space="preserve">These plots are used to present </w:t>
            </w:r>
            <w:r w:rsidRPr="001647E2">
              <w:rPr>
                <w:rFonts w:cs="Arial"/>
                <w:szCs w:val="20"/>
              </w:rPr>
              <w:t>the instantaneous amplitude of a signal as a function of</w:t>
            </w:r>
            <w:r w:rsidRPr="001647E2">
              <w:rPr>
                <w:rFonts w:cs="Arial"/>
                <w:szCs w:val="20"/>
                <w:lang w:val="en-ZA"/>
              </w:rPr>
              <w:t xml:space="preserve"> time. It can be analogue signal inputs as well as pre-processed digital signals such as vibration amplitude and phase. At least six of these plots are to be shown on the visual display unit simultaneously, each tract with a different colour. The Y-axis of these plots shall be displayed in standard engineering units (mm/s, µm, MPa, etc.). There must be a facility to manually or automatically set the ranges of the Y-axis scales. Single and Multi variable charts shall be available with the single variable charts displaying the alarm limits. A rolling display window will be used and shall automatically update at a period corresponding to the selected sample rate.</w:t>
            </w:r>
          </w:p>
          <w:p w:rsidR="009D60FC" w:rsidRPr="001647E2" w:rsidRDefault="009D60FC" w:rsidP="000A3215">
            <w:pPr>
              <w:autoSpaceDE w:val="0"/>
              <w:autoSpaceDN w:val="0"/>
              <w:adjustRightInd w:val="0"/>
              <w:rPr>
                <w:rFonts w:cs="Arial"/>
                <w:b/>
                <w:szCs w:val="20"/>
                <w:lang w:val="en-ZA"/>
              </w:rPr>
            </w:pPr>
          </w:p>
        </w:tc>
      </w:tr>
      <w:tr w:rsidR="009D60FC" w:rsidRPr="00B51E75" w:rsidTr="000A3215">
        <w:tc>
          <w:tcPr>
            <w:tcW w:w="2808" w:type="dxa"/>
            <w:shd w:val="clear" w:color="auto" w:fill="auto"/>
          </w:tcPr>
          <w:p w:rsidR="009D60FC" w:rsidRPr="001647E2" w:rsidRDefault="009D60FC" w:rsidP="000A3215">
            <w:pPr>
              <w:autoSpaceDE w:val="0"/>
              <w:autoSpaceDN w:val="0"/>
              <w:adjustRightInd w:val="0"/>
              <w:rPr>
                <w:rFonts w:cs="Arial"/>
                <w:szCs w:val="20"/>
                <w:lang w:val="en-ZA"/>
              </w:rPr>
            </w:pPr>
            <w:r w:rsidRPr="001647E2">
              <w:rPr>
                <w:rFonts w:cs="Arial"/>
                <w:szCs w:val="20"/>
                <w:lang w:val="en-ZA"/>
              </w:rPr>
              <w:t>Historical Trend plots</w:t>
            </w:r>
          </w:p>
        </w:tc>
        <w:tc>
          <w:tcPr>
            <w:tcW w:w="6939" w:type="dxa"/>
            <w:shd w:val="clear" w:color="auto" w:fill="auto"/>
          </w:tcPr>
          <w:p w:rsidR="009D60FC" w:rsidRPr="001647E2" w:rsidRDefault="009D60FC" w:rsidP="000A3215">
            <w:pPr>
              <w:autoSpaceDE w:val="0"/>
              <w:autoSpaceDN w:val="0"/>
              <w:adjustRightInd w:val="0"/>
              <w:ind w:left="27"/>
              <w:rPr>
                <w:rFonts w:cs="Arial"/>
                <w:szCs w:val="20"/>
                <w:lang w:val="en-ZA"/>
              </w:rPr>
            </w:pPr>
            <w:r w:rsidRPr="001647E2">
              <w:rPr>
                <w:rFonts w:cs="Arial"/>
                <w:szCs w:val="20"/>
                <w:lang w:val="en-ZA"/>
              </w:rPr>
              <w:t>These plots are the same as the dynamic time-base plots but are used for variable progression over long periods at user selectable intervals (daily, weekly, monthly. etc.). Historical trend plots shall be obtainable from the long term storage memory and shall be in the same format as the dynamic time-base plots. Trends shall be based upon averaged data and extend over full lifetime of the condition monitoring system as installed. The trends shall be independently accessible by the user and shall be defined by the machine identification i.e. turbo-generator and a time window.</w:t>
            </w:r>
          </w:p>
          <w:p w:rsidR="009D60FC" w:rsidRPr="001647E2" w:rsidRDefault="009D60FC" w:rsidP="000A3215">
            <w:pPr>
              <w:autoSpaceDE w:val="0"/>
              <w:autoSpaceDN w:val="0"/>
              <w:adjustRightInd w:val="0"/>
              <w:rPr>
                <w:rFonts w:cs="Arial"/>
                <w:b/>
                <w:szCs w:val="20"/>
                <w:lang w:val="en-ZA"/>
              </w:rPr>
            </w:pPr>
          </w:p>
        </w:tc>
      </w:tr>
      <w:tr w:rsidR="009D60FC" w:rsidRPr="00B51E75" w:rsidTr="000A3215">
        <w:tc>
          <w:tcPr>
            <w:tcW w:w="2808" w:type="dxa"/>
            <w:shd w:val="clear" w:color="auto" w:fill="auto"/>
          </w:tcPr>
          <w:p w:rsidR="009D60FC" w:rsidRPr="001647E2" w:rsidRDefault="009D60FC" w:rsidP="000A3215">
            <w:pPr>
              <w:autoSpaceDE w:val="0"/>
              <w:autoSpaceDN w:val="0"/>
              <w:adjustRightInd w:val="0"/>
              <w:rPr>
                <w:rFonts w:cs="Arial"/>
                <w:szCs w:val="20"/>
                <w:lang w:val="en-ZA"/>
              </w:rPr>
            </w:pPr>
            <w:r w:rsidRPr="001647E2">
              <w:rPr>
                <w:rFonts w:cs="Arial"/>
                <w:szCs w:val="20"/>
                <w:lang w:val="en-ZA"/>
              </w:rPr>
              <w:t>Bar Charts</w:t>
            </w:r>
          </w:p>
          <w:p w:rsidR="009D60FC" w:rsidRPr="001647E2" w:rsidRDefault="009D60FC" w:rsidP="000A3215">
            <w:pPr>
              <w:autoSpaceDE w:val="0"/>
              <w:autoSpaceDN w:val="0"/>
              <w:adjustRightInd w:val="0"/>
              <w:rPr>
                <w:rFonts w:cs="Arial"/>
                <w:szCs w:val="20"/>
                <w:lang w:val="en-ZA"/>
              </w:rPr>
            </w:pPr>
          </w:p>
        </w:tc>
        <w:tc>
          <w:tcPr>
            <w:tcW w:w="6939" w:type="dxa"/>
            <w:shd w:val="clear" w:color="auto" w:fill="auto"/>
          </w:tcPr>
          <w:p w:rsidR="009D60FC" w:rsidRPr="001647E2" w:rsidRDefault="009D60FC" w:rsidP="000A3215">
            <w:pPr>
              <w:autoSpaceDE w:val="0"/>
              <w:autoSpaceDN w:val="0"/>
              <w:adjustRightInd w:val="0"/>
              <w:ind w:left="27"/>
              <w:rPr>
                <w:rFonts w:cs="Arial"/>
                <w:szCs w:val="20"/>
                <w:lang w:val="en-ZA"/>
              </w:rPr>
            </w:pPr>
            <w:r w:rsidRPr="001647E2">
              <w:rPr>
                <w:rFonts w:cs="Arial"/>
                <w:szCs w:val="20"/>
                <w:lang w:val="en-ZA"/>
              </w:rPr>
              <w:t xml:space="preserve">These charts shall </w:t>
            </w:r>
            <w:r w:rsidRPr="001647E2">
              <w:rPr>
                <w:rFonts w:cs="Arial"/>
                <w:szCs w:val="20"/>
              </w:rPr>
              <w:t>indicate current values for each variable point configured on a machine train, with full-scale range and pre-set alarm limits displayed. The system shall be capable of displaying at least twenty charted values at a time.</w:t>
            </w:r>
            <w:r w:rsidRPr="001647E2">
              <w:rPr>
                <w:rFonts w:cs="Arial"/>
                <w:szCs w:val="20"/>
                <w:lang w:val="en-ZA"/>
              </w:rPr>
              <w:t xml:space="preserve"> All bar charts are to be clearly identified and display different colours on reaching levels or alarm set points. </w:t>
            </w:r>
          </w:p>
          <w:p w:rsidR="009D60FC" w:rsidRPr="001647E2" w:rsidRDefault="009D60FC" w:rsidP="000A3215">
            <w:pPr>
              <w:autoSpaceDE w:val="0"/>
              <w:autoSpaceDN w:val="0"/>
              <w:adjustRightInd w:val="0"/>
              <w:rPr>
                <w:rFonts w:cs="Arial"/>
                <w:b/>
                <w:szCs w:val="20"/>
                <w:lang w:val="en-ZA"/>
              </w:rPr>
            </w:pPr>
          </w:p>
        </w:tc>
      </w:tr>
      <w:tr w:rsidR="009D60FC" w:rsidRPr="00B51E75" w:rsidTr="000A3215">
        <w:tc>
          <w:tcPr>
            <w:tcW w:w="2808" w:type="dxa"/>
            <w:shd w:val="clear" w:color="auto" w:fill="auto"/>
          </w:tcPr>
          <w:p w:rsidR="009D60FC" w:rsidRPr="001647E2" w:rsidRDefault="009D60FC" w:rsidP="000A3215">
            <w:pPr>
              <w:autoSpaceDE w:val="0"/>
              <w:autoSpaceDN w:val="0"/>
              <w:adjustRightInd w:val="0"/>
              <w:rPr>
                <w:rFonts w:cs="Arial"/>
                <w:szCs w:val="20"/>
                <w:lang w:val="en-ZA"/>
              </w:rPr>
            </w:pPr>
            <w:r w:rsidRPr="001647E2">
              <w:rPr>
                <w:rFonts w:cs="Arial"/>
                <w:szCs w:val="20"/>
                <w:lang w:val="en-ZA"/>
              </w:rPr>
              <w:t>Waterfall plots</w:t>
            </w:r>
          </w:p>
          <w:p w:rsidR="009D60FC" w:rsidRPr="001647E2" w:rsidRDefault="009D60FC" w:rsidP="000A3215">
            <w:pPr>
              <w:autoSpaceDE w:val="0"/>
              <w:autoSpaceDN w:val="0"/>
              <w:adjustRightInd w:val="0"/>
              <w:rPr>
                <w:rFonts w:cs="Arial"/>
                <w:szCs w:val="20"/>
                <w:lang w:val="en-ZA"/>
              </w:rPr>
            </w:pPr>
          </w:p>
        </w:tc>
        <w:tc>
          <w:tcPr>
            <w:tcW w:w="6939" w:type="dxa"/>
            <w:shd w:val="clear" w:color="auto" w:fill="auto"/>
          </w:tcPr>
          <w:p w:rsidR="009D60FC" w:rsidRPr="001647E2" w:rsidRDefault="009D60FC" w:rsidP="000A3215">
            <w:pPr>
              <w:autoSpaceDE w:val="0"/>
              <w:autoSpaceDN w:val="0"/>
              <w:adjustRightInd w:val="0"/>
              <w:ind w:left="27" w:hanging="27"/>
              <w:rPr>
                <w:rFonts w:cs="Arial"/>
                <w:szCs w:val="20"/>
                <w:lang w:val="en-ZA"/>
              </w:rPr>
            </w:pPr>
            <w:r w:rsidRPr="001647E2">
              <w:rPr>
                <w:rFonts w:cs="Arial"/>
                <w:szCs w:val="20"/>
                <w:lang w:val="en-ZA"/>
              </w:rPr>
              <w:t>These plots shall be used to trend spectrums over short and long periods of time. An XYZ standard axis system shall be used. The Y-axis shall indicate amplitude, the Z-axis shall indicate time and the X-axis shall indicate frequency range. The time period between spectrums shall be user selectable for both short and long term trending and will be spaced on the Z-axis proportional to time. The Y-axis shall be displayed in standard engineering units. The X-axis shall be displayed in either Hz or rpm with the choice left to the user. The scaling of the axes shall be both automatic and user definable. A zoom facility on the X-axis must be available.</w:t>
            </w:r>
          </w:p>
          <w:p w:rsidR="009D60FC" w:rsidRPr="001647E2" w:rsidRDefault="009D60FC" w:rsidP="000A3215">
            <w:pPr>
              <w:autoSpaceDE w:val="0"/>
              <w:autoSpaceDN w:val="0"/>
              <w:adjustRightInd w:val="0"/>
              <w:rPr>
                <w:rFonts w:cs="Arial"/>
                <w:b/>
                <w:szCs w:val="20"/>
                <w:lang w:val="en-ZA"/>
              </w:rPr>
            </w:pPr>
          </w:p>
        </w:tc>
      </w:tr>
      <w:tr w:rsidR="009D60FC" w:rsidRPr="00B51E75" w:rsidTr="000A3215">
        <w:tc>
          <w:tcPr>
            <w:tcW w:w="2808" w:type="dxa"/>
            <w:shd w:val="clear" w:color="auto" w:fill="auto"/>
          </w:tcPr>
          <w:p w:rsidR="009D60FC" w:rsidRPr="001647E2" w:rsidRDefault="009D60FC" w:rsidP="000A3215">
            <w:pPr>
              <w:autoSpaceDE w:val="0"/>
              <w:autoSpaceDN w:val="0"/>
              <w:adjustRightInd w:val="0"/>
              <w:rPr>
                <w:rFonts w:cs="Arial"/>
                <w:szCs w:val="20"/>
                <w:lang w:val="en-ZA"/>
              </w:rPr>
            </w:pPr>
            <w:r w:rsidRPr="001647E2">
              <w:rPr>
                <w:rFonts w:cs="Arial"/>
                <w:szCs w:val="20"/>
                <w:lang w:val="en-ZA"/>
              </w:rPr>
              <w:t>Orbit plots</w:t>
            </w:r>
          </w:p>
        </w:tc>
        <w:tc>
          <w:tcPr>
            <w:tcW w:w="6939" w:type="dxa"/>
            <w:shd w:val="clear" w:color="auto" w:fill="auto"/>
          </w:tcPr>
          <w:p w:rsidR="009D60FC" w:rsidRPr="001647E2" w:rsidRDefault="009D60FC" w:rsidP="000A3215">
            <w:pPr>
              <w:autoSpaceDE w:val="0"/>
              <w:autoSpaceDN w:val="0"/>
              <w:adjustRightInd w:val="0"/>
              <w:ind w:left="27"/>
              <w:rPr>
                <w:rFonts w:cs="Arial"/>
                <w:szCs w:val="20"/>
                <w:lang w:val="en-ZA"/>
              </w:rPr>
            </w:pPr>
            <w:r w:rsidRPr="001647E2">
              <w:rPr>
                <w:rFonts w:cs="Arial"/>
                <w:szCs w:val="20"/>
              </w:rPr>
              <w:t xml:space="preserve">An orbit plot is used to show the dynamic motion of the shaft in the bearing with signals from two probes. The orbit's X-Y plot shows the amplitudes from two orthogonal vibration measurements plotted against each other. </w:t>
            </w:r>
            <w:r w:rsidRPr="001647E2">
              <w:rPr>
                <w:rFonts w:cs="Arial"/>
                <w:szCs w:val="20"/>
                <w:lang w:val="en-ZA"/>
              </w:rPr>
              <w:t xml:space="preserve">The scaling of the axes shall be both manual and automatic. The alarm values shall be displayed, such that limit circles are shown. A locus shall be displayed showing the movement of the shaft. </w:t>
            </w:r>
          </w:p>
          <w:p w:rsidR="009D60FC" w:rsidRPr="001647E2" w:rsidRDefault="009D60FC" w:rsidP="000A3215">
            <w:pPr>
              <w:autoSpaceDE w:val="0"/>
              <w:autoSpaceDN w:val="0"/>
              <w:adjustRightInd w:val="0"/>
              <w:rPr>
                <w:rFonts w:cs="Arial"/>
                <w:b/>
                <w:szCs w:val="20"/>
                <w:lang w:val="en-ZA"/>
              </w:rPr>
            </w:pPr>
          </w:p>
        </w:tc>
      </w:tr>
      <w:tr w:rsidR="009D60FC" w:rsidRPr="00B51E75" w:rsidTr="000A3215">
        <w:tc>
          <w:tcPr>
            <w:tcW w:w="2808" w:type="dxa"/>
            <w:shd w:val="clear" w:color="auto" w:fill="auto"/>
          </w:tcPr>
          <w:p w:rsidR="009D60FC" w:rsidRPr="001647E2" w:rsidRDefault="009D60FC" w:rsidP="000A3215">
            <w:pPr>
              <w:autoSpaceDE w:val="0"/>
              <w:autoSpaceDN w:val="0"/>
              <w:adjustRightInd w:val="0"/>
              <w:rPr>
                <w:rFonts w:cs="Arial"/>
                <w:szCs w:val="20"/>
                <w:lang w:val="en-ZA"/>
              </w:rPr>
            </w:pPr>
            <w:r w:rsidRPr="001647E2">
              <w:rPr>
                <w:rFonts w:cs="Arial"/>
                <w:szCs w:val="20"/>
                <w:lang w:val="en-ZA"/>
              </w:rPr>
              <w:t>Spectrum Plots</w:t>
            </w:r>
          </w:p>
        </w:tc>
        <w:tc>
          <w:tcPr>
            <w:tcW w:w="6939" w:type="dxa"/>
            <w:shd w:val="clear" w:color="auto" w:fill="auto"/>
          </w:tcPr>
          <w:p w:rsidR="009D60FC" w:rsidRPr="001647E2" w:rsidRDefault="009D60FC" w:rsidP="000A3215">
            <w:pPr>
              <w:autoSpaceDE w:val="0"/>
              <w:autoSpaceDN w:val="0"/>
              <w:adjustRightInd w:val="0"/>
              <w:ind w:left="27"/>
              <w:rPr>
                <w:rFonts w:cs="Arial"/>
                <w:szCs w:val="20"/>
                <w:lang w:val="en-ZA"/>
              </w:rPr>
            </w:pPr>
            <w:r w:rsidRPr="001647E2">
              <w:rPr>
                <w:rFonts w:cs="Arial"/>
                <w:szCs w:val="20"/>
                <w:lang w:val="en-ZA"/>
              </w:rPr>
              <w:t xml:space="preserve">These plots shall show frequency spectrum over a selected frequency range for all the dynamic variables. An XY axis shall be used with the Y axis indicating the amplitude in standard engineering units and the X axis the frequency </w:t>
            </w:r>
            <w:proofErr w:type="gramStart"/>
            <w:r w:rsidRPr="001647E2">
              <w:rPr>
                <w:rFonts w:cs="Arial"/>
                <w:szCs w:val="20"/>
                <w:lang w:val="en-ZA"/>
              </w:rPr>
              <w:t>range</w:t>
            </w:r>
            <w:proofErr w:type="gramEnd"/>
            <w:r w:rsidRPr="001647E2">
              <w:rPr>
                <w:rFonts w:cs="Arial"/>
                <w:szCs w:val="20"/>
                <w:lang w:val="en-ZA"/>
              </w:rPr>
              <w:t xml:space="preserve"> in either Hz or rpm. At least six of these plots shall be shown on the visual display unit at one time. The spectrums shall be updated if required at a user selectable frequency. The Y axis range shall be set either by the user or automatically. A zoom facility shall be available on the X axis.</w:t>
            </w:r>
          </w:p>
          <w:p w:rsidR="009D60FC" w:rsidRPr="001647E2" w:rsidRDefault="009D60FC" w:rsidP="000A3215">
            <w:pPr>
              <w:autoSpaceDE w:val="0"/>
              <w:autoSpaceDN w:val="0"/>
              <w:adjustRightInd w:val="0"/>
              <w:rPr>
                <w:rFonts w:cs="Arial"/>
                <w:b/>
                <w:szCs w:val="20"/>
                <w:lang w:val="en-ZA"/>
              </w:rPr>
            </w:pPr>
          </w:p>
        </w:tc>
      </w:tr>
      <w:tr w:rsidR="009D60FC" w:rsidRPr="00B51E75" w:rsidTr="000A3215">
        <w:tc>
          <w:tcPr>
            <w:tcW w:w="2808" w:type="dxa"/>
            <w:shd w:val="clear" w:color="auto" w:fill="auto"/>
          </w:tcPr>
          <w:p w:rsidR="009D60FC" w:rsidRPr="001647E2" w:rsidRDefault="009D60FC" w:rsidP="000A3215">
            <w:pPr>
              <w:autoSpaceDE w:val="0"/>
              <w:autoSpaceDN w:val="0"/>
              <w:adjustRightInd w:val="0"/>
              <w:rPr>
                <w:rFonts w:cs="Arial"/>
                <w:szCs w:val="20"/>
                <w:lang w:val="en-ZA"/>
              </w:rPr>
            </w:pPr>
            <w:r w:rsidRPr="001647E2">
              <w:rPr>
                <w:rFonts w:cs="Arial"/>
                <w:szCs w:val="20"/>
                <w:lang w:val="en-ZA"/>
              </w:rPr>
              <w:t>Bode Plots</w:t>
            </w:r>
          </w:p>
          <w:p w:rsidR="009D60FC" w:rsidRPr="001647E2" w:rsidRDefault="009D60FC" w:rsidP="000A3215">
            <w:pPr>
              <w:autoSpaceDE w:val="0"/>
              <w:autoSpaceDN w:val="0"/>
              <w:adjustRightInd w:val="0"/>
              <w:rPr>
                <w:rFonts w:cs="Arial"/>
                <w:szCs w:val="20"/>
                <w:lang w:val="en-ZA"/>
              </w:rPr>
            </w:pPr>
          </w:p>
        </w:tc>
        <w:tc>
          <w:tcPr>
            <w:tcW w:w="6939" w:type="dxa"/>
            <w:shd w:val="clear" w:color="auto" w:fill="auto"/>
          </w:tcPr>
          <w:p w:rsidR="009D60FC" w:rsidRPr="001647E2" w:rsidRDefault="009D60FC" w:rsidP="000A3215">
            <w:pPr>
              <w:autoSpaceDE w:val="0"/>
              <w:autoSpaceDN w:val="0"/>
              <w:adjustRightInd w:val="0"/>
              <w:ind w:left="27"/>
              <w:rPr>
                <w:rFonts w:cs="Arial"/>
                <w:szCs w:val="20"/>
                <w:lang w:val="en-ZA"/>
              </w:rPr>
            </w:pPr>
            <w:r w:rsidRPr="001647E2">
              <w:rPr>
                <w:rFonts w:cs="Arial"/>
                <w:szCs w:val="20"/>
                <w:lang w:val="en-ZA"/>
              </w:rPr>
              <w:t>These plots shall be used during the transient monitoring modes to display the amplitude and phase information of all the dynamic variables. The Y axis shall be used for both the amplitude and phase information. The requirements for the amplitude information are the same as for the Spectrum Plots. The X-axis shall be used for the frequency range in either Hz or RPM. The zoom facility shall work on both the amplitude and phase plots simultaneously. At least tour bode plots must be displayed on the visual display unit at the same time. The Y-axis on the phase information shall be displayed in degrees. Wrapping of the phase plot shall be achieved without losing resolution and clarity.</w:t>
            </w:r>
          </w:p>
          <w:p w:rsidR="009D60FC" w:rsidRPr="001647E2" w:rsidRDefault="009D60FC" w:rsidP="000A3215">
            <w:pPr>
              <w:autoSpaceDE w:val="0"/>
              <w:autoSpaceDN w:val="0"/>
              <w:adjustRightInd w:val="0"/>
              <w:rPr>
                <w:rFonts w:cs="Arial"/>
                <w:b/>
                <w:szCs w:val="20"/>
                <w:lang w:val="en-ZA"/>
              </w:rPr>
            </w:pPr>
          </w:p>
        </w:tc>
      </w:tr>
      <w:tr w:rsidR="009D60FC" w:rsidRPr="00B51E75" w:rsidTr="000A3215">
        <w:tc>
          <w:tcPr>
            <w:tcW w:w="2808" w:type="dxa"/>
            <w:shd w:val="clear" w:color="auto" w:fill="auto"/>
          </w:tcPr>
          <w:p w:rsidR="009D60FC" w:rsidRPr="001647E2" w:rsidRDefault="009D60FC" w:rsidP="000A3215">
            <w:pPr>
              <w:autoSpaceDE w:val="0"/>
              <w:autoSpaceDN w:val="0"/>
              <w:adjustRightInd w:val="0"/>
              <w:rPr>
                <w:rFonts w:cs="Arial"/>
                <w:szCs w:val="20"/>
                <w:lang w:val="en-ZA"/>
              </w:rPr>
            </w:pPr>
            <w:r w:rsidRPr="001647E2">
              <w:rPr>
                <w:rFonts w:cs="Arial"/>
                <w:szCs w:val="20"/>
                <w:lang w:val="en-ZA"/>
              </w:rPr>
              <w:t>Polar Plots</w:t>
            </w:r>
          </w:p>
        </w:tc>
        <w:tc>
          <w:tcPr>
            <w:tcW w:w="6939" w:type="dxa"/>
            <w:shd w:val="clear" w:color="auto" w:fill="auto"/>
          </w:tcPr>
          <w:p w:rsidR="009D60FC" w:rsidRPr="001647E2" w:rsidRDefault="009D60FC" w:rsidP="000A3215">
            <w:pPr>
              <w:autoSpaceDE w:val="0"/>
              <w:autoSpaceDN w:val="0"/>
              <w:adjustRightInd w:val="0"/>
              <w:ind w:left="27" w:hanging="27"/>
              <w:rPr>
                <w:rFonts w:cs="Arial"/>
                <w:szCs w:val="20"/>
                <w:lang w:val="en-ZA"/>
              </w:rPr>
            </w:pPr>
            <w:r w:rsidRPr="001647E2">
              <w:rPr>
                <w:rFonts w:cs="Arial"/>
                <w:szCs w:val="20"/>
                <w:lang w:val="en-ZA"/>
              </w:rPr>
              <w:t>These plots shall be used to display the amplitude and phase information of the various frequency components derived from the dynamic variables. These plots shall be able to show instantaneous information as well as clearly identified historic information. A facility shall further be provided to display the envelope alarm limits and to change/set these limits. If instantaneous values are shown the user shall be able to select the frequency of updating. At least six of these plots are to be displayed on the visual display unit at a time.</w:t>
            </w:r>
          </w:p>
          <w:p w:rsidR="009D60FC" w:rsidRPr="001647E2" w:rsidRDefault="009D60FC" w:rsidP="000A3215">
            <w:pPr>
              <w:autoSpaceDE w:val="0"/>
              <w:autoSpaceDN w:val="0"/>
              <w:adjustRightInd w:val="0"/>
              <w:rPr>
                <w:rFonts w:cs="Arial"/>
                <w:b/>
                <w:szCs w:val="20"/>
                <w:lang w:val="en-ZA"/>
              </w:rPr>
            </w:pPr>
          </w:p>
        </w:tc>
      </w:tr>
      <w:tr w:rsidR="009D60FC" w:rsidRPr="00B51E75" w:rsidTr="000A3215">
        <w:tc>
          <w:tcPr>
            <w:tcW w:w="2808" w:type="dxa"/>
            <w:shd w:val="clear" w:color="auto" w:fill="auto"/>
          </w:tcPr>
          <w:p w:rsidR="009D60FC" w:rsidRPr="001647E2" w:rsidRDefault="009D60FC" w:rsidP="000A3215">
            <w:pPr>
              <w:autoSpaceDE w:val="0"/>
              <w:autoSpaceDN w:val="0"/>
              <w:adjustRightInd w:val="0"/>
              <w:rPr>
                <w:rFonts w:cs="Arial"/>
                <w:szCs w:val="20"/>
                <w:lang w:val="en-ZA"/>
              </w:rPr>
            </w:pPr>
            <w:r w:rsidRPr="001647E2">
              <w:rPr>
                <w:rFonts w:cs="Arial"/>
                <w:szCs w:val="20"/>
                <w:lang w:val="en-ZA"/>
              </w:rPr>
              <w:t>Cascade Plots</w:t>
            </w:r>
          </w:p>
        </w:tc>
        <w:tc>
          <w:tcPr>
            <w:tcW w:w="6939" w:type="dxa"/>
            <w:shd w:val="clear" w:color="auto" w:fill="auto"/>
          </w:tcPr>
          <w:p w:rsidR="009D60FC" w:rsidRPr="001647E2" w:rsidRDefault="009D60FC" w:rsidP="000A3215">
            <w:pPr>
              <w:autoSpaceDE w:val="0"/>
              <w:autoSpaceDN w:val="0"/>
              <w:adjustRightInd w:val="0"/>
              <w:ind w:left="27"/>
              <w:rPr>
                <w:rFonts w:cs="Arial"/>
                <w:szCs w:val="20"/>
                <w:lang w:val="en-ZA"/>
              </w:rPr>
            </w:pPr>
            <w:r w:rsidRPr="001647E2">
              <w:rPr>
                <w:rFonts w:cs="Arial"/>
                <w:szCs w:val="20"/>
                <w:lang w:val="en-ZA"/>
              </w:rPr>
              <w:t>These plots shall be used to display frequency spectrums during transient monitoring modes or from data obtained from this mode. An XYZ standard axis system shall be used. The Y-axis shall indicate amplitude, the Z-axis shall indicate machine speed and the X-axis shall indicate frequency. The speed intervals between spectrums shall be user selectable and shall be spaced on the Z-axis proportional to the speed. The Y-axis shall be displayed in standard engineering units. The X-axis shall be displayed in either Hz or rpm with the choice left to the user. The scaling of the axes shall be both automatic and user definable. A zoom facility on the X-axis must be available.</w:t>
            </w:r>
          </w:p>
          <w:p w:rsidR="009D60FC" w:rsidRPr="001647E2" w:rsidRDefault="009D60FC" w:rsidP="000A3215">
            <w:pPr>
              <w:autoSpaceDE w:val="0"/>
              <w:autoSpaceDN w:val="0"/>
              <w:adjustRightInd w:val="0"/>
              <w:ind w:left="1080"/>
              <w:rPr>
                <w:rFonts w:cs="Arial"/>
                <w:b/>
                <w:szCs w:val="20"/>
                <w:lang w:val="en-ZA"/>
              </w:rPr>
            </w:pPr>
          </w:p>
        </w:tc>
      </w:tr>
      <w:tr w:rsidR="009D60FC" w:rsidRPr="00B51E75" w:rsidTr="000A3215">
        <w:tc>
          <w:tcPr>
            <w:tcW w:w="2808" w:type="dxa"/>
            <w:shd w:val="clear" w:color="auto" w:fill="auto"/>
          </w:tcPr>
          <w:p w:rsidR="009D60FC" w:rsidRPr="001647E2" w:rsidRDefault="009D60FC" w:rsidP="000A3215">
            <w:pPr>
              <w:autoSpaceDE w:val="0"/>
              <w:autoSpaceDN w:val="0"/>
              <w:adjustRightInd w:val="0"/>
              <w:rPr>
                <w:rFonts w:cs="Arial"/>
                <w:szCs w:val="20"/>
                <w:lang w:val="en-ZA"/>
              </w:rPr>
            </w:pPr>
            <w:r w:rsidRPr="001647E2">
              <w:rPr>
                <w:rFonts w:cs="Arial"/>
                <w:szCs w:val="20"/>
                <w:lang w:val="en-ZA"/>
              </w:rPr>
              <w:t>Machine Train Diagram</w:t>
            </w:r>
          </w:p>
          <w:p w:rsidR="009D60FC" w:rsidRPr="001647E2" w:rsidRDefault="009D60FC" w:rsidP="000A3215">
            <w:pPr>
              <w:autoSpaceDE w:val="0"/>
              <w:autoSpaceDN w:val="0"/>
              <w:adjustRightInd w:val="0"/>
              <w:ind w:left="360"/>
              <w:rPr>
                <w:rFonts w:cs="Arial"/>
                <w:szCs w:val="20"/>
                <w:lang w:val="en-ZA"/>
              </w:rPr>
            </w:pPr>
          </w:p>
        </w:tc>
        <w:tc>
          <w:tcPr>
            <w:tcW w:w="6939" w:type="dxa"/>
            <w:shd w:val="clear" w:color="auto" w:fill="auto"/>
          </w:tcPr>
          <w:p w:rsidR="009D60FC" w:rsidRPr="001647E2" w:rsidRDefault="009D60FC" w:rsidP="000A3215">
            <w:pPr>
              <w:autoSpaceDE w:val="0"/>
              <w:autoSpaceDN w:val="0"/>
              <w:adjustRightInd w:val="0"/>
              <w:ind w:left="27" w:hanging="27"/>
              <w:rPr>
                <w:rFonts w:cs="Arial"/>
                <w:szCs w:val="20"/>
                <w:lang w:val="en-ZA"/>
              </w:rPr>
            </w:pPr>
            <w:r w:rsidRPr="001647E2">
              <w:rPr>
                <w:rFonts w:cs="Arial"/>
                <w:szCs w:val="20"/>
                <w:lang w:val="en-ZA"/>
              </w:rPr>
              <w:t>This shall provide a display of a user configured machine diagram with appropriately positioned vibration and process point labels, current overall values and alarm status.</w:t>
            </w:r>
          </w:p>
          <w:p w:rsidR="009D60FC" w:rsidRPr="001647E2" w:rsidRDefault="009D60FC" w:rsidP="000A3215">
            <w:pPr>
              <w:autoSpaceDE w:val="0"/>
              <w:autoSpaceDN w:val="0"/>
              <w:adjustRightInd w:val="0"/>
              <w:ind w:left="1080"/>
              <w:rPr>
                <w:rFonts w:cs="Arial"/>
                <w:b/>
                <w:szCs w:val="20"/>
                <w:lang w:val="en-ZA"/>
              </w:rPr>
            </w:pPr>
          </w:p>
        </w:tc>
      </w:tr>
      <w:tr w:rsidR="009D60FC" w:rsidRPr="00B51E75" w:rsidTr="000A3215">
        <w:tc>
          <w:tcPr>
            <w:tcW w:w="2808" w:type="dxa"/>
            <w:shd w:val="clear" w:color="auto" w:fill="auto"/>
          </w:tcPr>
          <w:p w:rsidR="009D60FC" w:rsidRPr="001647E2" w:rsidRDefault="009D60FC" w:rsidP="000A3215">
            <w:pPr>
              <w:autoSpaceDE w:val="0"/>
              <w:autoSpaceDN w:val="0"/>
              <w:adjustRightInd w:val="0"/>
              <w:rPr>
                <w:rFonts w:cs="Arial"/>
                <w:szCs w:val="20"/>
                <w:lang w:val="en-ZA"/>
              </w:rPr>
            </w:pPr>
            <w:r w:rsidRPr="001647E2">
              <w:rPr>
                <w:rFonts w:cs="Arial"/>
                <w:szCs w:val="20"/>
                <w:lang w:val="en-ZA"/>
              </w:rPr>
              <w:t>Quick view Plots</w:t>
            </w:r>
          </w:p>
          <w:p w:rsidR="009D60FC" w:rsidRPr="001647E2" w:rsidRDefault="009D60FC" w:rsidP="000A3215">
            <w:pPr>
              <w:autoSpaceDE w:val="0"/>
              <w:autoSpaceDN w:val="0"/>
              <w:adjustRightInd w:val="0"/>
              <w:ind w:left="360"/>
              <w:rPr>
                <w:rFonts w:cs="Arial"/>
                <w:szCs w:val="20"/>
                <w:lang w:val="en-ZA"/>
              </w:rPr>
            </w:pPr>
          </w:p>
        </w:tc>
        <w:tc>
          <w:tcPr>
            <w:tcW w:w="6939" w:type="dxa"/>
            <w:shd w:val="clear" w:color="auto" w:fill="auto"/>
          </w:tcPr>
          <w:p w:rsidR="009D60FC" w:rsidRPr="001647E2" w:rsidRDefault="009D60FC" w:rsidP="000A3215">
            <w:pPr>
              <w:autoSpaceDE w:val="0"/>
              <w:autoSpaceDN w:val="0"/>
              <w:adjustRightInd w:val="0"/>
              <w:ind w:left="27"/>
              <w:rPr>
                <w:rFonts w:cs="Arial"/>
                <w:szCs w:val="20"/>
                <w:lang w:val="en-ZA"/>
              </w:rPr>
            </w:pPr>
            <w:r w:rsidRPr="001647E2">
              <w:rPr>
                <w:rFonts w:cs="Arial"/>
                <w:szCs w:val="20"/>
                <w:lang w:val="en-ZA"/>
              </w:rPr>
              <w:t>This is invoked by clicking on a single button icon to produce a four plot tiled screen consisting of a train alarm list and spectrum, orbit/time base and overall trend plots for the selected point.</w:t>
            </w:r>
          </w:p>
          <w:p w:rsidR="009D60FC" w:rsidRPr="001647E2" w:rsidRDefault="009D60FC" w:rsidP="000A3215">
            <w:pPr>
              <w:autoSpaceDE w:val="0"/>
              <w:autoSpaceDN w:val="0"/>
              <w:adjustRightInd w:val="0"/>
              <w:ind w:left="1080"/>
              <w:rPr>
                <w:rFonts w:cs="Arial"/>
                <w:b/>
                <w:szCs w:val="20"/>
                <w:lang w:val="en-ZA"/>
              </w:rPr>
            </w:pPr>
          </w:p>
        </w:tc>
      </w:tr>
      <w:tr w:rsidR="009D60FC" w:rsidRPr="00B51E75" w:rsidTr="000A3215">
        <w:tc>
          <w:tcPr>
            <w:tcW w:w="2808" w:type="dxa"/>
            <w:shd w:val="clear" w:color="auto" w:fill="auto"/>
          </w:tcPr>
          <w:p w:rsidR="009D60FC" w:rsidRPr="001647E2" w:rsidRDefault="009D60FC" w:rsidP="000A3215">
            <w:pPr>
              <w:autoSpaceDE w:val="0"/>
              <w:autoSpaceDN w:val="0"/>
              <w:adjustRightInd w:val="0"/>
              <w:rPr>
                <w:rFonts w:cs="Arial"/>
                <w:szCs w:val="20"/>
                <w:lang w:val="en-ZA"/>
              </w:rPr>
            </w:pPr>
            <w:r w:rsidRPr="001647E2">
              <w:rPr>
                <w:rFonts w:cs="Arial"/>
                <w:szCs w:val="20"/>
                <w:lang w:val="en-ZA"/>
              </w:rPr>
              <w:t>Acceptance region</w:t>
            </w:r>
          </w:p>
          <w:p w:rsidR="009D60FC" w:rsidRPr="001647E2" w:rsidRDefault="009D60FC" w:rsidP="000A3215">
            <w:pPr>
              <w:autoSpaceDE w:val="0"/>
              <w:autoSpaceDN w:val="0"/>
              <w:adjustRightInd w:val="0"/>
              <w:ind w:left="360"/>
              <w:rPr>
                <w:rFonts w:cs="Arial"/>
                <w:szCs w:val="20"/>
                <w:lang w:val="en-ZA"/>
              </w:rPr>
            </w:pPr>
          </w:p>
        </w:tc>
        <w:tc>
          <w:tcPr>
            <w:tcW w:w="6939" w:type="dxa"/>
            <w:shd w:val="clear" w:color="auto" w:fill="auto"/>
          </w:tcPr>
          <w:p w:rsidR="009D60FC" w:rsidRPr="001647E2" w:rsidRDefault="009D60FC" w:rsidP="000A3215">
            <w:pPr>
              <w:autoSpaceDE w:val="0"/>
              <w:autoSpaceDN w:val="0"/>
              <w:adjustRightInd w:val="0"/>
              <w:ind w:left="27"/>
              <w:rPr>
                <w:rFonts w:cs="Arial"/>
                <w:szCs w:val="20"/>
                <w:lang w:val="en-ZA"/>
              </w:rPr>
            </w:pPr>
            <w:r w:rsidRPr="001647E2">
              <w:rPr>
                <w:rFonts w:cs="Arial"/>
                <w:szCs w:val="20"/>
                <w:lang w:val="en-ZA"/>
              </w:rPr>
              <w:t>It is a polar format representation of vibration vector data as a function of time. The selected vector may be lX or 2X. A set of alarms may be defined for amplitude and phase.</w:t>
            </w:r>
          </w:p>
          <w:p w:rsidR="009D60FC" w:rsidRPr="001647E2" w:rsidRDefault="009D60FC" w:rsidP="000A3215">
            <w:pPr>
              <w:autoSpaceDE w:val="0"/>
              <w:autoSpaceDN w:val="0"/>
              <w:adjustRightInd w:val="0"/>
              <w:ind w:left="1080"/>
              <w:rPr>
                <w:rFonts w:cs="Arial"/>
                <w:b/>
                <w:szCs w:val="20"/>
                <w:lang w:val="en-ZA"/>
              </w:rPr>
            </w:pPr>
          </w:p>
        </w:tc>
      </w:tr>
      <w:tr w:rsidR="009D60FC" w:rsidRPr="00B51E75" w:rsidTr="000A3215">
        <w:tc>
          <w:tcPr>
            <w:tcW w:w="2808" w:type="dxa"/>
            <w:shd w:val="clear" w:color="auto" w:fill="auto"/>
          </w:tcPr>
          <w:p w:rsidR="009D60FC" w:rsidRPr="001647E2" w:rsidRDefault="009D60FC" w:rsidP="000A3215">
            <w:pPr>
              <w:autoSpaceDE w:val="0"/>
              <w:autoSpaceDN w:val="0"/>
              <w:adjustRightInd w:val="0"/>
              <w:rPr>
                <w:rFonts w:cs="Arial"/>
                <w:szCs w:val="20"/>
                <w:lang w:val="en-ZA"/>
              </w:rPr>
            </w:pPr>
            <w:r w:rsidRPr="001647E2">
              <w:rPr>
                <w:rFonts w:cs="Arial"/>
                <w:szCs w:val="20"/>
                <w:lang w:val="en-ZA"/>
              </w:rPr>
              <w:t>Shaft Centreline</w:t>
            </w:r>
          </w:p>
        </w:tc>
        <w:tc>
          <w:tcPr>
            <w:tcW w:w="6939" w:type="dxa"/>
            <w:shd w:val="clear" w:color="auto" w:fill="auto"/>
          </w:tcPr>
          <w:p w:rsidR="009D60FC" w:rsidRPr="001647E2" w:rsidRDefault="009D60FC" w:rsidP="000A3215">
            <w:pPr>
              <w:autoSpaceDE w:val="0"/>
              <w:autoSpaceDN w:val="0"/>
              <w:adjustRightInd w:val="0"/>
              <w:ind w:left="27"/>
              <w:rPr>
                <w:rFonts w:cs="Arial"/>
                <w:szCs w:val="20"/>
                <w:lang w:val="en-ZA"/>
              </w:rPr>
            </w:pPr>
            <w:r w:rsidRPr="001647E2">
              <w:rPr>
                <w:rFonts w:cs="Arial"/>
                <w:szCs w:val="20"/>
                <w:lang w:val="en"/>
              </w:rPr>
              <w:t>A shaft centerline plot displays changes in radial rotor position with respect to a stationary bearing over a range of time or speed. The DC gap voltage from two orthogonally-mounted proximity probes determines the averaged position change.</w:t>
            </w:r>
          </w:p>
          <w:p w:rsidR="009D60FC" w:rsidRPr="001647E2" w:rsidRDefault="009D60FC" w:rsidP="000A3215">
            <w:pPr>
              <w:autoSpaceDE w:val="0"/>
              <w:autoSpaceDN w:val="0"/>
              <w:adjustRightInd w:val="0"/>
              <w:ind w:left="1080"/>
              <w:rPr>
                <w:rFonts w:cs="Arial"/>
                <w:b/>
                <w:szCs w:val="20"/>
                <w:lang w:val="en-ZA"/>
              </w:rPr>
            </w:pPr>
          </w:p>
        </w:tc>
      </w:tr>
      <w:tr w:rsidR="009D60FC" w:rsidRPr="00B51E75" w:rsidTr="000A3215">
        <w:tc>
          <w:tcPr>
            <w:tcW w:w="2808" w:type="dxa"/>
            <w:shd w:val="clear" w:color="auto" w:fill="auto"/>
          </w:tcPr>
          <w:p w:rsidR="009D60FC" w:rsidRPr="001647E2" w:rsidRDefault="009D60FC" w:rsidP="000A3215">
            <w:pPr>
              <w:autoSpaceDE w:val="0"/>
              <w:autoSpaceDN w:val="0"/>
              <w:adjustRightInd w:val="0"/>
              <w:rPr>
                <w:rFonts w:cs="Arial"/>
                <w:szCs w:val="20"/>
                <w:lang w:val="en-ZA"/>
              </w:rPr>
            </w:pPr>
            <w:proofErr w:type="gramStart"/>
            <w:r w:rsidRPr="001647E2">
              <w:rPr>
                <w:rFonts w:cs="Arial"/>
                <w:szCs w:val="20"/>
                <w:lang w:val="en-ZA"/>
              </w:rPr>
              <w:t>Plus</w:t>
            </w:r>
            <w:proofErr w:type="gramEnd"/>
            <w:r w:rsidRPr="001647E2">
              <w:rPr>
                <w:rFonts w:cs="Arial"/>
                <w:szCs w:val="20"/>
                <w:lang w:val="en-ZA"/>
              </w:rPr>
              <w:t xml:space="preserve"> Orbits and Plus Spectrums</w:t>
            </w:r>
          </w:p>
          <w:p w:rsidR="009D60FC" w:rsidRPr="001647E2" w:rsidRDefault="009D60FC" w:rsidP="000A3215">
            <w:pPr>
              <w:autoSpaceDE w:val="0"/>
              <w:autoSpaceDN w:val="0"/>
              <w:adjustRightInd w:val="0"/>
              <w:ind w:left="360"/>
              <w:rPr>
                <w:rFonts w:cs="Arial"/>
                <w:szCs w:val="20"/>
                <w:lang w:val="en-ZA"/>
              </w:rPr>
            </w:pPr>
          </w:p>
        </w:tc>
        <w:tc>
          <w:tcPr>
            <w:tcW w:w="6939" w:type="dxa"/>
            <w:shd w:val="clear" w:color="auto" w:fill="auto"/>
          </w:tcPr>
          <w:p w:rsidR="009D60FC" w:rsidRPr="001647E2" w:rsidRDefault="009D60FC" w:rsidP="000A3215">
            <w:pPr>
              <w:autoSpaceDE w:val="0"/>
              <w:autoSpaceDN w:val="0"/>
              <w:adjustRightInd w:val="0"/>
              <w:ind w:left="27"/>
              <w:rPr>
                <w:rFonts w:cs="Arial"/>
                <w:szCs w:val="20"/>
                <w:lang w:val="en-ZA"/>
              </w:rPr>
            </w:pPr>
            <w:r w:rsidRPr="001647E2">
              <w:rPr>
                <w:rFonts w:cs="Arial"/>
                <w:szCs w:val="20"/>
                <w:lang w:val="en-ZA"/>
              </w:rPr>
              <w:t>A display of orbit and spectrum plots alongside other plot types. Each plus orbit or plus spectrum is displayed for a particular sample selected from the activated plot.</w:t>
            </w:r>
          </w:p>
          <w:p w:rsidR="009D60FC" w:rsidRPr="001647E2" w:rsidRDefault="009D60FC" w:rsidP="000A3215">
            <w:pPr>
              <w:autoSpaceDE w:val="0"/>
              <w:autoSpaceDN w:val="0"/>
              <w:adjustRightInd w:val="0"/>
              <w:ind w:left="1080"/>
              <w:rPr>
                <w:rFonts w:cs="Arial"/>
                <w:b/>
                <w:szCs w:val="20"/>
                <w:lang w:val="en-ZA"/>
              </w:rPr>
            </w:pPr>
          </w:p>
        </w:tc>
      </w:tr>
    </w:tbl>
    <w:p w:rsidR="009D60FC" w:rsidRPr="001E69E4" w:rsidRDefault="009D60FC" w:rsidP="009D60FC">
      <w:pPr>
        <w:pStyle w:val="Caption"/>
        <w:rPr>
          <w:sz w:val="20"/>
        </w:rPr>
      </w:pPr>
      <w:bookmarkStart w:id="147" w:name="_Toc73518338"/>
      <w:r w:rsidRPr="001E69E4">
        <w:rPr>
          <w:sz w:val="20"/>
        </w:rPr>
        <w:t xml:space="preserve">Table </w:t>
      </w:r>
      <w:r w:rsidRPr="001E69E4">
        <w:rPr>
          <w:sz w:val="20"/>
        </w:rPr>
        <w:fldChar w:fldCharType="begin"/>
      </w:r>
      <w:r w:rsidRPr="001E69E4">
        <w:rPr>
          <w:sz w:val="20"/>
        </w:rPr>
        <w:instrText xml:space="preserve"> SEQ Table \* ARABIC </w:instrText>
      </w:r>
      <w:r w:rsidRPr="001E69E4">
        <w:rPr>
          <w:sz w:val="20"/>
        </w:rPr>
        <w:fldChar w:fldCharType="separate"/>
      </w:r>
      <w:r w:rsidR="002934E8">
        <w:rPr>
          <w:noProof/>
          <w:sz w:val="20"/>
        </w:rPr>
        <w:t>1</w:t>
      </w:r>
      <w:r w:rsidRPr="001E69E4">
        <w:rPr>
          <w:sz w:val="20"/>
        </w:rPr>
        <w:fldChar w:fldCharType="end"/>
      </w:r>
      <w:r w:rsidRPr="001E69E4">
        <w:rPr>
          <w:sz w:val="20"/>
        </w:rPr>
        <w:t xml:space="preserve"> </w:t>
      </w:r>
      <w:r w:rsidRPr="001E69E4">
        <w:rPr>
          <w:b w:val="0"/>
          <w:sz w:val="20"/>
        </w:rPr>
        <w:t>– Functional analysis summary</w:t>
      </w:r>
      <w:bookmarkEnd w:id="147"/>
    </w:p>
    <w:p w:rsidR="009D60FC" w:rsidRPr="001E69E4" w:rsidRDefault="009D60FC" w:rsidP="002934E8">
      <w:pPr>
        <w:pStyle w:val="Heading2"/>
        <w:numPr>
          <w:ilvl w:val="2"/>
          <w:numId w:val="28"/>
        </w:numPr>
        <w:rPr>
          <w:lang w:val="en-ZA"/>
        </w:rPr>
      </w:pPr>
      <w:bookmarkStart w:id="148" w:name="_Toc73518273"/>
      <w:r w:rsidRPr="001E69E4">
        <w:rPr>
          <w:lang w:val="en-ZA"/>
        </w:rPr>
        <w:t>Engineering and Configuration Tools</w:t>
      </w:r>
      <w:bookmarkEnd w:id="148"/>
    </w:p>
    <w:p w:rsidR="009D60FC" w:rsidRDefault="009D60FC" w:rsidP="009D60FC">
      <w:pPr>
        <w:pStyle w:val="StandardParagraph"/>
        <w:tabs>
          <w:tab w:val="left" w:pos="249"/>
          <w:tab w:val="left" w:pos="675"/>
          <w:tab w:val="left" w:pos="1196"/>
          <w:tab w:val="left" w:leader="dot" w:pos="8363"/>
          <w:tab w:val="decimal" w:pos="8789"/>
        </w:tabs>
        <w:spacing w:before="120" w:after="0"/>
        <w:rPr>
          <w:sz w:val="22"/>
          <w:szCs w:val="22"/>
          <w:lang w:val="en-ZA"/>
        </w:rPr>
      </w:pPr>
      <w:r>
        <w:rPr>
          <w:sz w:val="22"/>
          <w:szCs w:val="22"/>
          <w:lang w:val="en-ZA"/>
        </w:rPr>
        <w:t xml:space="preserve">The </w:t>
      </w:r>
      <w:r w:rsidRPr="00856096">
        <w:rPr>
          <w:i/>
          <w:sz w:val="22"/>
          <w:szCs w:val="22"/>
          <w:lang w:val="en-ZA"/>
        </w:rPr>
        <w:t>Contractor</w:t>
      </w:r>
      <w:r>
        <w:rPr>
          <w:sz w:val="22"/>
          <w:szCs w:val="22"/>
          <w:lang w:val="en-ZA"/>
        </w:rPr>
        <w:t xml:space="preserve"> provides one po</w:t>
      </w:r>
      <w:r w:rsidR="004D74EC">
        <w:rPr>
          <w:sz w:val="22"/>
          <w:szCs w:val="22"/>
          <w:lang w:val="en-ZA"/>
        </w:rPr>
        <w:t>rtable engineering workstations</w:t>
      </w:r>
      <w:r>
        <w:rPr>
          <w:sz w:val="22"/>
          <w:szCs w:val="22"/>
          <w:lang w:val="en-ZA"/>
        </w:rPr>
        <w:t>. The engineering and configuration tools will provide access to the diagnostic equipment as well as vibration sub-network. The engineering tools will enable the following functionalities, assessment of the equipment health, component configuration, and view and analyse access to the diagnostic system, wiring documentation, manuals and procedures related to the maintenance and engineering of the equipment.</w:t>
      </w:r>
    </w:p>
    <w:p w:rsidR="009D60FC" w:rsidRPr="00DB304E" w:rsidRDefault="009D60FC" w:rsidP="009D60FC">
      <w:pPr>
        <w:rPr>
          <w:lang w:val="en-ZA"/>
        </w:rPr>
      </w:pPr>
      <w:r>
        <w:rPr>
          <w:sz w:val="22"/>
          <w:szCs w:val="22"/>
          <w:lang w:val="en-ZA"/>
        </w:rPr>
        <w:t>As part of the diagnostic virtual server services engineering services will be provided at the virtual server. This engineering service will provide for user configurations of displays, alarms and trends, access to system limits, administrator functions of the different network components as well as database management and cyber security related activities.</w:t>
      </w:r>
    </w:p>
    <w:p w:rsidR="009D60FC" w:rsidRPr="00575A5E" w:rsidRDefault="009D60FC" w:rsidP="002934E8">
      <w:pPr>
        <w:pStyle w:val="Heading2"/>
        <w:numPr>
          <w:ilvl w:val="2"/>
          <w:numId w:val="28"/>
        </w:numPr>
        <w:rPr>
          <w:lang w:val="en-ZA"/>
        </w:rPr>
      </w:pPr>
      <w:bookmarkStart w:id="149" w:name="_Toc31031997"/>
      <w:bookmarkStart w:id="150" w:name="_Toc31032329"/>
      <w:bookmarkStart w:id="151" w:name="_Toc31032663"/>
      <w:bookmarkStart w:id="152" w:name="_Toc31034318"/>
      <w:bookmarkStart w:id="153" w:name="_Toc73518274"/>
      <w:bookmarkStart w:id="154" w:name="_Toc489969633"/>
      <w:bookmarkEnd w:id="149"/>
      <w:bookmarkEnd w:id="150"/>
      <w:bookmarkEnd w:id="151"/>
      <w:bookmarkEnd w:id="152"/>
      <w:r w:rsidRPr="00575A5E">
        <w:rPr>
          <w:lang w:val="en-ZA"/>
        </w:rPr>
        <w:t>System Software Requirements</w:t>
      </w:r>
      <w:bookmarkEnd w:id="153"/>
    </w:p>
    <w:p w:rsidR="009D60FC" w:rsidRPr="001E69E4" w:rsidRDefault="009D60FC" w:rsidP="002934E8">
      <w:pPr>
        <w:pStyle w:val="Heading2"/>
        <w:numPr>
          <w:ilvl w:val="3"/>
          <w:numId w:val="28"/>
        </w:numPr>
        <w:rPr>
          <w:lang w:val="en-ZA"/>
        </w:rPr>
      </w:pPr>
      <w:bookmarkStart w:id="155" w:name="_Toc73518275"/>
      <w:r w:rsidRPr="001E69E4">
        <w:rPr>
          <w:lang w:val="en-ZA"/>
        </w:rPr>
        <w:t>Operating System</w:t>
      </w:r>
      <w:bookmarkEnd w:id="155"/>
    </w:p>
    <w:p w:rsidR="009D60FC" w:rsidRPr="00856096" w:rsidRDefault="009D60FC" w:rsidP="009D60FC">
      <w:pPr>
        <w:spacing w:before="120"/>
        <w:rPr>
          <w:rFonts w:cs="Arial"/>
          <w:sz w:val="22"/>
          <w:szCs w:val="22"/>
        </w:rPr>
      </w:pPr>
      <w:r w:rsidRPr="00856096">
        <w:rPr>
          <w:rFonts w:cs="Arial"/>
          <w:sz w:val="22"/>
          <w:szCs w:val="22"/>
        </w:rPr>
        <w:t xml:space="preserve">The </w:t>
      </w:r>
      <w:r w:rsidRPr="00856096">
        <w:rPr>
          <w:rFonts w:cs="Arial"/>
          <w:i/>
          <w:sz w:val="22"/>
          <w:szCs w:val="22"/>
        </w:rPr>
        <w:t>Contractor</w:t>
      </w:r>
      <w:r w:rsidRPr="00856096">
        <w:rPr>
          <w:rFonts w:cs="Arial"/>
          <w:sz w:val="22"/>
          <w:szCs w:val="22"/>
        </w:rPr>
        <w:t xml:space="preserve"> </w:t>
      </w:r>
      <w:r w:rsidR="004D74EC">
        <w:rPr>
          <w:rFonts w:cs="Arial"/>
          <w:sz w:val="22"/>
          <w:szCs w:val="22"/>
        </w:rPr>
        <w:t>provides all required operating software for clients and servers within his scope. Software provided are the latest supported revision of the required operating system which has proven in use experience</w:t>
      </w:r>
      <w:r w:rsidRPr="00856096">
        <w:rPr>
          <w:rFonts w:cs="Arial"/>
          <w:sz w:val="22"/>
          <w:szCs w:val="22"/>
        </w:rPr>
        <w:t>. All original software disks and documentation are to be submitted to Eskom at handover. This includes software drivers for add-on PC cards or tools.</w:t>
      </w:r>
    </w:p>
    <w:p w:rsidR="009D60FC" w:rsidRPr="001E69E4" w:rsidRDefault="009D60FC" w:rsidP="002934E8">
      <w:pPr>
        <w:pStyle w:val="Heading2"/>
        <w:numPr>
          <w:ilvl w:val="3"/>
          <w:numId w:val="28"/>
        </w:numPr>
        <w:rPr>
          <w:lang w:val="en-ZA"/>
        </w:rPr>
      </w:pPr>
      <w:bookmarkStart w:id="156" w:name="_Toc31032000"/>
      <w:bookmarkStart w:id="157" w:name="_Toc31032332"/>
      <w:bookmarkStart w:id="158" w:name="_Toc31032666"/>
      <w:bookmarkStart w:id="159" w:name="_Toc31034321"/>
      <w:bookmarkStart w:id="160" w:name="_Toc73518276"/>
      <w:bookmarkEnd w:id="156"/>
      <w:bookmarkEnd w:id="157"/>
      <w:bookmarkEnd w:id="158"/>
      <w:bookmarkEnd w:id="159"/>
      <w:r w:rsidRPr="001E69E4">
        <w:rPr>
          <w:lang w:val="en-ZA"/>
        </w:rPr>
        <w:t>Software Configuration</w:t>
      </w:r>
      <w:bookmarkEnd w:id="160"/>
    </w:p>
    <w:p w:rsidR="009D60FC" w:rsidRPr="00856096" w:rsidRDefault="009D60FC" w:rsidP="009D60FC">
      <w:pPr>
        <w:pStyle w:val="NormalIndent"/>
        <w:spacing w:before="120"/>
        <w:ind w:left="0"/>
        <w:rPr>
          <w:rFonts w:cs="Arial"/>
          <w:sz w:val="22"/>
          <w:szCs w:val="22"/>
        </w:rPr>
      </w:pPr>
      <w:r w:rsidRPr="00856096">
        <w:rPr>
          <w:rFonts w:cs="Arial"/>
          <w:sz w:val="22"/>
          <w:szCs w:val="22"/>
        </w:rPr>
        <w:t xml:space="preserve">The </w:t>
      </w:r>
      <w:r w:rsidRPr="00856096">
        <w:rPr>
          <w:rFonts w:cs="Arial"/>
          <w:i/>
          <w:sz w:val="22"/>
          <w:szCs w:val="22"/>
        </w:rPr>
        <w:t>Contractor</w:t>
      </w:r>
      <w:r w:rsidRPr="00856096">
        <w:rPr>
          <w:rFonts w:cs="Arial"/>
          <w:sz w:val="22"/>
          <w:szCs w:val="22"/>
        </w:rPr>
        <w:t xml:space="preserve"> installs all required software to meet the functional requirements of the diagnostic system as described in the </w:t>
      </w:r>
      <w:r w:rsidR="00054230">
        <w:rPr>
          <w:rFonts w:cs="Arial"/>
          <w:sz w:val="22"/>
          <w:szCs w:val="22"/>
        </w:rPr>
        <w:t>option</w:t>
      </w:r>
      <w:r w:rsidRPr="00856096">
        <w:rPr>
          <w:rFonts w:cs="Arial"/>
          <w:sz w:val="22"/>
          <w:szCs w:val="22"/>
        </w:rPr>
        <w:t xml:space="preserve">. </w:t>
      </w:r>
    </w:p>
    <w:p w:rsidR="009D60FC" w:rsidRDefault="009D60FC" w:rsidP="009D60FC">
      <w:pPr>
        <w:pStyle w:val="NormalIndent"/>
        <w:spacing w:before="120"/>
        <w:ind w:left="0"/>
        <w:rPr>
          <w:rFonts w:cs="Arial"/>
          <w:sz w:val="22"/>
          <w:szCs w:val="22"/>
        </w:rPr>
      </w:pPr>
      <w:r w:rsidRPr="00856096">
        <w:rPr>
          <w:rFonts w:cs="Arial"/>
          <w:sz w:val="22"/>
          <w:szCs w:val="22"/>
        </w:rPr>
        <w:t xml:space="preserve">Installation software required to recover the system in the event of a failure are provided to the </w:t>
      </w:r>
      <w:r w:rsidRPr="00856096">
        <w:rPr>
          <w:rFonts w:cs="Arial"/>
          <w:i/>
          <w:sz w:val="22"/>
          <w:szCs w:val="22"/>
        </w:rPr>
        <w:t>Employer</w:t>
      </w:r>
      <w:r w:rsidRPr="00856096">
        <w:rPr>
          <w:rFonts w:cs="Arial"/>
          <w:sz w:val="22"/>
          <w:szCs w:val="22"/>
        </w:rPr>
        <w:t xml:space="preserve"> before sectional completion. The software is categorised per installation and software licences are clearly defined.</w:t>
      </w:r>
    </w:p>
    <w:p w:rsidR="009D60FC" w:rsidRPr="00856096" w:rsidRDefault="009D60FC" w:rsidP="009D60FC">
      <w:pPr>
        <w:pStyle w:val="NormalIndent"/>
        <w:spacing w:before="120"/>
        <w:ind w:left="0"/>
        <w:rPr>
          <w:rFonts w:cs="Arial"/>
          <w:b/>
          <w:sz w:val="22"/>
          <w:szCs w:val="22"/>
        </w:rPr>
      </w:pPr>
      <w:r>
        <w:rPr>
          <w:rFonts w:cs="Arial"/>
          <w:sz w:val="22"/>
          <w:szCs w:val="22"/>
        </w:rPr>
        <w:t>The language for all software navigation, menus, help files and libraries is English.</w:t>
      </w:r>
    </w:p>
    <w:p w:rsidR="009D60FC" w:rsidRPr="001E69E4" w:rsidRDefault="009D60FC" w:rsidP="002934E8">
      <w:pPr>
        <w:pStyle w:val="Heading2"/>
        <w:numPr>
          <w:ilvl w:val="3"/>
          <w:numId w:val="28"/>
        </w:numPr>
        <w:rPr>
          <w:lang w:val="en-ZA"/>
        </w:rPr>
      </w:pPr>
      <w:bookmarkStart w:id="161" w:name="_Toc31032002"/>
      <w:bookmarkStart w:id="162" w:name="_Toc31032334"/>
      <w:bookmarkStart w:id="163" w:name="_Toc31032668"/>
      <w:bookmarkStart w:id="164" w:name="_Toc31034323"/>
      <w:bookmarkStart w:id="165" w:name="_Toc73518277"/>
      <w:bookmarkEnd w:id="161"/>
      <w:bookmarkEnd w:id="162"/>
      <w:bookmarkEnd w:id="163"/>
      <w:bookmarkEnd w:id="164"/>
      <w:r w:rsidRPr="001E69E4">
        <w:rPr>
          <w:lang w:val="en-ZA"/>
        </w:rPr>
        <w:t>System Display Requirements</w:t>
      </w:r>
      <w:bookmarkEnd w:id="165"/>
    </w:p>
    <w:p w:rsidR="009D60FC" w:rsidRDefault="009D60FC" w:rsidP="009D60FC">
      <w:pPr>
        <w:tabs>
          <w:tab w:val="num" w:pos="0"/>
        </w:tabs>
        <w:autoSpaceDE w:val="0"/>
        <w:autoSpaceDN w:val="0"/>
        <w:adjustRightInd w:val="0"/>
        <w:spacing w:before="120"/>
        <w:rPr>
          <w:rFonts w:cs="Arial"/>
          <w:sz w:val="22"/>
          <w:szCs w:val="22"/>
        </w:rPr>
      </w:pPr>
      <w:r w:rsidRPr="00856096">
        <w:rPr>
          <w:rFonts w:cs="Arial"/>
          <w:sz w:val="22"/>
          <w:szCs w:val="22"/>
        </w:rPr>
        <w:t xml:space="preserve">All the displays for the system need to be </w:t>
      </w:r>
      <w:r>
        <w:rPr>
          <w:rFonts w:cs="Arial"/>
          <w:sz w:val="22"/>
          <w:szCs w:val="22"/>
        </w:rPr>
        <w:t xml:space="preserve">provided and accessed </w:t>
      </w:r>
      <w:r w:rsidRPr="00856096">
        <w:rPr>
          <w:rFonts w:cs="Arial"/>
          <w:sz w:val="22"/>
          <w:szCs w:val="22"/>
        </w:rPr>
        <w:t>in the display section of the</w:t>
      </w:r>
      <w:r>
        <w:rPr>
          <w:rFonts w:cs="Arial"/>
          <w:sz w:val="22"/>
          <w:szCs w:val="22"/>
        </w:rPr>
        <w:t xml:space="preserve"> diagnostic </w:t>
      </w:r>
      <w:r w:rsidRPr="00856096">
        <w:rPr>
          <w:rFonts w:cs="Arial"/>
          <w:sz w:val="22"/>
          <w:szCs w:val="22"/>
        </w:rPr>
        <w:t xml:space="preserve">system. The displays for each of the diagnostic systems need to be housed in this common software environment.  This needs to allow for display on a local </w:t>
      </w:r>
      <w:r>
        <w:rPr>
          <w:rFonts w:cs="Arial"/>
          <w:sz w:val="22"/>
          <w:szCs w:val="22"/>
        </w:rPr>
        <w:t>server, engineering workstation</w:t>
      </w:r>
      <w:r w:rsidRPr="00856096">
        <w:rPr>
          <w:rFonts w:cs="Arial"/>
          <w:sz w:val="22"/>
          <w:szCs w:val="22"/>
        </w:rPr>
        <w:t xml:space="preserve"> or display across the Eskom LAN / WAN. The displays need to be infinitely configurable by the user. The individual components should be added in a “plug and play” manner. The system needs to recognise a new component and add its functionality to the existing software environment.</w:t>
      </w:r>
      <w:r>
        <w:rPr>
          <w:rFonts w:cs="Arial"/>
          <w:sz w:val="22"/>
          <w:szCs w:val="22"/>
        </w:rPr>
        <w:t xml:space="preserve"> Displays need to be identified by a unique tag.</w:t>
      </w:r>
      <w:r w:rsidRPr="00856096">
        <w:rPr>
          <w:rFonts w:cs="Arial"/>
          <w:sz w:val="22"/>
          <w:szCs w:val="22"/>
        </w:rPr>
        <w:t xml:space="preserve"> </w:t>
      </w:r>
    </w:p>
    <w:p w:rsidR="009D60FC" w:rsidRPr="00575A5E" w:rsidRDefault="009D60FC" w:rsidP="002934E8">
      <w:pPr>
        <w:pStyle w:val="Heading2"/>
        <w:numPr>
          <w:ilvl w:val="2"/>
          <w:numId w:val="28"/>
        </w:numPr>
        <w:rPr>
          <w:lang w:val="en-ZA"/>
        </w:rPr>
      </w:pPr>
      <w:bookmarkStart w:id="166" w:name="_Toc31032004"/>
      <w:bookmarkStart w:id="167" w:name="_Toc31032336"/>
      <w:bookmarkStart w:id="168" w:name="_Toc31032670"/>
      <w:bookmarkStart w:id="169" w:name="_Toc31034325"/>
      <w:bookmarkStart w:id="170" w:name="_Toc73518278"/>
      <w:bookmarkEnd w:id="166"/>
      <w:bookmarkEnd w:id="167"/>
      <w:bookmarkEnd w:id="168"/>
      <w:bookmarkEnd w:id="169"/>
      <w:r w:rsidRPr="00575A5E">
        <w:rPr>
          <w:lang w:val="en-ZA"/>
        </w:rPr>
        <w:t>Interfacing Requirements</w:t>
      </w:r>
      <w:bookmarkEnd w:id="170"/>
    </w:p>
    <w:p w:rsidR="009D60FC" w:rsidRPr="001E69E4" w:rsidRDefault="009D60FC" w:rsidP="002934E8">
      <w:pPr>
        <w:pStyle w:val="Heading2"/>
        <w:numPr>
          <w:ilvl w:val="3"/>
          <w:numId w:val="28"/>
        </w:numPr>
        <w:rPr>
          <w:lang w:val="en-ZA"/>
        </w:rPr>
      </w:pPr>
      <w:bookmarkStart w:id="171" w:name="_Toc73518279"/>
      <w:r w:rsidRPr="001E69E4">
        <w:rPr>
          <w:lang w:val="en-ZA"/>
        </w:rPr>
        <w:t>Unitised vibration network switches to condition monitoring network</w:t>
      </w:r>
      <w:bookmarkEnd w:id="171"/>
    </w:p>
    <w:p w:rsidR="009D60FC" w:rsidRDefault="009D60FC" w:rsidP="009D60FC">
      <w:pPr>
        <w:spacing w:before="120"/>
        <w:rPr>
          <w:rFonts w:cs="Arial"/>
          <w:bCs/>
          <w:snapToGrid w:val="0"/>
          <w:sz w:val="22"/>
          <w:szCs w:val="22"/>
        </w:rPr>
      </w:pPr>
      <w:r w:rsidRPr="00DA10CC">
        <w:rPr>
          <w:rFonts w:cs="Arial"/>
          <w:bCs/>
          <w:snapToGrid w:val="0"/>
          <w:sz w:val="22"/>
          <w:szCs w:val="22"/>
        </w:rPr>
        <w:t>The switch configuration is as per the Eskom OT LAN design. Refer to appendix A. The</w:t>
      </w:r>
      <w:r w:rsidRPr="00856096">
        <w:rPr>
          <w:rFonts w:cs="Arial"/>
          <w:bCs/>
          <w:snapToGrid w:val="0"/>
          <w:sz w:val="22"/>
          <w:szCs w:val="22"/>
        </w:rPr>
        <w:t xml:space="preserve"> </w:t>
      </w:r>
      <w:r w:rsidRPr="00856096">
        <w:rPr>
          <w:rFonts w:cs="Arial"/>
          <w:bCs/>
          <w:i/>
          <w:snapToGrid w:val="0"/>
          <w:sz w:val="22"/>
          <w:szCs w:val="22"/>
        </w:rPr>
        <w:t>Contractor</w:t>
      </w:r>
      <w:r w:rsidRPr="00856096">
        <w:rPr>
          <w:rFonts w:cs="Arial"/>
          <w:bCs/>
          <w:snapToGrid w:val="0"/>
          <w:sz w:val="22"/>
          <w:szCs w:val="22"/>
        </w:rPr>
        <w:t xml:space="preserve"> specified </w:t>
      </w:r>
      <w:r>
        <w:rPr>
          <w:rFonts w:cs="Arial"/>
          <w:bCs/>
          <w:snapToGrid w:val="0"/>
          <w:sz w:val="22"/>
          <w:szCs w:val="22"/>
        </w:rPr>
        <w:t>h</w:t>
      </w:r>
      <w:r w:rsidRPr="00856096">
        <w:rPr>
          <w:rFonts w:cs="Arial"/>
          <w:bCs/>
          <w:snapToGrid w:val="0"/>
          <w:sz w:val="22"/>
          <w:szCs w:val="22"/>
        </w:rPr>
        <w:t xml:space="preserve">is performance </w:t>
      </w:r>
      <w:r w:rsidRPr="00192355">
        <w:rPr>
          <w:rFonts w:cs="Arial"/>
          <w:bCs/>
          <w:snapToGrid w:val="0"/>
          <w:sz w:val="22"/>
          <w:szCs w:val="22"/>
        </w:rPr>
        <w:t>criteria</w:t>
      </w:r>
      <w:r w:rsidRPr="00856096">
        <w:rPr>
          <w:rFonts w:cs="Arial"/>
          <w:bCs/>
          <w:snapToGrid w:val="0"/>
          <w:sz w:val="22"/>
          <w:szCs w:val="22"/>
        </w:rPr>
        <w:t xml:space="preserve"> for networks to ensure that the station condition monitoring network meets the requirements of the </w:t>
      </w:r>
      <w:r>
        <w:rPr>
          <w:rFonts w:cs="Arial"/>
          <w:bCs/>
          <w:snapToGrid w:val="0"/>
          <w:sz w:val="22"/>
          <w:szCs w:val="22"/>
        </w:rPr>
        <w:t xml:space="preserve">vibration diagnostic </w:t>
      </w:r>
      <w:r w:rsidRPr="00856096">
        <w:rPr>
          <w:rFonts w:cs="Arial"/>
          <w:bCs/>
          <w:snapToGrid w:val="0"/>
          <w:sz w:val="22"/>
          <w:szCs w:val="22"/>
        </w:rPr>
        <w:t xml:space="preserve">solution. </w:t>
      </w:r>
    </w:p>
    <w:p w:rsidR="009D60FC" w:rsidRPr="001E69E4" w:rsidRDefault="009D60FC" w:rsidP="002934E8">
      <w:pPr>
        <w:pStyle w:val="Heading2"/>
        <w:numPr>
          <w:ilvl w:val="3"/>
          <w:numId w:val="28"/>
        </w:numPr>
        <w:rPr>
          <w:lang w:val="en-ZA"/>
        </w:rPr>
      </w:pPr>
      <w:bookmarkStart w:id="172" w:name="_Toc73518280"/>
      <w:r w:rsidRPr="001E69E4">
        <w:rPr>
          <w:lang w:val="en-ZA"/>
        </w:rPr>
        <w:t>Interphase to Historians</w:t>
      </w:r>
      <w:bookmarkEnd w:id="172"/>
    </w:p>
    <w:p w:rsidR="009D60FC" w:rsidRDefault="009D60FC" w:rsidP="009D60FC">
      <w:pPr>
        <w:pStyle w:val="BlockText"/>
        <w:spacing w:before="120"/>
        <w:ind w:left="0"/>
        <w:rPr>
          <w:rFonts w:cs="Arial"/>
          <w:snapToGrid w:val="0"/>
          <w:color w:val="000000"/>
          <w:sz w:val="22"/>
          <w:szCs w:val="22"/>
        </w:rPr>
      </w:pPr>
      <w:r w:rsidRPr="00856096">
        <w:rPr>
          <w:rFonts w:cs="Arial"/>
          <w:snapToGrid w:val="0"/>
          <w:color w:val="000000"/>
          <w:sz w:val="22"/>
          <w:szCs w:val="22"/>
        </w:rPr>
        <w:t>The system shall interface with the eDNA enterprise historian us</w:t>
      </w:r>
      <w:r w:rsidR="000C6CFC">
        <w:rPr>
          <w:rFonts w:cs="Arial"/>
          <w:snapToGrid w:val="0"/>
          <w:color w:val="000000"/>
          <w:sz w:val="22"/>
          <w:szCs w:val="22"/>
        </w:rPr>
        <w:t xml:space="preserve">ing </w:t>
      </w:r>
      <w:r w:rsidR="00AB6EAE">
        <w:rPr>
          <w:rFonts w:cs="Arial"/>
          <w:snapToGrid w:val="0"/>
          <w:color w:val="000000"/>
          <w:sz w:val="22"/>
          <w:szCs w:val="22"/>
        </w:rPr>
        <w:t xml:space="preserve">OPC. </w:t>
      </w:r>
      <w:r w:rsidR="00AB6EAE" w:rsidRPr="00856096">
        <w:rPr>
          <w:rFonts w:cs="Arial"/>
          <w:snapToGrid w:val="0"/>
          <w:color w:val="000000"/>
          <w:sz w:val="22"/>
          <w:szCs w:val="22"/>
        </w:rPr>
        <w:t>The</w:t>
      </w:r>
      <w:r w:rsidRPr="00856096">
        <w:rPr>
          <w:rFonts w:cs="Arial"/>
          <w:snapToGrid w:val="0"/>
          <w:color w:val="000000"/>
          <w:sz w:val="22"/>
          <w:szCs w:val="22"/>
        </w:rPr>
        <w:t xml:space="preserve"> interface will be via OPC between the enterp</w:t>
      </w:r>
      <w:r w:rsidRPr="00192355">
        <w:rPr>
          <w:rFonts w:cs="Arial"/>
          <w:snapToGrid w:val="0"/>
          <w:color w:val="000000"/>
          <w:sz w:val="22"/>
          <w:szCs w:val="22"/>
        </w:rPr>
        <w:t xml:space="preserve">rise historian and the virtual </w:t>
      </w:r>
      <w:r>
        <w:rPr>
          <w:rFonts w:cs="Arial"/>
          <w:snapToGrid w:val="0"/>
          <w:color w:val="000000"/>
          <w:sz w:val="22"/>
          <w:szCs w:val="22"/>
        </w:rPr>
        <w:t xml:space="preserve">vibration diagnostic </w:t>
      </w:r>
      <w:r w:rsidRPr="00856096">
        <w:rPr>
          <w:rFonts w:cs="Arial"/>
          <w:snapToGrid w:val="0"/>
          <w:color w:val="000000"/>
          <w:sz w:val="22"/>
          <w:szCs w:val="22"/>
        </w:rPr>
        <w:t>server.</w:t>
      </w:r>
    </w:p>
    <w:p w:rsidR="009D60FC" w:rsidRPr="001E69E4" w:rsidRDefault="009D60FC" w:rsidP="002934E8">
      <w:pPr>
        <w:pStyle w:val="Heading2"/>
        <w:numPr>
          <w:ilvl w:val="3"/>
          <w:numId w:val="28"/>
        </w:numPr>
        <w:rPr>
          <w:lang w:val="en-ZA"/>
        </w:rPr>
      </w:pPr>
      <w:bookmarkStart w:id="173" w:name="_Toc31032008"/>
      <w:bookmarkStart w:id="174" w:name="_Toc31032340"/>
      <w:bookmarkStart w:id="175" w:name="_Toc31032674"/>
      <w:bookmarkStart w:id="176" w:name="_Toc31034329"/>
      <w:bookmarkStart w:id="177" w:name="_Toc73518281"/>
      <w:bookmarkEnd w:id="173"/>
      <w:bookmarkEnd w:id="174"/>
      <w:bookmarkEnd w:id="175"/>
      <w:bookmarkEnd w:id="176"/>
      <w:r w:rsidRPr="001E69E4">
        <w:rPr>
          <w:lang w:val="en-ZA"/>
        </w:rPr>
        <w:t>OPC Interface</w:t>
      </w:r>
      <w:bookmarkEnd w:id="177"/>
    </w:p>
    <w:p w:rsidR="009D60FC" w:rsidRPr="00856096" w:rsidRDefault="009D60FC" w:rsidP="009D60FC">
      <w:pPr>
        <w:spacing w:before="120"/>
        <w:rPr>
          <w:rFonts w:cs="Arial"/>
          <w:snapToGrid w:val="0"/>
          <w:sz w:val="22"/>
          <w:szCs w:val="22"/>
        </w:rPr>
      </w:pPr>
      <w:r w:rsidRPr="00856096">
        <w:rPr>
          <w:rFonts w:cs="Arial"/>
          <w:snapToGrid w:val="0"/>
          <w:sz w:val="22"/>
          <w:szCs w:val="22"/>
        </w:rPr>
        <w:t xml:space="preserve">The diagnostic software utilises process variables to enable specific analysis. The </w:t>
      </w:r>
      <w:r w:rsidRPr="00856096">
        <w:rPr>
          <w:rFonts w:cs="Arial"/>
          <w:i/>
          <w:snapToGrid w:val="0"/>
          <w:sz w:val="22"/>
          <w:szCs w:val="22"/>
        </w:rPr>
        <w:t>Contractor</w:t>
      </w:r>
      <w:r w:rsidRPr="00856096">
        <w:rPr>
          <w:rFonts w:cs="Arial"/>
          <w:snapToGrid w:val="0"/>
          <w:sz w:val="22"/>
          <w:szCs w:val="22"/>
        </w:rPr>
        <w:t xml:space="preserve"> specifies process variables. The process data will be obtained from the exiting Eskom eDNA enterprise historian via a non-redundant OPC interface.</w:t>
      </w:r>
    </w:p>
    <w:p w:rsidR="009D60FC" w:rsidRPr="00856096" w:rsidRDefault="009D60FC" w:rsidP="009D60FC">
      <w:pPr>
        <w:spacing w:before="120"/>
        <w:rPr>
          <w:rFonts w:cs="Arial"/>
          <w:snapToGrid w:val="0"/>
          <w:sz w:val="22"/>
          <w:szCs w:val="22"/>
        </w:rPr>
      </w:pPr>
      <w:r w:rsidRPr="00856096">
        <w:rPr>
          <w:rFonts w:cs="Arial"/>
          <w:snapToGrid w:val="0"/>
          <w:sz w:val="22"/>
          <w:szCs w:val="22"/>
        </w:rPr>
        <w:t>OPC interface(s) are implemented using either of the following communication methods:</w:t>
      </w:r>
    </w:p>
    <w:p w:rsidR="009D60FC" w:rsidRPr="00856096" w:rsidRDefault="009D60FC" w:rsidP="002934E8">
      <w:pPr>
        <w:numPr>
          <w:ilvl w:val="0"/>
          <w:numId w:val="25"/>
        </w:numPr>
        <w:tabs>
          <w:tab w:val="clear" w:pos="357"/>
        </w:tabs>
        <w:spacing w:before="120"/>
        <w:rPr>
          <w:rFonts w:cs="Arial"/>
          <w:snapToGrid w:val="0"/>
          <w:sz w:val="22"/>
          <w:szCs w:val="22"/>
        </w:rPr>
      </w:pPr>
      <w:r w:rsidRPr="00856096">
        <w:rPr>
          <w:rFonts w:cs="Arial"/>
          <w:snapToGrid w:val="0"/>
          <w:sz w:val="22"/>
          <w:szCs w:val="22"/>
        </w:rPr>
        <w:t xml:space="preserve">OPC via Tunnelling </w:t>
      </w:r>
    </w:p>
    <w:p w:rsidR="009D60FC" w:rsidRPr="00856096" w:rsidRDefault="009D60FC" w:rsidP="002934E8">
      <w:pPr>
        <w:numPr>
          <w:ilvl w:val="0"/>
          <w:numId w:val="25"/>
        </w:numPr>
        <w:tabs>
          <w:tab w:val="clear" w:pos="357"/>
        </w:tabs>
        <w:spacing w:before="120"/>
        <w:rPr>
          <w:rFonts w:cs="Arial"/>
          <w:snapToGrid w:val="0"/>
          <w:sz w:val="22"/>
          <w:szCs w:val="22"/>
        </w:rPr>
      </w:pPr>
      <w:r w:rsidRPr="00856096">
        <w:rPr>
          <w:rFonts w:cs="Arial"/>
          <w:snapToGrid w:val="0"/>
          <w:sz w:val="22"/>
          <w:szCs w:val="22"/>
        </w:rPr>
        <w:t xml:space="preserve">OPC/XML. </w:t>
      </w:r>
    </w:p>
    <w:p w:rsidR="009D60FC" w:rsidRDefault="009D60FC" w:rsidP="009D60FC">
      <w:pPr>
        <w:spacing w:before="120"/>
        <w:rPr>
          <w:rFonts w:cs="Arial"/>
          <w:snapToGrid w:val="0"/>
          <w:sz w:val="22"/>
          <w:szCs w:val="22"/>
        </w:rPr>
      </w:pPr>
      <w:r w:rsidRPr="00856096">
        <w:rPr>
          <w:rFonts w:cs="Arial"/>
          <w:snapToGrid w:val="0"/>
          <w:sz w:val="22"/>
          <w:szCs w:val="22"/>
        </w:rPr>
        <w:t>Software required ensuring the stability and security of the OPC interface(s) is installed and configured on all relevant virtual servers.</w:t>
      </w:r>
    </w:p>
    <w:p w:rsidR="0094022E" w:rsidRDefault="009D60FC" w:rsidP="009D60FC">
      <w:pPr>
        <w:spacing w:before="120"/>
        <w:rPr>
          <w:rFonts w:cs="Arial"/>
          <w:snapToGrid w:val="0"/>
          <w:sz w:val="22"/>
          <w:szCs w:val="22"/>
        </w:rPr>
      </w:pPr>
      <w:r w:rsidRPr="00566B5E">
        <w:rPr>
          <w:rFonts w:cs="Arial"/>
          <w:snapToGrid w:val="0"/>
          <w:sz w:val="22"/>
          <w:szCs w:val="22"/>
        </w:rPr>
        <w:t>All software to link with the Eskom standard historian, Aviva eDNA, must be provided</w:t>
      </w:r>
      <w:r>
        <w:rPr>
          <w:rFonts w:cs="Arial"/>
          <w:snapToGrid w:val="0"/>
          <w:sz w:val="22"/>
          <w:szCs w:val="22"/>
        </w:rPr>
        <w:t xml:space="preserve"> by th</w:t>
      </w:r>
      <w:r w:rsidR="001C25F9">
        <w:rPr>
          <w:rFonts w:cs="Arial"/>
          <w:snapToGrid w:val="0"/>
          <w:sz w:val="22"/>
          <w:szCs w:val="22"/>
        </w:rPr>
        <w:t xml:space="preserve">e </w:t>
      </w:r>
      <w:r w:rsidRPr="001E69E4">
        <w:rPr>
          <w:rFonts w:cs="Arial"/>
          <w:i/>
          <w:snapToGrid w:val="0"/>
          <w:sz w:val="22"/>
          <w:szCs w:val="22"/>
        </w:rPr>
        <w:t>Contractor</w:t>
      </w:r>
      <w:r w:rsidRPr="00566B5E">
        <w:rPr>
          <w:rFonts w:cs="Arial"/>
          <w:snapToGrid w:val="0"/>
          <w:sz w:val="22"/>
          <w:szCs w:val="22"/>
        </w:rPr>
        <w:t>. Getting this link operativ</w:t>
      </w:r>
      <w:r>
        <w:rPr>
          <w:rFonts w:cs="Arial"/>
          <w:snapToGrid w:val="0"/>
          <w:sz w:val="22"/>
          <w:szCs w:val="22"/>
        </w:rPr>
        <w:t xml:space="preserve">e is the responsibility of the </w:t>
      </w:r>
      <w:r w:rsidRPr="001E69E4">
        <w:rPr>
          <w:rFonts w:cs="Arial"/>
          <w:i/>
          <w:snapToGrid w:val="0"/>
          <w:sz w:val="22"/>
          <w:szCs w:val="22"/>
        </w:rPr>
        <w:t>Contractor</w:t>
      </w:r>
      <w:r w:rsidRPr="00566B5E">
        <w:rPr>
          <w:rFonts w:cs="Arial"/>
          <w:snapToGrid w:val="0"/>
          <w:sz w:val="22"/>
          <w:szCs w:val="22"/>
        </w:rPr>
        <w:t xml:space="preserve">. </w:t>
      </w:r>
      <w:r w:rsidRPr="00856096">
        <w:rPr>
          <w:rFonts w:cs="Arial"/>
          <w:snapToGrid w:val="0"/>
          <w:sz w:val="22"/>
          <w:szCs w:val="22"/>
        </w:rPr>
        <w:t xml:space="preserve"> </w:t>
      </w:r>
    </w:p>
    <w:p w:rsidR="0094022E" w:rsidRDefault="0094022E" w:rsidP="009D60FC">
      <w:pPr>
        <w:spacing w:before="120"/>
        <w:rPr>
          <w:rFonts w:cs="Arial"/>
          <w:snapToGrid w:val="0"/>
          <w:sz w:val="22"/>
          <w:szCs w:val="22"/>
        </w:rPr>
      </w:pPr>
      <w:r>
        <w:rPr>
          <w:rFonts w:cs="Arial"/>
          <w:snapToGrid w:val="0"/>
          <w:sz w:val="22"/>
          <w:szCs w:val="22"/>
        </w:rPr>
        <w:t>The Contractor provides as a minimum for the following information exchange.</w:t>
      </w:r>
    </w:p>
    <w:tbl>
      <w:tblPr>
        <w:tblW w:w="8060" w:type="dxa"/>
        <w:tblInd w:w="93" w:type="dxa"/>
        <w:tblLook w:val="04A0" w:firstRow="1" w:lastRow="0" w:firstColumn="1" w:lastColumn="0" w:noHBand="0" w:noVBand="1"/>
      </w:tblPr>
      <w:tblGrid>
        <w:gridCol w:w="4200"/>
        <w:gridCol w:w="3860"/>
      </w:tblGrid>
      <w:tr w:rsidR="0094022E" w:rsidRPr="000D564F" w:rsidTr="000A3215">
        <w:trPr>
          <w:trHeight w:val="315"/>
        </w:trPr>
        <w:tc>
          <w:tcPr>
            <w:tcW w:w="42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rPr>
                <w:rFonts w:cs="Arial"/>
                <w:b/>
                <w:bCs/>
                <w:color w:val="000000"/>
                <w:szCs w:val="20"/>
                <w:lang w:val="en-ZA" w:eastAsia="en-ZA"/>
              </w:rPr>
            </w:pPr>
            <w:r w:rsidRPr="000D564F">
              <w:rPr>
                <w:rFonts w:cs="Arial"/>
                <w:b/>
                <w:bCs/>
                <w:color w:val="000000"/>
                <w:szCs w:val="20"/>
                <w:lang w:val="en-ZA" w:eastAsia="en-ZA"/>
              </w:rPr>
              <w:t>Measurement</w:t>
            </w:r>
          </w:p>
        </w:tc>
        <w:tc>
          <w:tcPr>
            <w:tcW w:w="3860" w:type="dxa"/>
            <w:tcBorders>
              <w:top w:val="single" w:sz="8" w:space="0" w:color="auto"/>
              <w:left w:val="nil"/>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rPr>
                <w:rFonts w:cs="Arial"/>
                <w:b/>
                <w:bCs/>
                <w:color w:val="000000"/>
                <w:szCs w:val="20"/>
                <w:lang w:val="en-ZA" w:eastAsia="en-ZA"/>
              </w:rPr>
            </w:pPr>
            <w:r w:rsidRPr="000D564F">
              <w:rPr>
                <w:rFonts w:cs="Arial"/>
                <w:b/>
                <w:bCs/>
                <w:color w:val="000000"/>
                <w:szCs w:val="20"/>
                <w:lang w:val="en-ZA" w:eastAsia="en-ZA"/>
              </w:rPr>
              <w:t>Source - Historian</w:t>
            </w:r>
          </w:p>
        </w:tc>
      </w:tr>
      <w:tr w:rsidR="0094022E" w:rsidRPr="000D564F" w:rsidTr="000A3215">
        <w:trPr>
          <w:trHeight w:val="315"/>
        </w:trPr>
        <w:tc>
          <w:tcPr>
            <w:tcW w:w="806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94022E" w:rsidRPr="000D564F" w:rsidRDefault="0094022E" w:rsidP="000A3215">
            <w:pPr>
              <w:tabs>
                <w:tab w:val="clear" w:pos="357"/>
              </w:tabs>
              <w:rPr>
                <w:rFonts w:cs="Arial"/>
                <w:b/>
                <w:bCs/>
                <w:color w:val="000000"/>
                <w:sz w:val="22"/>
                <w:szCs w:val="22"/>
                <w:lang w:val="en-ZA" w:eastAsia="en-ZA"/>
              </w:rPr>
            </w:pPr>
            <w:r w:rsidRPr="000D564F">
              <w:rPr>
                <w:rFonts w:cs="Arial"/>
                <w:b/>
                <w:bCs/>
                <w:color w:val="000000"/>
                <w:sz w:val="22"/>
                <w:szCs w:val="22"/>
                <w:lang w:val="en-ZA" w:eastAsia="en-ZA"/>
              </w:rPr>
              <w:t>Turbine</w:t>
            </w:r>
          </w:p>
        </w:tc>
      </w:tr>
      <w:tr w:rsidR="0094022E" w:rsidRPr="000D564F" w:rsidTr="000A3215">
        <w:trPr>
          <w:trHeight w:val="315"/>
        </w:trPr>
        <w:tc>
          <w:tcPr>
            <w:tcW w:w="806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94022E" w:rsidRPr="000D564F" w:rsidRDefault="0094022E" w:rsidP="000A3215">
            <w:pPr>
              <w:tabs>
                <w:tab w:val="clear" w:pos="357"/>
              </w:tabs>
              <w:rPr>
                <w:rFonts w:cs="Arial"/>
                <w:b/>
                <w:bCs/>
                <w:color w:val="000000"/>
                <w:szCs w:val="20"/>
                <w:lang w:val="en-ZA" w:eastAsia="en-ZA"/>
              </w:rPr>
            </w:pPr>
            <w:r w:rsidRPr="000D564F">
              <w:rPr>
                <w:rFonts w:cs="Arial"/>
                <w:b/>
                <w:bCs/>
                <w:color w:val="000000"/>
                <w:szCs w:val="20"/>
                <w:lang w:val="en-ZA" w:eastAsia="en-ZA"/>
              </w:rPr>
              <w:t xml:space="preserve">HP - IP Turbine </w:t>
            </w:r>
          </w:p>
        </w:tc>
      </w:tr>
      <w:tr w:rsidR="0094022E" w:rsidRPr="000D564F" w:rsidTr="000A3215">
        <w:trPr>
          <w:trHeight w:val="315"/>
        </w:trPr>
        <w:tc>
          <w:tcPr>
            <w:tcW w:w="4200" w:type="dxa"/>
            <w:tcBorders>
              <w:top w:val="nil"/>
              <w:left w:val="single" w:sz="8" w:space="0" w:color="auto"/>
              <w:bottom w:val="single" w:sz="8" w:space="0" w:color="auto"/>
              <w:right w:val="single" w:sz="8" w:space="0" w:color="auto"/>
            </w:tcBorders>
            <w:shd w:val="clear" w:color="auto" w:fill="auto"/>
            <w:noWrap/>
            <w:vAlign w:val="center"/>
          </w:tcPr>
          <w:p w:rsidR="0094022E" w:rsidRPr="000D564F" w:rsidRDefault="0094022E" w:rsidP="000A3215">
            <w:pPr>
              <w:tabs>
                <w:tab w:val="clear" w:pos="357"/>
              </w:tabs>
              <w:rPr>
                <w:rFonts w:cs="Arial"/>
                <w:color w:val="000000"/>
                <w:sz w:val="18"/>
                <w:szCs w:val="18"/>
                <w:lang w:val="en-ZA" w:eastAsia="en-ZA"/>
              </w:rPr>
            </w:pPr>
            <w:r w:rsidRPr="000D564F">
              <w:rPr>
                <w:rFonts w:cs="Arial"/>
                <w:color w:val="000000"/>
                <w:sz w:val="18"/>
                <w:szCs w:val="18"/>
                <w:lang w:val="en-ZA" w:eastAsia="en-ZA"/>
              </w:rPr>
              <w:t>Bearing temperatures x 12</w:t>
            </w:r>
          </w:p>
        </w:tc>
        <w:tc>
          <w:tcPr>
            <w:tcW w:w="3860" w:type="dxa"/>
            <w:tcBorders>
              <w:top w:val="nil"/>
              <w:left w:val="nil"/>
              <w:bottom w:val="single" w:sz="8" w:space="0" w:color="auto"/>
              <w:right w:val="single" w:sz="8" w:space="0" w:color="auto"/>
            </w:tcBorders>
            <w:shd w:val="clear" w:color="auto" w:fill="auto"/>
            <w:noWrap/>
            <w:vAlign w:val="center"/>
          </w:tcPr>
          <w:p w:rsidR="0094022E" w:rsidRPr="000D564F" w:rsidRDefault="0094022E" w:rsidP="000A3215">
            <w:pPr>
              <w:tabs>
                <w:tab w:val="clear" w:pos="357"/>
              </w:tabs>
              <w:ind w:firstLineChars="400" w:firstLine="720"/>
              <w:jc w:val="left"/>
              <w:rPr>
                <w:rFonts w:cs="Arial"/>
                <w:color w:val="000000"/>
                <w:sz w:val="18"/>
                <w:szCs w:val="18"/>
                <w:lang w:val="en-ZA" w:eastAsia="en-ZA"/>
              </w:rPr>
            </w:pPr>
            <w:r w:rsidRPr="000D564F">
              <w:rPr>
                <w:rFonts w:cs="Arial"/>
                <w:color w:val="000000"/>
                <w:sz w:val="18"/>
                <w:szCs w:val="18"/>
                <w:lang w:val="en-ZA" w:eastAsia="en-ZA"/>
              </w:rPr>
              <w:t>OPC</w:t>
            </w:r>
          </w:p>
        </w:tc>
      </w:tr>
      <w:tr w:rsidR="0094022E" w:rsidRPr="000D564F" w:rsidTr="000A3215">
        <w:trPr>
          <w:trHeight w:val="315"/>
        </w:trPr>
        <w:tc>
          <w:tcPr>
            <w:tcW w:w="4200" w:type="dxa"/>
            <w:tcBorders>
              <w:top w:val="nil"/>
              <w:left w:val="single" w:sz="8" w:space="0" w:color="auto"/>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rPr>
                <w:rFonts w:cs="Arial"/>
                <w:color w:val="000000"/>
                <w:sz w:val="18"/>
                <w:szCs w:val="18"/>
                <w:lang w:val="en-ZA" w:eastAsia="en-ZA"/>
              </w:rPr>
            </w:pPr>
            <w:r w:rsidRPr="000D564F">
              <w:rPr>
                <w:rFonts w:cs="Arial"/>
                <w:color w:val="000000"/>
                <w:sz w:val="18"/>
                <w:szCs w:val="18"/>
                <w:lang w:val="en-ZA" w:eastAsia="en-ZA"/>
              </w:rPr>
              <w:t>Bearing drain oil temperature</w:t>
            </w:r>
          </w:p>
        </w:tc>
        <w:tc>
          <w:tcPr>
            <w:tcW w:w="3860" w:type="dxa"/>
            <w:tcBorders>
              <w:top w:val="nil"/>
              <w:left w:val="nil"/>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ind w:firstLineChars="400" w:firstLine="720"/>
              <w:jc w:val="left"/>
              <w:rPr>
                <w:rFonts w:cs="Arial"/>
                <w:color w:val="000000"/>
                <w:sz w:val="18"/>
                <w:szCs w:val="18"/>
                <w:lang w:val="en-ZA" w:eastAsia="en-ZA"/>
              </w:rPr>
            </w:pPr>
            <w:r w:rsidRPr="000D564F">
              <w:rPr>
                <w:rFonts w:cs="Arial"/>
                <w:color w:val="000000"/>
                <w:sz w:val="18"/>
                <w:szCs w:val="18"/>
                <w:lang w:val="en-ZA" w:eastAsia="en-ZA"/>
              </w:rPr>
              <w:t>OPC</w:t>
            </w:r>
          </w:p>
        </w:tc>
      </w:tr>
      <w:tr w:rsidR="0094022E" w:rsidRPr="000D564F" w:rsidTr="000A3215">
        <w:trPr>
          <w:trHeight w:val="315"/>
        </w:trPr>
        <w:tc>
          <w:tcPr>
            <w:tcW w:w="4200" w:type="dxa"/>
            <w:tcBorders>
              <w:top w:val="nil"/>
              <w:left w:val="single" w:sz="8" w:space="0" w:color="auto"/>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rPr>
                <w:rFonts w:cs="Arial"/>
                <w:color w:val="000000"/>
                <w:sz w:val="18"/>
                <w:szCs w:val="18"/>
                <w:lang w:val="en-ZA" w:eastAsia="en-ZA"/>
              </w:rPr>
            </w:pPr>
            <w:r w:rsidRPr="000D564F">
              <w:rPr>
                <w:rFonts w:cs="Arial"/>
                <w:color w:val="000000"/>
                <w:sz w:val="18"/>
                <w:szCs w:val="18"/>
                <w:lang w:val="en-ZA" w:eastAsia="en-ZA"/>
              </w:rPr>
              <w:t>Lube oil supply temperature</w:t>
            </w:r>
          </w:p>
        </w:tc>
        <w:tc>
          <w:tcPr>
            <w:tcW w:w="3860" w:type="dxa"/>
            <w:tcBorders>
              <w:top w:val="nil"/>
              <w:left w:val="nil"/>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ind w:firstLineChars="400" w:firstLine="720"/>
              <w:jc w:val="left"/>
              <w:rPr>
                <w:rFonts w:cs="Arial"/>
                <w:color w:val="000000"/>
                <w:sz w:val="18"/>
                <w:szCs w:val="18"/>
                <w:lang w:val="en-ZA" w:eastAsia="en-ZA"/>
              </w:rPr>
            </w:pPr>
            <w:r w:rsidRPr="000D564F">
              <w:rPr>
                <w:rFonts w:cs="Arial"/>
                <w:color w:val="000000"/>
                <w:sz w:val="18"/>
                <w:szCs w:val="18"/>
                <w:lang w:val="en-ZA" w:eastAsia="en-ZA"/>
              </w:rPr>
              <w:t>OPC</w:t>
            </w:r>
          </w:p>
        </w:tc>
      </w:tr>
      <w:tr w:rsidR="0094022E" w:rsidRPr="000D564F" w:rsidTr="000A3215">
        <w:trPr>
          <w:trHeight w:val="315"/>
        </w:trPr>
        <w:tc>
          <w:tcPr>
            <w:tcW w:w="4200" w:type="dxa"/>
            <w:tcBorders>
              <w:top w:val="nil"/>
              <w:left w:val="single" w:sz="8" w:space="0" w:color="auto"/>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rPr>
                <w:rFonts w:cs="Arial"/>
                <w:color w:val="000000"/>
                <w:sz w:val="18"/>
                <w:szCs w:val="18"/>
                <w:lang w:val="en-ZA" w:eastAsia="en-ZA"/>
              </w:rPr>
            </w:pPr>
            <w:r w:rsidRPr="000D564F">
              <w:rPr>
                <w:rFonts w:cs="Arial"/>
                <w:color w:val="000000"/>
                <w:sz w:val="18"/>
                <w:szCs w:val="18"/>
                <w:lang w:val="en-ZA" w:eastAsia="en-ZA"/>
              </w:rPr>
              <w:t xml:space="preserve">Steam inlet flow </w:t>
            </w:r>
          </w:p>
        </w:tc>
        <w:tc>
          <w:tcPr>
            <w:tcW w:w="3860" w:type="dxa"/>
            <w:tcBorders>
              <w:top w:val="nil"/>
              <w:left w:val="nil"/>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ind w:firstLineChars="400" w:firstLine="720"/>
              <w:jc w:val="left"/>
              <w:rPr>
                <w:rFonts w:cs="Arial"/>
                <w:color w:val="000000"/>
                <w:sz w:val="18"/>
                <w:szCs w:val="18"/>
                <w:lang w:val="en-ZA" w:eastAsia="en-ZA"/>
              </w:rPr>
            </w:pPr>
            <w:r w:rsidRPr="000D564F">
              <w:rPr>
                <w:rFonts w:cs="Arial"/>
                <w:color w:val="000000"/>
                <w:sz w:val="18"/>
                <w:szCs w:val="18"/>
                <w:lang w:val="en-ZA" w:eastAsia="en-ZA"/>
              </w:rPr>
              <w:t>OPC</w:t>
            </w:r>
          </w:p>
        </w:tc>
      </w:tr>
      <w:tr w:rsidR="0094022E" w:rsidRPr="000D564F" w:rsidTr="000A3215">
        <w:trPr>
          <w:trHeight w:val="315"/>
        </w:trPr>
        <w:tc>
          <w:tcPr>
            <w:tcW w:w="4200" w:type="dxa"/>
            <w:tcBorders>
              <w:top w:val="nil"/>
              <w:left w:val="single" w:sz="8" w:space="0" w:color="auto"/>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rPr>
                <w:rFonts w:cs="Arial"/>
                <w:color w:val="000000"/>
                <w:sz w:val="18"/>
                <w:szCs w:val="18"/>
                <w:lang w:val="en-ZA" w:eastAsia="en-ZA"/>
              </w:rPr>
            </w:pPr>
            <w:r w:rsidRPr="000D564F">
              <w:rPr>
                <w:rFonts w:cs="Arial"/>
                <w:color w:val="000000"/>
                <w:sz w:val="18"/>
                <w:szCs w:val="18"/>
                <w:lang w:val="en-ZA" w:eastAsia="en-ZA"/>
              </w:rPr>
              <w:t>Steam inlet pressure</w:t>
            </w:r>
          </w:p>
        </w:tc>
        <w:tc>
          <w:tcPr>
            <w:tcW w:w="3860" w:type="dxa"/>
            <w:tcBorders>
              <w:top w:val="nil"/>
              <w:left w:val="nil"/>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ind w:firstLineChars="400" w:firstLine="720"/>
              <w:jc w:val="left"/>
              <w:rPr>
                <w:rFonts w:cs="Arial"/>
                <w:color w:val="000000"/>
                <w:sz w:val="18"/>
                <w:szCs w:val="18"/>
                <w:lang w:val="en-ZA" w:eastAsia="en-ZA"/>
              </w:rPr>
            </w:pPr>
            <w:r w:rsidRPr="000D564F">
              <w:rPr>
                <w:rFonts w:cs="Arial"/>
                <w:color w:val="000000"/>
                <w:sz w:val="18"/>
                <w:szCs w:val="18"/>
                <w:lang w:val="en-ZA" w:eastAsia="en-ZA"/>
              </w:rPr>
              <w:t>OPC</w:t>
            </w:r>
          </w:p>
        </w:tc>
      </w:tr>
      <w:tr w:rsidR="0094022E" w:rsidRPr="000D564F" w:rsidTr="000A3215">
        <w:trPr>
          <w:trHeight w:val="315"/>
        </w:trPr>
        <w:tc>
          <w:tcPr>
            <w:tcW w:w="4200" w:type="dxa"/>
            <w:tcBorders>
              <w:top w:val="nil"/>
              <w:left w:val="single" w:sz="8" w:space="0" w:color="auto"/>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rPr>
                <w:rFonts w:cs="Arial"/>
                <w:color w:val="000000"/>
                <w:sz w:val="18"/>
                <w:szCs w:val="18"/>
                <w:lang w:val="en-ZA" w:eastAsia="en-ZA"/>
              </w:rPr>
            </w:pPr>
            <w:r w:rsidRPr="000D564F">
              <w:rPr>
                <w:rFonts w:cs="Arial"/>
                <w:color w:val="000000"/>
                <w:sz w:val="18"/>
                <w:szCs w:val="18"/>
                <w:lang w:val="en-ZA" w:eastAsia="en-ZA"/>
              </w:rPr>
              <w:t>Steam inlet temperature</w:t>
            </w:r>
          </w:p>
        </w:tc>
        <w:tc>
          <w:tcPr>
            <w:tcW w:w="3860" w:type="dxa"/>
            <w:tcBorders>
              <w:top w:val="nil"/>
              <w:left w:val="nil"/>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ind w:firstLineChars="400" w:firstLine="720"/>
              <w:jc w:val="left"/>
              <w:rPr>
                <w:rFonts w:cs="Arial"/>
                <w:color w:val="000000"/>
                <w:sz w:val="18"/>
                <w:szCs w:val="18"/>
                <w:lang w:val="en-ZA" w:eastAsia="en-ZA"/>
              </w:rPr>
            </w:pPr>
            <w:r w:rsidRPr="000D564F">
              <w:rPr>
                <w:rFonts w:cs="Arial"/>
                <w:color w:val="000000"/>
                <w:sz w:val="18"/>
                <w:szCs w:val="18"/>
                <w:lang w:val="en-ZA" w:eastAsia="en-ZA"/>
              </w:rPr>
              <w:t>OPC</w:t>
            </w:r>
          </w:p>
        </w:tc>
      </w:tr>
      <w:tr w:rsidR="0094022E" w:rsidRPr="000D564F" w:rsidTr="000A3215">
        <w:trPr>
          <w:trHeight w:val="315"/>
        </w:trPr>
        <w:tc>
          <w:tcPr>
            <w:tcW w:w="4200" w:type="dxa"/>
            <w:tcBorders>
              <w:top w:val="nil"/>
              <w:left w:val="single" w:sz="8" w:space="0" w:color="auto"/>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rPr>
                <w:rFonts w:cs="Arial"/>
                <w:color w:val="000000"/>
                <w:sz w:val="18"/>
                <w:szCs w:val="18"/>
                <w:lang w:val="en-ZA" w:eastAsia="en-ZA"/>
              </w:rPr>
            </w:pPr>
            <w:r w:rsidRPr="000D564F">
              <w:rPr>
                <w:rFonts w:cs="Arial"/>
                <w:color w:val="000000"/>
                <w:sz w:val="18"/>
                <w:szCs w:val="18"/>
                <w:lang w:val="en-ZA" w:eastAsia="en-ZA"/>
              </w:rPr>
              <w:t>Steam exhausts flow</w:t>
            </w:r>
          </w:p>
        </w:tc>
        <w:tc>
          <w:tcPr>
            <w:tcW w:w="3860" w:type="dxa"/>
            <w:tcBorders>
              <w:top w:val="nil"/>
              <w:left w:val="nil"/>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ind w:firstLineChars="400" w:firstLine="720"/>
              <w:jc w:val="left"/>
              <w:rPr>
                <w:rFonts w:cs="Arial"/>
                <w:color w:val="000000"/>
                <w:sz w:val="18"/>
                <w:szCs w:val="18"/>
                <w:lang w:val="en-ZA" w:eastAsia="en-ZA"/>
              </w:rPr>
            </w:pPr>
            <w:r w:rsidRPr="000D564F">
              <w:rPr>
                <w:rFonts w:cs="Arial"/>
                <w:color w:val="000000"/>
                <w:sz w:val="18"/>
                <w:szCs w:val="18"/>
                <w:lang w:val="en-ZA" w:eastAsia="en-ZA"/>
              </w:rPr>
              <w:t>OPC</w:t>
            </w:r>
          </w:p>
        </w:tc>
      </w:tr>
      <w:tr w:rsidR="0094022E" w:rsidRPr="000D564F" w:rsidTr="000A3215">
        <w:trPr>
          <w:trHeight w:val="315"/>
        </w:trPr>
        <w:tc>
          <w:tcPr>
            <w:tcW w:w="4200" w:type="dxa"/>
            <w:tcBorders>
              <w:top w:val="nil"/>
              <w:left w:val="single" w:sz="8" w:space="0" w:color="auto"/>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rPr>
                <w:rFonts w:cs="Arial"/>
                <w:color w:val="000000"/>
                <w:sz w:val="18"/>
                <w:szCs w:val="18"/>
                <w:lang w:val="en-ZA" w:eastAsia="en-ZA"/>
              </w:rPr>
            </w:pPr>
            <w:r w:rsidRPr="000D564F">
              <w:rPr>
                <w:rFonts w:cs="Arial"/>
                <w:color w:val="000000"/>
                <w:sz w:val="18"/>
                <w:szCs w:val="18"/>
                <w:lang w:val="en-ZA" w:eastAsia="en-ZA"/>
              </w:rPr>
              <w:t>Steam exhausts pressure</w:t>
            </w:r>
          </w:p>
        </w:tc>
        <w:tc>
          <w:tcPr>
            <w:tcW w:w="3860" w:type="dxa"/>
            <w:tcBorders>
              <w:top w:val="nil"/>
              <w:left w:val="nil"/>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ind w:firstLineChars="400" w:firstLine="720"/>
              <w:jc w:val="left"/>
              <w:rPr>
                <w:rFonts w:cs="Arial"/>
                <w:color w:val="000000"/>
                <w:sz w:val="18"/>
                <w:szCs w:val="18"/>
                <w:lang w:val="en-ZA" w:eastAsia="en-ZA"/>
              </w:rPr>
            </w:pPr>
            <w:r w:rsidRPr="000D564F">
              <w:rPr>
                <w:rFonts w:cs="Arial"/>
                <w:color w:val="000000"/>
                <w:sz w:val="18"/>
                <w:szCs w:val="18"/>
                <w:lang w:val="en-ZA" w:eastAsia="en-ZA"/>
              </w:rPr>
              <w:t>OPC</w:t>
            </w:r>
          </w:p>
        </w:tc>
      </w:tr>
      <w:tr w:rsidR="0094022E" w:rsidRPr="000D564F" w:rsidTr="000A3215">
        <w:trPr>
          <w:trHeight w:val="315"/>
        </w:trPr>
        <w:tc>
          <w:tcPr>
            <w:tcW w:w="4200" w:type="dxa"/>
            <w:tcBorders>
              <w:top w:val="nil"/>
              <w:left w:val="single" w:sz="8" w:space="0" w:color="auto"/>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rPr>
                <w:rFonts w:cs="Arial"/>
                <w:color w:val="000000"/>
                <w:sz w:val="18"/>
                <w:szCs w:val="18"/>
                <w:lang w:val="en-ZA" w:eastAsia="en-ZA"/>
              </w:rPr>
            </w:pPr>
            <w:r w:rsidRPr="000D564F">
              <w:rPr>
                <w:rFonts w:cs="Arial"/>
                <w:color w:val="000000"/>
                <w:sz w:val="18"/>
                <w:szCs w:val="18"/>
                <w:lang w:val="en-ZA" w:eastAsia="en-ZA"/>
              </w:rPr>
              <w:t>Steam exhausts temperature</w:t>
            </w:r>
          </w:p>
        </w:tc>
        <w:tc>
          <w:tcPr>
            <w:tcW w:w="3860" w:type="dxa"/>
            <w:tcBorders>
              <w:top w:val="nil"/>
              <w:left w:val="nil"/>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ind w:firstLineChars="400" w:firstLine="720"/>
              <w:jc w:val="left"/>
              <w:rPr>
                <w:rFonts w:cs="Arial"/>
                <w:color w:val="000000"/>
                <w:sz w:val="18"/>
                <w:szCs w:val="18"/>
                <w:lang w:val="en-ZA" w:eastAsia="en-ZA"/>
              </w:rPr>
            </w:pPr>
            <w:r w:rsidRPr="000D564F">
              <w:rPr>
                <w:rFonts w:cs="Arial"/>
                <w:color w:val="000000"/>
                <w:sz w:val="18"/>
                <w:szCs w:val="18"/>
                <w:lang w:val="en-ZA" w:eastAsia="en-ZA"/>
              </w:rPr>
              <w:t>OPC</w:t>
            </w:r>
          </w:p>
        </w:tc>
      </w:tr>
      <w:tr w:rsidR="0094022E" w:rsidRPr="000D564F" w:rsidTr="000A3215">
        <w:trPr>
          <w:trHeight w:val="315"/>
        </w:trPr>
        <w:tc>
          <w:tcPr>
            <w:tcW w:w="4200" w:type="dxa"/>
            <w:tcBorders>
              <w:top w:val="nil"/>
              <w:left w:val="single" w:sz="8" w:space="0" w:color="auto"/>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rPr>
                <w:rFonts w:cs="Arial"/>
                <w:color w:val="000000"/>
                <w:sz w:val="18"/>
                <w:szCs w:val="18"/>
                <w:lang w:val="en-ZA" w:eastAsia="en-ZA"/>
              </w:rPr>
            </w:pPr>
            <w:r w:rsidRPr="000D564F">
              <w:rPr>
                <w:rFonts w:cs="Arial"/>
                <w:color w:val="000000"/>
                <w:sz w:val="18"/>
                <w:szCs w:val="18"/>
                <w:lang w:val="en-ZA" w:eastAsia="en-ZA"/>
              </w:rPr>
              <w:t>Valve position</w:t>
            </w:r>
          </w:p>
        </w:tc>
        <w:tc>
          <w:tcPr>
            <w:tcW w:w="3860" w:type="dxa"/>
            <w:tcBorders>
              <w:top w:val="nil"/>
              <w:left w:val="nil"/>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ind w:firstLineChars="400" w:firstLine="720"/>
              <w:jc w:val="left"/>
              <w:rPr>
                <w:rFonts w:cs="Arial"/>
                <w:color w:val="000000"/>
                <w:sz w:val="18"/>
                <w:szCs w:val="18"/>
                <w:lang w:val="en-ZA" w:eastAsia="en-ZA"/>
              </w:rPr>
            </w:pPr>
            <w:r w:rsidRPr="000D564F">
              <w:rPr>
                <w:rFonts w:cs="Arial"/>
                <w:color w:val="000000"/>
                <w:sz w:val="18"/>
                <w:szCs w:val="18"/>
                <w:lang w:val="en-ZA" w:eastAsia="en-ZA"/>
              </w:rPr>
              <w:t>OPC</w:t>
            </w:r>
          </w:p>
        </w:tc>
      </w:tr>
      <w:tr w:rsidR="0094022E" w:rsidRPr="000D564F" w:rsidTr="000A3215">
        <w:trPr>
          <w:trHeight w:val="315"/>
        </w:trPr>
        <w:tc>
          <w:tcPr>
            <w:tcW w:w="806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94022E" w:rsidRPr="000D564F" w:rsidRDefault="0094022E" w:rsidP="000A3215">
            <w:pPr>
              <w:tabs>
                <w:tab w:val="clear" w:pos="357"/>
              </w:tabs>
              <w:rPr>
                <w:rFonts w:cs="Arial"/>
                <w:b/>
                <w:bCs/>
                <w:color w:val="000000"/>
                <w:szCs w:val="20"/>
                <w:lang w:val="en-ZA" w:eastAsia="en-ZA"/>
              </w:rPr>
            </w:pPr>
            <w:r w:rsidRPr="000D564F">
              <w:rPr>
                <w:rFonts w:cs="Arial"/>
                <w:b/>
                <w:bCs/>
                <w:color w:val="000000"/>
                <w:szCs w:val="20"/>
                <w:lang w:val="en-ZA" w:eastAsia="en-ZA"/>
              </w:rPr>
              <w:t xml:space="preserve">LP Turbine </w:t>
            </w:r>
          </w:p>
        </w:tc>
      </w:tr>
      <w:tr w:rsidR="0094022E" w:rsidRPr="000D564F" w:rsidTr="000A3215">
        <w:trPr>
          <w:trHeight w:val="315"/>
        </w:trPr>
        <w:tc>
          <w:tcPr>
            <w:tcW w:w="4200" w:type="dxa"/>
            <w:tcBorders>
              <w:top w:val="nil"/>
              <w:left w:val="single" w:sz="8" w:space="0" w:color="auto"/>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rPr>
                <w:rFonts w:cs="Arial"/>
                <w:color w:val="000000"/>
                <w:sz w:val="18"/>
                <w:szCs w:val="18"/>
                <w:lang w:val="en-ZA" w:eastAsia="en-ZA"/>
              </w:rPr>
            </w:pPr>
            <w:r w:rsidRPr="000D564F">
              <w:rPr>
                <w:rFonts w:cs="Arial"/>
                <w:color w:val="000000"/>
                <w:sz w:val="18"/>
                <w:szCs w:val="18"/>
                <w:lang w:val="en-ZA" w:eastAsia="en-ZA"/>
              </w:rPr>
              <w:t>Bearing drain oil temperature</w:t>
            </w:r>
          </w:p>
        </w:tc>
        <w:tc>
          <w:tcPr>
            <w:tcW w:w="3860" w:type="dxa"/>
            <w:tcBorders>
              <w:top w:val="nil"/>
              <w:left w:val="nil"/>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ind w:firstLineChars="400" w:firstLine="720"/>
              <w:jc w:val="left"/>
              <w:rPr>
                <w:rFonts w:cs="Arial"/>
                <w:color w:val="000000"/>
                <w:sz w:val="18"/>
                <w:szCs w:val="18"/>
                <w:lang w:val="en-ZA" w:eastAsia="en-ZA"/>
              </w:rPr>
            </w:pPr>
            <w:r w:rsidRPr="000D564F">
              <w:rPr>
                <w:rFonts w:cs="Arial"/>
                <w:color w:val="000000"/>
                <w:sz w:val="18"/>
                <w:szCs w:val="18"/>
                <w:lang w:val="en-ZA" w:eastAsia="en-ZA"/>
              </w:rPr>
              <w:t>OPC</w:t>
            </w:r>
          </w:p>
        </w:tc>
      </w:tr>
      <w:tr w:rsidR="0094022E" w:rsidRPr="000D564F" w:rsidTr="000A3215">
        <w:trPr>
          <w:trHeight w:val="315"/>
        </w:trPr>
        <w:tc>
          <w:tcPr>
            <w:tcW w:w="4200" w:type="dxa"/>
            <w:tcBorders>
              <w:top w:val="nil"/>
              <w:left w:val="single" w:sz="8" w:space="0" w:color="auto"/>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rPr>
                <w:rFonts w:cs="Arial"/>
                <w:color w:val="000000"/>
                <w:sz w:val="18"/>
                <w:szCs w:val="18"/>
                <w:lang w:val="en-ZA" w:eastAsia="en-ZA"/>
              </w:rPr>
            </w:pPr>
            <w:r w:rsidRPr="000D564F">
              <w:rPr>
                <w:rFonts w:cs="Arial"/>
                <w:color w:val="000000"/>
                <w:sz w:val="18"/>
                <w:szCs w:val="18"/>
                <w:lang w:val="en-ZA" w:eastAsia="en-ZA"/>
              </w:rPr>
              <w:t xml:space="preserve">Steam inlet flow </w:t>
            </w:r>
          </w:p>
        </w:tc>
        <w:tc>
          <w:tcPr>
            <w:tcW w:w="3860" w:type="dxa"/>
            <w:tcBorders>
              <w:top w:val="nil"/>
              <w:left w:val="nil"/>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ind w:firstLineChars="400" w:firstLine="720"/>
              <w:jc w:val="left"/>
              <w:rPr>
                <w:rFonts w:cs="Arial"/>
                <w:color w:val="000000"/>
                <w:sz w:val="18"/>
                <w:szCs w:val="18"/>
                <w:lang w:val="en-ZA" w:eastAsia="en-ZA"/>
              </w:rPr>
            </w:pPr>
            <w:r w:rsidRPr="000D564F">
              <w:rPr>
                <w:rFonts w:cs="Arial"/>
                <w:color w:val="000000"/>
                <w:sz w:val="18"/>
                <w:szCs w:val="18"/>
                <w:lang w:val="en-ZA" w:eastAsia="en-ZA"/>
              </w:rPr>
              <w:t>OPC</w:t>
            </w:r>
          </w:p>
        </w:tc>
      </w:tr>
      <w:tr w:rsidR="0094022E" w:rsidRPr="000D564F" w:rsidTr="000A3215">
        <w:trPr>
          <w:trHeight w:val="315"/>
        </w:trPr>
        <w:tc>
          <w:tcPr>
            <w:tcW w:w="4200" w:type="dxa"/>
            <w:tcBorders>
              <w:top w:val="nil"/>
              <w:left w:val="single" w:sz="8" w:space="0" w:color="auto"/>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rPr>
                <w:rFonts w:cs="Arial"/>
                <w:color w:val="000000"/>
                <w:sz w:val="18"/>
                <w:szCs w:val="18"/>
                <w:lang w:val="en-ZA" w:eastAsia="en-ZA"/>
              </w:rPr>
            </w:pPr>
            <w:r w:rsidRPr="000D564F">
              <w:rPr>
                <w:rFonts w:cs="Arial"/>
                <w:color w:val="000000"/>
                <w:sz w:val="18"/>
                <w:szCs w:val="18"/>
                <w:lang w:val="en-ZA" w:eastAsia="en-ZA"/>
              </w:rPr>
              <w:t>Steam inlet pressure</w:t>
            </w:r>
          </w:p>
        </w:tc>
        <w:tc>
          <w:tcPr>
            <w:tcW w:w="3860" w:type="dxa"/>
            <w:tcBorders>
              <w:top w:val="nil"/>
              <w:left w:val="nil"/>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ind w:firstLineChars="400" w:firstLine="720"/>
              <w:jc w:val="left"/>
              <w:rPr>
                <w:rFonts w:cs="Arial"/>
                <w:color w:val="000000"/>
                <w:sz w:val="18"/>
                <w:szCs w:val="18"/>
                <w:lang w:val="en-ZA" w:eastAsia="en-ZA"/>
              </w:rPr>
            </w:pPr>
            <w:r w:rsidRPr="000D564F">
              <w:rPr>
                <w:rFonts w:cs="Arial"/>
                <w:color w:val="000000"/>
                <w:sz w:val="18"/>
                <w:szCs w:val="18"/>
                <w:lang w:val="en-ZA" w:eastAsia="en-ZA"/>
              </w:rPr>
              <w:t>OPC</w:t>
            </w:r>
          </w:p>
        </w:tc>
      </w:tr>
      <w:tr w:rsidR="0094022E" w:rsidRPr="000D564F" w:rsidTr="000A3215">
        <w:trPr>
          <w:trHeight w:val="315"/>
        </w:trPr>
        <w:tc>
          <w:tcPr>
            <w:tcW w:w="4200" w:type="dxa"/>
            <w:tcBorders>
              <w:top w:val="nil"/>
              <w:left w:val="single" w:sz="8" w:space="0" w:color="auto"/>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rPr>
                <w:rFonts w:cs="Arial"/>
                <w:color w:val="000000"/>
                <w:sz w:val="18"/>
                <w:szCs w:val="18"/>
                <w:lang w:val="en-ZA" w:eastAsia="en-ZA"/>
              </w:rPr>
            </w:pPr>
            <w:r w:rsidRPr="000D564F">
              <w:rPr>
                <w:rFonts w:cs="Arial"/>
                <w:color w:val="000000"/>
                <w:sz w:val="18"/>
                <w:szCs w:val="18"/>
                <w:lang w:val="en-ZA" w:eastAsia="en-ZA"/>
              </w:rPr>
              <w:t>Steam inlet temperature</w:t>
            </w:r>
          </w:p>
        </w:tc>
        <w:tc>
          <w:tcPr>
            <w:tcW w:w="3860" w:type="dxa"/>
            <w:tcBorders>
              <w:top w:val="nil"/>
              <w:left w:val="nil"/>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ind w:firstLineChars="400" w:firstLine="720"/>
              <w:jc w:val="left"/>
              <w:rPr>
                <w:rFonts w:cs="Arial"/>
                <w:color w:val="000000"/>
                <w:sz w:val="18"/>
                <w:szCs w:val="18"/>
                <w:lang w:val="en-ZA" w:eastAsia="en-ZA"/>
              </w:rPr>
            </w:pPr>
            <w:r w:rsidRPr="000D564F">
              <w:rPr>
                <w:rFonts w:cs="Arial"/>
                <w:color w:val="000000"/>
                <w:sz w:val="18"/>
                <w:szCs w:val="18"/>
                <w:lang w:val="en-ZA" w:eastAsia="en-ZA"/>
              </w:rPr>
              <w:t>OPC</w:t>
            </w:r>
          </w:p>
        </w:tc>
      </w:tr>
      <w:tr w:rsidR="0094022E" w:rsidRPr="000D564F" w:rsidTr="000A3215">
        <w:trPr>
          <w:trHeight w:val="315"/>
        </w:trPr>
        <w:tc>
          <w:tcPr>
            <w:tcW w:w="4200" w:type="dxa"/>
            <w:tcBorders>
              <w:top w:val="nil"/>
              <w:left w:val="single" w:sz="8" w:space="0" w:color="auto"/>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rPr>
                <w:rFonts w:cs="Arial"/>
                <w:color w:val="000000"/>
                <w:sz w:val="18"/>
                <w:szCs w:val="18"/>
                <w:lang w:val="en-ZA" w:eastAsia="en-ZA"/>
              </w:rPr>
            </w:pPr>
            <w:r w:rsidRPr="000D564F">
              <w:rPr>
                <w:rFonts w:cs="Arial"/>
                <w:color w:val="000000"/>
                <w:sz w:val="18"/>
                <w:szCs w:val="18"/>
                <w:lang w:val="en-ZA" w:eastAsia="en-ZA"/>
              </w:rPr>
              <w:t>Steam exhausts flow</w:t>
            </w:r>
          </w:p>
        </w:tc>
        <w:tc>
          <w:tcPr>
            <w:tcW w:w="3860" w:type="dxa"/>
            <w:tcBorders>
              <w:top w:val="nil"/>
              <w:left w:val="nil"/>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ind w:firstLineChars="400" w:firstLine="720"/>
              <w:jc w:val="left"/>
              <w:rPr>
                <w:rFonts w:cs="Arial"/>
                <w:color w:val="000000"/>
                <w:sz w:val="18"/>
                <w:szCs w:val="18"/>
                <w:lang w:val="en-ZA" w:eastAsia="en-ZA"/>
              </w:rPr>
            </w:pPr>
            <w:r w:rsidRPr="000D564F">
              <w:rPr>
                <w:rFonts w:cs="Arial"/>
                <w:color w:val="000000"/>
                <w:sz w:val="18"/>
                <w:szCs w:val="18"/>
                <w:lang w:val="en-ZA" w:eastAsia="en-ZA"/>
              </w:rPr>
              <w:t>OPC</w:t>
            </w:r>
          </w:p>
        </w:tc>
      </w:tr>
      <w:tr w:rsidR="0094022E" w:rsidRPr="000D564F" w:rsidTr="000A3215">
        <w:trPr>
          <w:trHeight w:val="315"/>
        </w:trPr>
        <w:tc>
          <w:tcPr>
            <w:tcW w:w="4200" w:type="dxa"/>
            <w:tcBorders>
              <w:top w:val="nil"/>
              <w:left w:val="single" w:sz="8" w:space="0" w:color="auto"/>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rPr>
                <w:rFonts w:cs="Arial"/>
                <w:color w:val="000000"/>
                <w:sz w:val="18"/>
                <w:szCs w:val="18"/>
                <w:lang w:val="en-ZA" w:eastAsia="en-ZA"/>
              </w:rPr>
            </w:pPr>
            <w:r w:rsidRPr="000D564F">
              <w:rPr>
                <w:rFonts w:cs="Arial"/>
                <w:color w:val="000000"/>
                <w:sz w:val="18"/>
                <w:szCs w:val="18"/>
                <w:lang w:val="en-ZA" w:eastAsia="en-ZA"/>
              </w:rPr>
              <w:t>Steam exhausts pressure</w:t>
            </w:r>
          </w:p>
        </w:tc>
        <w:tc>
          <w:tcPr>
            <w:tcW w:w="3860" w:type="dxa"/>
            <w:tcBorders>
              <w:top w:val="nil"/>
              <w:left w:val="nil"/>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ind w:firstLineChars="400" w:firstLine="720"/>
              <w:jc w:val="left"/>
              <w:rPr>
                <w:rFonts w:cs="Arial"/>
                <w:color w:val="000000"/>
                <w:sz w:val="18"/>
                <w:szCs w:val="18"/>
                <w:lang w:val="en-ZA" w:eastAsia="en-ZA"/>
              </w:rPr>
            </w:pPr>
            <w:r w:rsidRPr="000D564F">
              <w:rPr>
                <w:rFonts w:cs="Arial"/>
                <w:color w:val="000000"/>
                <w:sz w:val="18"/>
                <w:szCs w:val="18"/>
                <w:lang w:val="en-ZA" w:eastAsia="en-ZA"/>
              </w:rPr>
              <w:t>OPC</w:t>
            </w:r>
          </w:p>
        </w:tc>
      </w:tr>
      <w:tr w:rsidR="0094022E" w:rsidRPr="000D564F" w:rsidTr="000A3215">
        <w:trPr>
          <w:trHeight w:val="315"/>
        </w:trPr>
        <w:tc>
          <w:tcPr>
            <w:tcW w:w="4200" w:type="dxa"/>
            <w:tcBorders>
              <w:top w:val="nil"/>
              <w:left w:val="single" w:sz="8" w:space="0" w:color="auto"/>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rPr>
                <w:rFonts w:cs="Arial"/>
                <w:color w:val="000000"/>
                <w:sz w:val="18"/>
                <w:szCs w:val="18"/>
                <w:lang w:val="en-ZA" w:eastAsia="en-ZA"/>
              </w:rPr>
            </w:pPr>
            <w:r w:rsidRPr="000D564F">
              <w:rPr>
                <w:rFonts w:cs="Arial"/>
                <w:color w:val="000000"/>
                <w:sz w:val="18"/>
                <w:szCs w:val="18"/>
                <w:lang w:val="en-ZA" w:eastAsia="en-ZA"/>
              </w:rPr>
              <w:t>Steam exhausts temperature</w:t>
            </w:r>
          </w:p>
        </w:tc>
        <w:tc>
          <w:tcPr>
            <w:tcW w:w="3860" w:type="dxa"/>
            <w:tcBorders>
              <w:top w:val="nil"/>
              <w:left w:val="nil"/>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ind w:firstLineChars="400" w:firstLine="720"/>
              <w:jc w:val="left"/>
              <w:rPr>
                <w:rFonts w:cs="Arial"/>
                <w:color w:val="000000"/>
                <w:sz w:val="18"/>
                <w:szCs w:val="18"/>
                <w:lang w:val="en-ZA" w:eastAsia="en-ZA"/>
              </w:rPr>
            </w:pPr>
            <w:r w:rsidRPr="000D564F">
              <w:rPr>
                <w:rFonts w:cs="Arial"/>
                <w:color w:val="000000"/>
                <w:sz w:val="18"/>
                <w:szCs w:val="18"/>
                <w:lang w:val="en-ZA" w:eastAsia="en-ZA"/>
              </w:rPr>
              <w:t>OPC</w:t>
            </w:r>
          </w:p>
        </w:tc>
      </w:tr>
      <w:tr w:rsidR="0094022E" w:rsidRPr="000D564F" w:rsidTr="000A3215">
        <w:trPr>
          <w:trHeight w:val="315"/>
        </w:trPr>
        <w:tc>
          <w:tcPr>
            <w:tcW w:w="4200" w:type="dxa"/>
            <w:tcBorders>
              <w:top w:val="nil"/>
              <w:left w:val="single" w:sz="8" w:space="0" w:color="auto"/>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rPr>
                <w:rFonts w:cs="Arial"/>
                <w:color w:val="000000"/>
                <w:sz w:val="18"/>
                <w:szCs w:val="18"/>
                <w:lang w:val="en-ZA" w:eastAsia="en-ZA"/>
              </w:rPr>
            </w:pPr>
            <w:r w:rsidRPr="000D564F">
              <w:rPr>
                <w:rFonts w:cs="Arial"/>
                <w:color w:val="000000"/>
                <w:sz w:val="18"/>
                <w:szCs w:val="18"/>
                <w:lang w:val="en-ZA" w:eastAsia="en-ZA"/>
              </w:rPr>
              <w:t>Extraction flow</w:t>
            </w:r>
          </w:p>
        </w:tc>
        <w:tc>
          <w:tcPr>
            <w:tcW w:w="3860" w:type="dxa"/>
            <w:tcBorders>
              <w:top w:val="nil"/>
              <w:left w:val="nil"/>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ind w:firstLineChars="400" w:firstLine="720"/>
              <w:jc w:val="left"/>
              <w:rPr>
                <w:rFonts w:cs="Arial"/>
                <w:color w:val="000000"/>
                <w:sz w:val="18"/>
                <w:szCs w:val="18"/>
                <w:lang w:val="en-ZA" w:eastAsia="en-ZA"/>
              </w:rPr>
            </w:pPr>
            <w:r w:rsidRPr="000D564F">
              <w:rPr>
                <w:rFonts w:cs="Arial"/>
                <w:color w:val="000000"/>
                <w:sz w:val="18"/>
                <w:szCs w:val="18"/>
                <w:lang w:val="en-ZA" w:eastAsia="en-ZA"/>
              </w:rPr>
              <w:t>OPC</w:t>
            </w:r>
          </w:p>
        </w:tc>
      </w:tr>
      <w:tr w:rsidR="0094022E" w:rsidRPr="000D564F" w:rsidTr="000A3215">
        <w:trPr>
          <w:trHeight w:val="315"/>
        </w:trPr>
        <w:tc>
          <w:tcPr>
            <w:tcW w:w="4200" w:type="dxa"/>
            <w:tcBorders>
              <w:top w:val="nil"/>
              <w:left w:val="single" w:sz="8" w:space="0" w:color="auto"/>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rPr>
                <w:rFonts w:cs="Arial"/>
                <w:color w:val="000000"/>
                <w:sz w:val="18"/>
                <w:szCs w:val="18"/>
                <w:lang w:val="en-ZA" w:eastAsia="en-ZA"/>
              </w:rPr>
            </w:pPr>
            <w:r w:rsidRPr="000D564F">
              <w:rPr>
                <w:rFonts w:cs="Arial"/>
                <w:color w:val="000000"/>
                <w:sz w:val="18"/>
                <w:szCs w:val="18"/>
                <w:lang w:val="en-ZA" w:eastAsia="en-ZA"/>
              </w:rPr>
              <w:t>Extraction pressure</w:t>
            </w:r>
          </w:p>
        </w:tc>
        <w:tc>
          <w:tcPr>
            <w:tcW w:w="3860" w:type="dxa"/>
            <w:tcBorders>
              <w:top w:val="nil"/>
              <w:left w:val="nil"/>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ind w:firstLineChars="400" w:firstLine="720"/>
              <w:jc w:val="left"/>
              <w:rPr>
                <w:rFonts w:cs="Arial"/>
                <w:color w:val="000000"/>
                <w:sz w:val="18"/>
                <w:szCs w:val="18"/>
                <w:lang w:val="en-ZA" w:eastAsia="en-ZA"/>
              </w:rPr>
            </w:pPr>
            <w:r w:rsidRPr="000D564F">
              <w:rPr>
                <w:rFonts w:cs="Arial"/>
                <w:color w:val="000000"/>
                <w:sz w:val="18"/>
                <w:szCs w:val="18"/>
                <w:lang w:val="en-ZA" w:eastAsia="en-ZA"/>
              </w:rPr>
              <w:t>OPC</w:t>
            </w:r>
          </w:p>
        </w:tc>
      </w:tr>
      <w:tr w:rsidR="0094022E" w:rsidRPr="000D564F" w:rsidTr="000A3215">
        <w:trPr>
          <w:trHeight w:val="315"/>
        </w:trPr>
        <w:tc>
          <w:tcPr>
            <w:tcW w:w="4200" w:type="dxa"/>
            <w:tcBorders>
              <w:top w:val="nil"/>
              <w:left w:val="single" w:sz="8" w:space="0" w:color="auto"/>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rPr>
                <w:rFonts w:cs="Arial"/>
                <w:color w:val="000000"/>
                <w:sz w:val="18"/>
                <w:szCs w:val="18"/>
                <w:lang w:val="en-ZA" w:eastAsia="en-ZA"/>
              </w:rPr>
            </w:pPr>
            <w:r w:rsidRPr="000D564F">
              <w:rPr>
                <w:rFonts w:cs="Arial"/>
                <w:color w:val="000000"/>
                <w:sz w:val="18"/>
                <w:szCs w:val="18"/>
                <w:lang w:val="en-ZA" w:eastAsia="en-ZA"/>
              </w:rPr>
              <w:t>Extraction temperature</w:t>
            </w:r>
          </w:p>
        </w:tc>
        <w:tc>
          <w:tcPr>
            <w:tcW w:w="3860" w:type="dxa"/>
            <w:tcBorders>
              <w:top w:val="nil"/>
              <w:left w:val="nil"/>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ind w:firstLineChars="400" w:firstLine="720"/>
              <w:jc w:val="left"/>
              <w:rPr>
                <w:rFonts w:cs="Arial"/>
                <w:color w:val="000000"/>
                <w:sz w:val="18"/>
                <w:szCs w:val="18"/>
                <w:lang w:val="en-ZA" w:eastAsia="en-ZA"/>
              </w:rPr>
            </w:pPr>
            <w:r w:rsidRPr="000D564F">
              <w:rPr>
                <w:rFonts w:cs="Arial"/>
                <w:color w:val="000000"/>
                <w:sz w:val="18"/>
                <w:szCs w:val="18"/>
                <w:lang w:val="en-ZA" w:eastAsia="en-ZA"/>
              </w:rPr>
              <w:t>OPC</w:t>
            </w:r>
          </w:p>
        </w:tc>
      </w:tr>
      <w:tr w:rsidR="0094022E" w:rsidRPr="000D564F" w:rsidTr="000A3215">
        <w:trPr>
          <w:trHeight w:val="315"/>
        </w:trPr>
        <w:tc>
          <w:tcPr>
            <w:tcW w:w="4200" w:type="dxa"/>
            <w:tcBorders>
              <w:top w:val="nil"/>
              <w:left w:val="single" w:sz="8" w:space="0" w:color="auto"/>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rPr>
                <w:rFonts w:cs="Arial"/>
                <w:color w:val="000000"/>
                <w:sz w:val="18"/>
                <w:szCs w:val="18"/>
                <w:lang w:val="en-ZA" w:eastAsia="en-ZA"/>
              </w:rPr>
            </w:pPr>
            <w:r w:rsidRPr="000D564F">
              <w:rPr>
                <w:rFonts w:cs="Arial"/>
                <w:color w:val="000000"/>
                <w:sz w:val="18"/>
                <w:szCs w:val="18"/>
                <w:lang w:val="en-ZA" w:eastAsia="en-ZA"/>
              </w:rPr>
              <w:t>Condenser pressure</w:t>
            </w:r>
          </w:p>
        </w:tc>
        <w:tc>
          <w:tcPr>
            <w:tcW w:w="3860" w:type="dxa"/>
            <w:tcBorders>
              <w:top w:val="nil"/>
              <w:left w:val="nil"/>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ind w:firstLineChars="400" w:firstLine="720"/>
              <w:jc w:val="left"/>
              <w:rPr>
                <w:rFonts w:cs="Arial"/>
                <w:color w:val="000000"/>
                <w:sz w:val="18"/>
                <w:szCs w:val="18"/>
                <w:lang w:val="en-ZA" w:eastAsia="en-ZA"/>
              </w:rPr>
            </w:pPr>
            <w:r w:rsidRPr="000D564F">
              <w:rPr>
                <w:rFonts w:cs="Arial"/>
                <w:color w:val="000000"/>
                <w:sz w:val="18"/>
                <w:szCs w:val="18"/>
                <w:lang w:val="en-ZA" w:eastAsia="en-ZA"/>
              </w:rPr>
              <w:t>OPC</w:t>
            </w:r>
          </w:p>
        </w:tc>
      </w:tr>
      <w:tr w:rsidR="0094022E" w:rsidRPr="000D564F" w:rsidTr="000A3215">
        <w:trPr>
          <w:trHeight w:val="315"/>
        </w:trPr>
        <w:tc>
          <w:tcPr>
            <w:tcW w:w="806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94022E" w:rsidRPr="000D564F" w:rsidRDefault="0094022E" w:rsidP="000A3215">
            <w:pPr>
              <w:tabs>
                <w:tab w:val="clear" w:pos="357"/>
              </w:tabs>
              <w:rPr>
                <w:rFonts w:cs="Arial"/>
                <w:b/>
                <w:bCs/>
                <w:color w:val="000000"/>
                <w:sz w:val="22"/>
                <w:szCs w:val="22"/>
                <w:lang w:val="en-ZA" w:eastAsia="en-ZA"/>
              </w:rPr>
            </w:pPr>
            <w:r w:rsidRPr="000D564F">
              <w:rPr>
                <w:rFonts w:cs="Arial"/>
                <w:b/>
                <w:bCs/>
                <w:color w:val="000000"/>
                <w:sz w:val="22"/>
                <w:szCs w:val="22"/>
                <w:lang w:val="en-ZA" w:eastAsia="en-ZA"/>
              </w:rPr>
              <w:t>Generator</w:t>
            </w:r>
          </w:p>
        </w:tc>
      </w:tr>
      <w:tr w:rsidR="0094022E" w:rsidRPr="000D564F" w:rsidTr="000A3215">
        <w:trPr>
          <w:trHeight w:val="315"/>
        </w:trPr>
        <w:tc>
          <w:tcPr>
            <w:tcW w:w="4200" w:type="dxa"/>
            <w:tcBorders>
              <w:top w:val="nil"/>
              <w:left w:val="single" w:sz="8" w:space="0" w:color="auto"/>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rPr>
                <w:rFonts w:cs="Arial"/>
                <w:color w:val="000000"/>
                <w:sz w:val="18"/>
                <w:szCs w:val="18"/>
                <w:lang w:val="en-ZA" w:eastAsia="en-ZA"/>
              </w:rPr>
            </w:pPr>
            <w:r w:rsidRPr="000D564F">
              <w:rPr>
                <w:rFonts w:cs="Arial"/>
                <w:color w:val="000000"/>
                <w:sz w:val="18"/>
                <w:szCs w:val="18"/>
                <w:lang w:val="en-ZA" w:eastAsia="en-ZA"/>
              </w:rPr>
              <w:t>Bearing drain oil temperature</w:t>
            </w:r>
          </w:p>
        </w:tc>
        <w:tc>
          <w:tcPr>
            <w:tcW w:w="3860" w:type="dxa"/>
            <w:tcBorders>
              <w:top w:val="nil"/>
              <w:left w:val="nil"/>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ind w:firstLineChars="400" w:firstLine="720"/>
              <w:jc w:val="left"/>
              <w:rPr>
                <w:rFonts w:cs="Arial"/>
                <w:color w:val="000000"/>
                <w:sz w:val="18"/>
                <w:szCs w:val="18"/>
                <w:lang w:val="en-ZA" w:eastAsia="en-ZA"/>
              </w:rPr>
            </w:pPr>
            <w:r w:rsidRPr="000D564F">
              <w:rPr>
                <w:rFonts w:cs="Arial"/>
                <w:color w:val="000000"/>
                <w:sz w:val="18"/>
                <w:szCs w:val="18"/>
                <w:lang w:val="en-ZA" w:eastAsia="en-ZA"/>
              </w:rPr>
              <w:t>OPC</w:t>
            </w:r>
          </w:p>
        </w:tc>
      </w:tr>
      <w:tr w:rsidR="0094022E" w:rsidRPr="000D564F" w:rsidTr="000A3215">
        <w:trPr>
          <w:trHeight w:val="315"/>
        </w:trPr>
        <w:tc>
          <w:tcPr>
            <w:tcW w:w="4200" w:type="dxa"/>
            <w:tcBorders>
              <w:top w:val="nil"/>
              <w:left w:val="single" w:sz="8" w:space="0" w:color="auto"/>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rPr>
                <w:rFonts w:cs="Arial"/>
                <w:color w:val="000000"/>
                <w:sz w:val="18"/>
                <w:szCs w:val="18"/>
                <w:lang w:val="en-ZA" w:eastAsia="en-ZA"/>
              </w:rPr>
            </w:pPr>
            <w:r w:rsidRPr="000D564F">
              <w:rPr>
                <w:rFonts w:cs="Arial"/>
                <w:color w:val="000000"/>
                <w:sz w:val="18"/>
                <w:szCs w:val="18"/>
                <w:lang w:val="en-ZA" w:eastAsia="en-ZA"/>
              </w:rPr>
              <w:t>Power output (MW)</w:t>
            </w:r>
          </w:p>
        </w:tc>
        <w:tc>
          <w:tcPr>
            <w:tcW w:w="3860" w:type="dxa"/>
            <w:tcBorders>
              <w:top w:val="nil"/>
              <w:left w:val="nil"/>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ind w:firstLineChars="400" w:firstLine="720"/>
              <w:jc w:val="left"/>
              <w:rPr>
                <w:rFonts w:cs="Arial"/>
                <w:color w:val="000000"/>
                <w:sz w:val="18"/>
                <w:szCs w:val="18"/>
                <w:lang w:val="en-ZA" w:eastAsia="en-ZA"/>
              </w:rPr>
            </w:pPr>
            <w:r w:rsidRPr="000D564F">
              <w:rPr>
                <w:rFonts w:cs="Arial"/>
                <w:color w:val="000000"/>
                <w:sz w:val="18"/>
                <w:szCs w:val="18"/>
                <w:lang w:val="en-ZA" w:eastAsia="en-ZA"/>
              </w:rPr>
              <w:t>OPC</w:t>
            </w:r>
          </w:p>
        </w:tc>
      </w:tr>
      <w:tr w:rsidR="0094022E" w:rsidRPr="000D564F" w:rsidTr="000A3215">
        <w:trPr>
          <w:trHeight w:val="315"/>
        </w:trPr>
        <w:tc>
          <w:tcPr>
            <w:tcW w:w="4200" w:type="dxa"/>
            <w:tcBorders>
              <w:top w:val="nil"/>
              <w:left w:val="single" w:sz="8" w:space="0" w:color="auto"/>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rPr>
                <w:rFonts w:cs="Arial"/>
                <w:color w:val="000000"/>
                <w:sz w:val="18"/>
                <w:szCs w:val="18"/>
                <w:lang w:val="en-ZA" w:eastAsia="en-ZA"/>
              </w:rPr>
            </w:pPr>
            <w:r w:rsidRPr="000D564F">
              <w:rPr>
                <w:rFonts w:cs="Arial"/>
                <w:color w:val="000000"/>
                <w:sz w:val="18"/>
                <w:szCs w:val="18"/>
                <w:lang w:val="en-ZA" w:eastAsia="en-ZA"/>
              </w:rPr>
              <w:t>Power Factor</w:t>
            </w:r>
          </w:p>
        </w:tc>
        <w:tc>
          <w:tcPr>
            <w:tcW w:w="3860" w:type="dxa"/>
            <w:tcBorders>
              <w:top w:val="nil"/>
              <w:left w:val="nil"/>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ind w:firstLineChars="400" w:firstLine="720"/>
              <w:jc w:val="left"/>
              <w:rPr>
                <w:rFonts w:cs="Arial"/>
                <w:color w:val="000000"/>
                <w:sz w:val="18"/>
                <w:szCs w:val="18"/>
                <w:lang w:val="en-ZA" w:eastAsia="en-ZA"/>
              </w:rPr>
            </w:pPr>
            <w:r w:rsidRPr="000D564F">
              <w:rPr>
                <w:rFonts w:cs="Arial"/>
                <w:color w:val="000000"/>
                <w:sz w:val="18"/>
                <w:szCs w:val="18"/>
                <w:lang w:val="en-ZA" w:eastAsia="en-ZA"/>
              </w:rPr>
              <w:t>OPC</w:t>
            </w:r>
          </w:p>
        </w:tc>
      </w:tr>
      <w:tr w:rsidR="0094022E" w:rsidRPr="000D564F" w:rsidTr="000A3215">
        <w:trPr>
          <w:trHeight w:val="315"/>
        </w:trPr>
        <w:tc>
          <w:tcPr>
            <w:tcW w:w="4200" w:type="dxa"/>
            <w:tcBorders>
              <w:top w:val="nil"/>
              <w:left w:val="single" w:sz="8" w:space="0" w:color="auto"/>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rPr>
                <w:rFonts w:cs="Arial"/>
                <w:color w:val="000000"/>
                <w:sz w:val="18"/>
                <w:szCs w:val="18"/>
                <w:lang w:val="en-ZA" w:eastAsia="en-ZA"/>
              </w:rPr>
            </w:pPr>
            <w:r w:rsidRPr="000D564F">
              <w:rPr>
                <w:rFonts w:cs="Arial"/>
                <w:color w:val="000000"/>
                <w:sz w:val="18"/>
                <w:szCs w:val="18"/>
                <w:lang w:val="en-ZA" w:eastAsia="en-ZA"/>
              </w:rPr>
              <w:t>Megavar Output</w:t>
            </w:r>
          </w:p>
        </w:tc>
        <w:tc>
          <w:tcPr>
            <w:tcW w:w="3860" w:type="dxa"/>
            <w:tcBorders>
              <w:top w:val="nil"/>
              <w:left w:val="nil"/>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ind w:firstLineChars="400" w:firstLine="720"/>
              <w:jc w:val="left"/>
              <w:rPr>
                <w:rFonts w:cs="Arial"/>
                <w:color w:val="000000"/>
                <w:sz w:val="18"/>
                <w:szCs w:val="18"/>
                <w:lang w:val="en-ZA" w:eastAsia="en-ZA"/>
              </w:rPr>
            </w:pPr>
            <w:r w:rsidRPr="000D564F">
              <w:rPr>
                <w:rFonts w:cs="Arial"/>
                <w:color w:val="000000"/>
                <w:sz w:val="18"/>
                <w:szCs w:val="18"/>
                <w:lang w:val="en-ZA" w:eastAsia="en-ZA"/>
              </w:rPr>
              <w:t>OPC</w:t>
            </w:r>
          </w:p>
        </w:tc>
      </w:tr>
      <w:tr w:rsidR="0094022E" w:rsidRPr="000D564F" w:rsidTr="000A3215">
        <w:trPr>
          <w:trHeight w:val="315"/>
        </w:trPr>
        <w:tc>
          <w:tcPr>
            <w:tcW w:w="4200" w:type="dxa"/>
            <w:tcBorders>
              <w:top w:val="nil"/>
              <w:left w:val="single" w:sz="8" w:space="0" w:color="auto"/>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rPr>
                <w:rFonts w:cs="Arial"/>
                <w:color w:val="000000"/>
                <w:sz w:val="18"/>
                <w:szCs w:val="18"/>
                <w:lang w:val="en-ZA" w:eastAsia="en-ZA"/>
              </w:rPr>
            </w:pPr>
            <w:r w:rsidRPr="000D564F">
              <w:rPr>
                <w:rFonts w:cs="Arial"/>
                <w:color w:val="000000"/>
                <w:sz w:val="18"/>
                <w:szCs w:val="18"/>
                <w:lang w:val="en-ZA" w:eastAsia="en-ZA"/>
              </w:rPr>
              <w:t>Winding temperature</w:t>
            </w:r>
          </w:p>
        </w:tc>
        <w:tc>
          <w:tcPr>
            <w:tcW w:w="3860" w:type="dxa"/>
            <w:tcBorders>
              <w:top w:val="nil"/>
              <w:left w:val="nil"/>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ind w:firstLineChars="400" w:firstLine="720"/>
              <w:jc w:val="left"/>
              <w:rPr>
                <w:rFonts w:cs="Arial"/>
                <w:color w:val="000000"/>
                <w:sz w:val="18"/>
                <w:szCs w:val="18"/>
                <w:lang w:val="en-ZA" w:eastAsia="en-ZA"/>
              </w:rPr>
            </w:pPr>
            <w:r w:rsidRPr="000D564F">
              <w:rPr>
                <w:rFonts w:cs="Arial"/>
                <w:color w:val="000000"/>
                <w:sz w:val="18"/>
                <w:szCs w:val="18"/>
                <w:lang w:val="en-ZA" w:eastAsia="en-ZA"/>
              </w:rPr>
              <w:t>OPC</w:t>
            </w:r>
          </w:p>
        </w:tc>
      </w:tr>
      <w:tr w:rsidR="0094022E" w:rsidRPr="000D564F" w:rsidTr="000A3215">
        <w:trPr>
          <w:trHeight w:val="315"/>
        </w:trPr>
        <w:tc>
          <w:tcPr>
            <w:tcW w:w="4200" w:type="dxa"/>
            <w:tcBorders>
              <w:top w:val="nil"/>
              <w:left w:val="single" w:sz="8" w:space="0" w:color="auto"/>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rPr>
                <w:rFonts w:cs="Arial"/>
                <w:color w:val="000000"/>
                <w:sz w:val="18"/>
                <w:szCs w:val="18"/>
                <w:lang w:val="en-ZA" w:eastAsia="en-ZA"/>
              </w:rPr>
            </w:pPr>
            <w:r w:rsidRPr="000D564F">
              <w:rPr>
                <w:rFonts w:cs="Arial"/>
                <w:color w:val="000000"/>
                <w:sz w:val="18"/>
                <w:szCs w:val="18"/>
                <w:lang w:val="en-ZA" w:eastAsia="en-ZA"/>
              </w:rPr>
              <w:t>Stator coolant pressure</w:t>
            </w:r>
          </w:p>
        </w:tc>
        <w:tc>
          <w:tcPr>
            <w:tcW w:w="3860" w:type="dxa"/>
            <w:tcBorders>
              <w:top w:val="nil"/>
              <w:left w:val="nil"/>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ind w:firstLineChars="400" w:firstLine="720"/>
              <w:jc w:val="left"/>
              <w:rPr>
                <w:rFonts w:cs="Arial"/>
                <w:color w:val="000000"/>
                <w:sz w:val="18"/>
                <w:szCs w:val="18"/>
                <w:lang w:val="en-ZA" w:eastAsia="en-ZA"/>
              </w:rPr>
            </w:pPr>
            <w:r w:rsidRPr="000D564F">
              <w:rPr>
                <w:rFonts w:cs="Arial"/>
                <w:color w:val="000000"/>
                <w:sz w:val="18"/>
                <w:szCs w:val="18"/>
                <w:lang w:val="en-ZA" w:eastAsia="en-ZA"/>
              </w:rPr>
              <w:t>OPC</w:t>
            </w:r>
          </w:p>
        </w:tc>
      </w:tr>
      <w:tr w:rsidR="0094022E" w:rsidRPr="000D564F" w:rsidTr="000A3215">
        <w:trPr>
          <w:trHeight w:val="315"/>
        </w:trPr>
        <w:tc>
          <w:tcPr>
            <w:tcW w:w="4200" w:type="dxa"/>
            <w:tcBorders>
              <w:top w:val="nil"/>
              <w:left w:val="single" w:sz="8" w:space="0" w:color="auto"/>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rPr>
                <w:rFonts w:cs="Arial"/>
                <w:color w:val="000000"/>
                <w:sz w:val="18"/>
                <w:szCs w:val="18"/>
                <w:lang w:val="en-ZA" w:eastAsia="en-ZA"/>
              </w:rPr>
            </w:pPr>
            <w:r w:rsidRPr="000D564F">
              <w:rPr>
                <w:rFonts w:cs="Arial"/>
                <w:color w:val="000000"/>
                <w:sz w:val="18"/>
                <w:szCs w:val="18"/>
                <w:lang w:val="en-ZA" w:eastAsia="en-ZA"/>
              </w:rPr>
              <w:t>Stator coolant temperature</w:t>
            </w:r>
          </w:p>
        </w:tc>
        <w:tc>
          <w:tcPr>
            <w:tcW w:w="3860" w:type="dxa"/>
            <w:tcBorders>
              <w:top w:val="nil"/>
              <w:left w:val="nil"/>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ind w:firstLineChars="400" w:firstLine="720"/>
              <w:jc w:val="left"/>
              <w:rPr>
                <w:rFonts w:cs="Arial"/>
                <w:color w:val="000000"/>
                <w:sz w:val="18"/>
                <w:szCs w:val="18"/>
                <w:lang w:val="en-ZA" w:eastAsia="en-ZA"/>
              </w:rPr>
            </w:pPr>
            <w:r w:rsidRPr="000D564F">
              <w:rPr>
                <w:rFonts w:cs="Arial"/>
                <w:color w:val="000000"/>
                <w:sz w:val="18"/>
                <w:szCs w:val="18"/>
                <w:lang w:val="en-ZA" w:eastAsia="en-ZA"/>
              </w:rPr>
              <w:t>OPC</w:t>
            </w:r>
          </w:p>
        </w:tc>
      </w:tr>
      <w:tr w:rsidR="0094022E" w:rsidRPr="000D564F" w:rsidTr="000A3215">
        <w:trPr>
          <w:trHeight w:val="315"/>
        </w:trPr>
        <w:tc>
          <w:tcPr>
            <w:tcW w:w="4200" w:type="dxa"/>
            <w:tcBorders>
              <w:top w:val="nil"/>
              <w:left w:val="single" w:sz="8" w:space="0" w:color="auto"/>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rPr>
                <w:rFonts w:cs="Arial"/>
                <w:color w:val="000000"/>
                <w:sz w:val="18"/>
                <w:szCs w:val="18"/>
                <w:lang w:val="en-ZA" w:eastAsia="en-ZA"/>
              </w:rPr>
            </w:pPr>
            <w:r w:rsidRPr="000D564F">
              <w:rPr>
                <w:rFonts w:cs="Arial"/>
                <w:color w:val="000000"/>
                <w:sz w:val="18"/>
                <w:szCs w:val="18"/>
                <w:lang w:val="en-ZA" w:eastAsia="en-ZA"/>
              </w:rPr>
              <w:t>Field coolant pressure</w:t>
            </w:r>
          </w:p>
        </w:tc>
        <w:tc>
          <w:tcPr>
            <w:tcW w:w="3860" w:type="dxa"/>
            <w:tcBorders>
              <w:top w:val="nil"/>
              <w:left w:val="nil"/>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ind w:firstLineChars="400" w:firstLine="720"/>
              <w:jc w:val="left"/>
              <w:rPr>
                <w:rFonts w:cs="Arial"/>
                <w:color w:val="000000"/>
                <w:sz w:val="18"/>
                <w:szCs w:val="18"/>
                <w:lang w:val="en-ZA" w:eastAsia="en-ZA"/>
              </w:rPr>
            </w:pPr>
            <w:r w:rsidRPr="000D564F">
              <w:rPr>
                <w:rFonts w:cs="Arial"/>
                <w:color w:val="000000"/>
                <w:sz w:val="18"/>
                <w:szCs w:val="18"/>
                <w:lang w:val="en-ZA" w:eastAsia="en-ZA"/>
              </w:rPr>
              <w:t>OPC</w:t>
            </w:r>
          </w:p>
        </w:tc>
      </w:tr>
      <w:tr w:rsidR="0094022E" w:rsidRPr="000D564F" w:rsidTr="000A3215">
        <w:trPr>
          <w:trHeight w:val="315"/>
        </w:trPr>
        <w:tc>
          <w:tcPr>
            <w:tcW w:w="4200" w:type="dxa"/>
            <w:tcBorders>
              <w:top w:val="nil"/>
              <w:left w:val="single" w:sz="8" w:space="0" w:color="auto"/>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rPr>
                <w:rFonts w:cs="Arial"/>
                <w:color w:val="000000"/>
                <w:sz w:val="18"/>
                <w:szCs w:val="18"/>
                <w:lang w:val="en-ZA" w:eastAsia="en-ZA"/>
              </w:rPr>
            </w:pPr>
            <w:r w:rsidRPr="000D564F">
              <w:rPr>
                <w:rFonts w:cs="Arial"/>
                <w:color w:val="000000"/>
                <w:sz w:val="18"/>
                <w:szCs w:val="18"/>
                <w:lang w:val="en-ZA" w:eastAsia="en-ZA"/>
              </w:rPr>
              <w:t>Field coolant temperature</w:t>
            </w:r>
          </w:p>
        </w:tc>
        <w:tc>
          <w:tcPr>
            <w:tcW w:w="3860" w:type="dxa"/>
            <w:tcBorders>
              <w:top w:val="nil"/>
              <w:left w:val="nil"/>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ind w:firstLineChars="400" w:firstLine="720"/>
              <w:jc w:val="left"/>
              <w:rPr>
                <w:rFonts w:cs="Arial"/>
                <w:color w:val="000000"/>
                <w:sz w:val="18"/>
                <w:szCs w:val="18"/>
                <w:lang w:val="en-ZA" w:eastAsia="en-ZA"/>
              </w:rPr>
            </w:pPr>
            <w:r w:rsidRPr="000D564F">
              <w:rPr>
                <w:rFonts w:cs="Arial"/>
                <w:color w:val="000000"/>
                <w:sz w:val="18"/>
                <w:szCs w:val="18"/>
                <w:lang w:val="en-ZA" w:eastAsia="en-ZA"/>
              </w:rPr>
              <w:t>OPC</w:t>
            </w:r>
          </w:p>
        </w:tc>
      </w:tr>
      <w:tr w:rsidR="0094022E" w:rsidRPr="000D564F" w:rsidTr="000A3215">
        <w:trPr>
          <w:trHeight w:val="315"/>
        </w:trPr>
        <w:tc>
          <w:tcPr>
            <w:tcW w:w="806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94022E" w:rsidRPr="000D564F" w:rsidRDefault="0094022E" w:rsidP="000A3215">
            <w:pPr>
              <w:tabs>
                <w:tab w:val="clear" w:pos="357"/>
              </w:tabs>
              <w:rPr>
                <w:rFonts w:cs="Arial"/>
                <w:b/>
                <w:bCs/>
                <w:color w:val="000000"/>
                <w:sz w:val="22"/>
                <w:szCs w:val="22"/>
                <w:lang w:val="en-ZA" w:eastAsia="en-ZA"/>
              </w:rPr>
            </w:pPr>
            <w:r w:rsidRPr="000D564F">
              <w:rPr>
                <w:rFonts w:cs="Arial"/>
                <w:b/>
                <w:bCs/>
                <w:color w:val="000000"/>
                <w:sz w:val="22"/>
                <w:szCs w:val="22"/>
                <w:lang w:val="en-ZA" w:eastAsia="en-ZA"/>
              </w:rPr>
              <w:t>Exciter (Dynamic)</w:t>
            </w:r>
          </w:p>
        </w:tc>
      </w:tr>
      <w:tr w:rsidR="0094022E" w:rsidRPr="000D564F" w:rsidTr="000A3215">
        <w:trPr>
          <w:trHeight w:val="315"/>
        </w:trPr>
        <w:tc>
          <w:tcPr>
            <w:tcW w:w="4200" w:type="dxa"/>
            <w:tcBorders>
              <w:top w:val="nil"/>
              <w:left w:val="single" w:sz="8" w:space="0" w:color="auto"/>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rPr>
                <w:rFonts w:cs="Arial"/>
                <w:color w:val="000000"/>
                <w:sz w:val="18"/>
                <w:szCs w:val="18"/>
                <w:lang w:val="en-ZA" w:eastAsia="en-ZA"/>
              </w:rPr>
            </w:pPr>
            <w:r w:rsidRPr="000D564F">
              <w:rPr>
                <w:rFonts w:cs="Arial"/>
                <w:color w:val="000000"/>
                <w:sz w:val="18"/>
                <w:szCs w:val="18"/>
                <w:lang w:val="en-ZA" w:eastAsia="en-ZA"/>
              </w:rPr>
              <w:t>Bearing drain oil temperature</w:t>
            </w:r>
          </w:p>
        </w:tc>
        <w:tc>
          <w:tcPr>
            <w:tcW w:w="3860" w:type="dxa"/>
            <w:tcBorders>
              <w:top w:val="nil"/>
              <w:left w:val="nil"/>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ind w:firstLineChars="400" w:firstLine="720"/>
              <w:jc w:val="left"/>
              <w:rPr>
                <w:rFonts w:cs="Arial"/>
                <w:color w:val="000000"/>
                <w:sz w:val="18"/>
                <w:szCs w:val="18"/>
                <w:lang w:val="en-ZA" w:eastAsia="en-ZA"/>
              </w:rPr>
            </w:pPr>
            <w:r w:rsidRPr="000D564F">
              <w:rPr>
                <w:rFonts w:cs="Arial"/>
                <w:color w:val="000000"/>
                <w:sz w:val="18"/>
                <w:szCs w:val="18"/>
                <w:lang w:val="en-ZA" w:eastAsia="en-ZA"/>
              </w:rPr>
              <w:t>OPC</w:t>
            </w:r>
          </w:p>
        </w:tc>
      </w:tr>
      <w:tr w:rsidR="0094022E" w:rsidRPr="000D564F" w:rsidTr="000A3215">
        <w:trPr>
          <w:trHeight w:val="315"/>
        </w:trPr>
        <w:tc>
          <w:tcPr>
            <w:tcW w:w="4200" w:type="dxa"/>
            <w:tcBorders>
              <w:top w:val="nil"/>
              <w:left w:val="single" w:sz="8" w:space="0" w:color="auto"/>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rPr>
                <w:rFonts w:cs="Arial"/>
                <w:color w:val="000000"/>
                <w:sz w:val="18"/>
                <w:szCs w:val="18"/>
                <w:lang w:val="en-ZA" w:eastAsia="en-ZA"/>
              </w:rPr>
            </w:pPr>
            <w:r w:rsidRPr="000D564F">
              <w:rPr>
                <w:rFonts w:cs="Arial"/>
                <w:color w:val="000000"/>
                <w:sz w:val="18"/>
                <w:szCs w:val="18"/>
                <w:lang w:val="en-ZA" w:eastAsia="en-ZA"/>
              </w:rPr>
              <w:t>Field current</w:t>
            </w:r>
          </w:p>
        </w:tc>
        <w:tc>
          <w:tcPr>
            <w:tcW w:w="3860" w:type="dxa"/>
            <w:tcBorders>
              <w:top w:val="nil"/>
              <w:left w:val="nil"/>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ind w:firstLineChars="400" w:firstLine="720"/>
              <w:jc w:val="left"/>
              <w:rPr>
                <w:rFonts w:cs="Arial"/>
                <w:color w:val="000000"/>
                <w:sz w:val="18"/>
                <w:szCs w:val="18"/>
                <w:lang w:val="en-ZA" w:eastAsia="en-ZA"/>
              </w:rPr>
            </w:pPr>
            <w:r w:rsidRPr="000D564F">
              <w:rPr>
                <w:rFonts w:cs="Arial"/>
                <w:color w:val="000000"/>
                <w:sz w:val="18"/>
                <w:szCs w:val="18"/>
                <w:lang w:val="en-ZA" w:eastAsia="en-ZA"/>
              </w:rPr>
              <w:t>OPC</w:t>
            </w:r>
          </w:p>
        </w:tc>
      </w:tr>
      <w:tr w:rsidR="0094022E" w:rsidRPr="000D564F" w:rsidTr="000A3215">
        <w:trPr>
          <w:trHeight w:val="315"/>
        </w:trPr>
        <w:tc>
          <w:tcPr>
            <w:tcW w:w="4200" w:type="dxa"/>
            <w:tcBorders>
              <w:top w:val="nil"/>
              <w:left w:val="single" w:sz="8" w:space="0" w:color="auto"/>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rPr>
                <w:rFonts w:cs="Arial"/>
                <w:color w:val="000000"/>
                <w:sz w:val="18"/>
                <w:szCs w:val="18"/>
                <w:lang w:val="en-ZA" w:eastAsia="en-ZA"/>
              </w:rPr>
            </w:pPr>
            <w:r w:rsidRPr="000D564F">
              <w:rPr>
                <w:rFonts w:cs="Arial"/>
                <w:color w:val="000000"/>
                <w:sz w:val="18"/>
                <w:szCs w:val="18"/>
                <w:lang w:val="en-ZA" w:eastAsia="en-ZA"/>
              </w:rPr>
              <w:t>Field voltage</w:t>
            </w:r>
          </w:p>
        </w:tc>
        <w:tc>
          <w:tcPr>
            <w:tcW w:w="3860" w:type="dxa"/>
            <w:tcBorders>
              <w:top w:val="nil"/>
              <w:left w:val="nil"/>
              <w:bottom w:val="single" w:sz="8" w:space="0" w:color="auto"/>
              <w:right w:val="single" w:sz="8" w:space="0" w:color="auto"/>
            </w:tcBorders>
            <w:shd w:val="clear" w:color="auto" w:fill="auto"/>
            <w:noWrap/>
            <w:vAlign w:val="center"/>
            <w:hideMark/>
          </w:tcPr>
          <w:p w:rsidR="0094022E" w:rsidRPr="000D564F" w:rsidRDefault="0094022E" w:rsidP="000A3215">
            <w:pPr>
              <w:tabs>
                <w:tab w:val="clear" w:pos="357"/>
              </w:tabs>
              <w:ind w:firstLineChars="400" w:firstLine="720"/>
              <w:jc w:val="left"/>
              <w:rPr>
                <w:rFonts w:cs="Arial"/>
                <w:color w:val="000000"/>
                <w:sz w:val="18"/>
                <w:szCs w:val="18"/>
                <w:lang w:val="en-ZA" w:eastAsia="en-ZA"/>
              </w:rPr>
            </w:pPr>
            <w:r w:rsidRPr="000D564F">
              <w:rPr>
                <w:rFonts w:cs="Arial"/>
                <w:color w:val="000000"/>
                <w:sz w:val="18"/>
                <w:szCs w:val="18"/>
                <w:lang w:val="en-ZA" w:eastAsia="en-ZA"/>
              </w:rPr>
              <w:t>OPC</w:t>
            </w:r>
          </w:p>
        </w:tc>
      </w:tr>
      <w:tr w:rsidR="0094022E" w:rsidRPr="000D564F" w:rsidTr="000A3215">
        <w:trPr>
          <w:trHeight w:val="315"/>
        </w:trPr>
        <w:tc>
          <w:tcPr>
            <w:tcW w:w="806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94022E" w:rsidRPr="000D564F" w:rsidRDefault="0094022E" w:rsidP="000A3215">
            <w:pPr>
              <w:tabs>
                <w:tab w:val="clear" w:pos="357"/>
              </w:tabs>
              <w:rPr>
                <w:rFonts w:cs="Arial"/>
                <w:b/>
                <w:bCs/>
                <w:color w:val="000000"/>
                <w:sz w:val="22"/>
                <w:szCs w:val="22"/>
                <w:lang w:val="en-ZA" w:eastAsia="en-ZA"/>
              </w:rPr>
            </w:pPr>
            <w:r w:rsidRPr="000D564F">
              <w:rPr>
                <w:rFonts w:cs="Arial"/>
                <w:b/>
                <w:bCs/>
                <w:color w:val="000000"/>
                <w:sz w:val="22"/>
                <w:szCs w:val="22"/>
                <w:lang w:val="en-ZA" w:eastAsia="en-ZA"/>
              </w:rPr>
              <w:t>Gearbox</w:t>
            </w:r>
          </w:p>
        </w:tc>
      </w:tr>
      <w:tr w:rsidR="0094022E" w:rsidRPr="000D564F" w:rsidTr="000A3215">
        <w:trPr>
          <w:trHeight w:val="315"/>
        </w:trPr>
        <w:tc>
          <w:tcPr>
            <w:tcW w:w="4200" w:type="dxa"/>
            <w:tcBorders>
              <w:top w:val="nil"/>
              <w:left w:val="single" w:sz="8" w:space="0" w:color="auto"/>
              <w:bottom w:val="single" w:sz="4" w:space="0" w:color="auto"/>
              <w:right w:val="single" w:sz="8" w:space="0" w:color="auto"/>
            </w:tcBorders>
            <w:shd w:val="clear" w:color="auto" w:fill="auto"/>
            <w:noWrap/>
            <w:vAlign w:val="center"/>
            <w:hideMark/>
          </w:tcPr>
          <w:p w:rsidR="0094022E" w:rsidRPr="000D564F" w:rsidRDefault="0094022E" w:rsidP="000A3215">
            <w:pPr>
              <w:tabs>
                <w:tab w:val="clear" w:pos="357"/>
              </w:tabs>
              <w:rPr>
                <w:rFonts w:cs="Arial"/>
                <w:color w:val="000000"/>
                <w:sz w:val="18"/>
                <w:szCs w:val="18"/>
                <w:lang w:val="en-ZA" w:eastAsia="en-ZA"/>
              </w:rPr>
            </w:pPr>
            <w:r w:rsidRPr="000D564F">
              <w:rPr>
                <w:rFonts w:cs="Arial"/>
                <w:color w:val="000000"/>
                <w:sz w:val="18"/>
                <w:szCs w:val="18"/>
                <w:lang w:val="en-ZA" w:eastAsia="en-ZA"/>
              </w:rPr>
              <w:t>Bearing drain oil temperature</w:t>
            </w:r>
          </w:p>
        </w:tc>
        <w:tc>
          <w:tcPr>
            <w:tcW w:w="3860" w:type="dxa"/>
            <w:tcBorders>
              <w:top w:val="nil"/>
              <w:left w:val="nil"/>
              <w:bottom w:val="single" w:sz="4" w:space="0" w:color="auto"/>
              <w:right w:val="single" w:sz="8" w:space="0" w:color="auto"/>
            </w:tcBorders>
            <w:shd w:val="clear" w:color="auto" w:fill="auto"/>
            <w:noWrap/>
            <w:vAlign w:val="center"/>
            <w:hideMark/>
          </w:tcPr>
          <w:p w:rsidR="0094022E" w:rsidRPr="000D564F" w:rsidRDefault="0094022E" w:rsidP="000A3215">
            <w:pPr>
              <w:tabs>
                <w:tab w:val="clear" w:pos="357"/>
              </w:tabs>
              <w:ind w:firstLineChars="400" w:firstLine="720"/>
              <w:jc w:val="left"/>
              <w:rPr>
                <w:rFonts w:cs="Arial"/>
                <w:color w:val="000000"/>
                <w:sz w:val="18"/>
                <w:szCs w:val="18"/>
                <w:lang w:val="en-ZA" w:eastAsia="en-ZA"/>
              </w:rPr>
            </w:pPr>
            <w:r w:rsidRPr="000D564F">
              <w:rPr>
                <w:rFonts w:cs="Arial"/>
                <w:color w:val="000000"/>
                <w:sz w:val="18"/>
                <w:szCs w:val="18"/>
                <w:lang w:val="en-ZA" w:eastAsia="en-ZA"/>
              </w:rPr>
              <w:t>OPC</w:t>
            </w:r>
          </w:p>
        </w:tc>
      </w:tr>
      <w:tr w:rsidR="0094022E" w:rsidRPr="000D564F" w:rsidTr="000A3215">
        <w:trPr>
          <w:trHeight w:val="315"/>
        </w:trPr>
        <w:tc>
          <w:tcPr>
            <w:tcW w:w="42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022E" w:rsidRPr="000D564F" w:rsidRDefault="0094022E" w:rsidP="000A3215">
            <w:pPr>
              <w:tabs>
                <w:tab w:val="clear" w:pos="357"/>
              </w:tabs>
              <w:rPr>
                <w:rFonts w:cs="Arial"/>
                <w:b/>
                <w:bCs/>
                <w:color w:val="000000"/>
                <w:sz w:val="22"/>
                <w:szCs w:val="22"/>
                <w:lang w:val="en-ZA" w:eastAsia="en-ZA"/>
              </w:rPr>
            </w:pPr>
            <w:r w:rsidRPr="000D564F">
              <w:rPr>
                <w:rFonts w:cs="Arial"/>
                <w:b/>
                <w:bCs/>
                <w:color w:val="000000"/>
                <w:sz w:val="22"/>
                <w:szCs w:val="22"/>
                <w:lang w:val="en-ZA" w:eastAsia="en-ZA"/>
              </w:rPr>
              <w:t>Feed pumps</w:t>
            </w:r>
          </w:p>
        </w:tc>
        <w:tc>
          <w:tcPr>
            <w:tcW w:w="38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022E" w:rsidRPr="000D564F" w:rsidRDefault="0094022E" w:rsidP="000A3215">
            <w:pPr>
              <w:tabs>
                <w:tab w:val="clear" w:pos="357"/>
              </w:tabs>
              <w:ind w:firstLineChars="400" w:firstLine="720"/>
              <w:jc w:val="left"/>
              <w:rPr>
                <w:rFonts w:cs="Arial"/>
                <w:color w:val="000000"/>
                <w:sz w:val="18"/>
                <w:szCs w:val="18"/>
                <w:lang w:val="en-ZA" w:eastAsia="en-ZA"/>
              </w:rPr>
            </w:pPr>
          </w:p>
        </w:tc>
      </w:tr>
      <w:tr w:rsidR="0094022E" w:rsidRPr="000D564F" w:rsidTr="000A3215">
        <w:trPr>
          <w:trHeight w:val="315"/>
        </w:trPr>
        <w:tc>
          <w:tcPr>
            <w:tcW w:w="42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022E" w:rsidRPr="000D564F" w:rsidRDefault="0094022E" w:rsidP="000A3215">
            <w:pPr>
              <w:tabs>
                <w:tab w:val="clear" w:pos="357"/>
              </w:tabs>
              <w:rPr>
                <w:rFonts w:cs="Arial"/>
                <w:color w:val="000000"/>
                <w:sz w:val="18"/>
                <w:szCs w:val="18"/>
                <w:lang w:val="en-ZA" w:eastAsia="en-ZA"/>
              </w:rPr>
            </w:pPr>
            <w:r w:rsidRPr="000D564F">
              <w:rPr>
                <w:rFonts w:cs="Arial"/>
                <w:color w:val="000000"/>
                <w:sz w:val="18"/>
                <w:szCs w:val="18"/>
                <w:lang w:val="en-ZA" w:eastAsia="en-ZA"/>
              </w:rPr>
              <w:t>Bearings temperatures x 8 per feed pump</w:t>
            </w:r>
          </w:p>
        </w:tc>
        <w:tc>
          <w:tcPr>
            <w:tcW w:w="38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022E" w:rsidRPr="000D564F" w:rsidRDefault="0094022E" w:rsidP="000A3215">
            <w:pPr>
              <w:tabs>
                <w:tab w:val="clear" w:pos="357"/>
              </w:tabs>
              <w:ind w:firstLineChars="400" w:firstLine="720"/>
              <w:jc w:val="left"/>
              <w:rPr>
                <w:rFonts w:cs="Arial"/>
                <w:color w:val="000000"/>
                <w:sz w:val="18"/>
                <w:szCs w:val="18"/>
                <w:lang w:val="en-ZA" w:eastAsia="en-ZA"/>
              </w:rPr>
            </w:pPr>
            <w:r w:rsidRPr="000D564F">
              <w:rPr>
                <w:rFonts w:cs="Arial"/>
                <w:color w:val="000000"/>
                <w:sz w:val="18"/>
                <w:szCs w:val="18"/>
                <w:lang w:val="en-ZA" w:eastAsia="en-ZA"/>
              </w:rPr>
              <w:t>OPC</w:t>
            </w:r>
          </w:p>
        </w:tc>
      </w:tr>
    </w:tbl>
    <w:p w:rsidR="009D60FC" w:rsidRPr="00DA10CC" w:rsidRDefault="009D60FC" w:rsidP="00DA10CC">
      <w:pPr>
        <w:pStyle w:val="Caption"/>
        <w:rPr>
          <w:rFonts w:cs="Arial"/>
          <w:b w:val="0"/>
          <w:snapToGrid w:val="0"/>
          <w:sz w:val="20"/>
        </w:rPr>
      </w:pPr>
      <w:r w:rsidRPr="00856096">
        <w:rPr>
          <w:rFonts w:cs="Arial"/>
          <w:snapToGrid w:val="0"/>
          <w:sz w:val="22"/>
          <w:szCs w:val="22"/>
        </w:rPr>
        <w:t xml:space="preserve"> </w:t>
      </w:r>
      <w:bookmarkStart w:id="178" w:name="_Toc73518339"/>
      <w:r w:rsidR="00DA10CC" w:rsidRPr="00DA10CC">
        <w:rPr>
          <w:b w:val="0"/>
          <w:sz w:val="20"/>
        </w:rPr>
        <w:t xml:space="preserve">Table </w:t>
      </w:r>
      <w:r w:rsidR="00DA10CC" w:rsidRPr="00DA10CC">
        <w:rPr>
          <w:b w:val="0"/>
          <w:sz w:val="20"/>
        </w:rPr>
        <w:fldChar w:fldCharType="begin"/>
      </w:r>
      <w:r w:rsidR="00DA10CC" w:rsidRPr="00DA10CC">
        <w:rPr>
          <w:b w:val="0"/>
          <w:sz w:val="20"/>
        </w:rPr>
        <w:instrText xml:space="preserve"> SEQ Table \* ARABIC </w:instrText>
      </w:r>
      <w:r w:rsidR="00DA10CC" w:rsidRPr="00DA10CC">
        <w:rPr>
          <w:b w:val="0"/>
          <w:sz w:val="20"/>
        </w:rPr>
        <w:fldChar w:fldCharType="separate"/>
      </w:r>
      <w:r w:rsidR="002934E8">
        <w:rPr>
          <w:b w:val="0"/>
          <w:noProof/>
          <w:sz w:val="20"/>
        </w:rPr>
        <w:t>2</w:t>
      </w:r>
      <w:r w:rsidR="00DA10CC" w:rsidRPr="00DA10CC">
        <w:rPr>
          <w:b w:val="0"/>
          <w:sz w:val="20"/>
        </w:rPr>
        <w:fldChar w:fldCharType="end"/>
      </w:r>
      <w:r w:rsidR="00DA10CC">
        <w:rPr>
          <w:b w:val="0"/>
          <w:sz w:val="20"/>
        </w:rPr>
        <w:t xml:space="preserve"> – OPC interface</w:t>
      </w:r>
      <w:bookmarkEnd w:id="178"/>
    </w:p>
    <w:p w:rsidR="009D60FC" w:rsidRPr="001E69E4" w:rsidRDefault="009D60FC" w:rsidP="002934E8">
      <w:pPr>
        <w:pStyle w:val="Heading2"/>
        <w:numPr>
          <w:ilvl w:val="3"/>
          <w:numId w:val="28"/>
        </w:numPr>
        <w:rPr>
          <w:lang w:val="en-ZA"/>
        </w:rPr>
      </w:pPr>
      <w:bookmarkStart w:id="179" w:name="_Toc31032010"/>
      <w:bookmarkStart w:id="180" w:name="_Toc31032342"/>
      <w:bookmarkStart w:id="181" w:name="_Toc31032676"/>
      <w:bookmarkStart w:id="182" w:name="_Toc31034331"/>
      <w:bookmarkStart w:id="183" w:name="_Toc31032012"/>
      <w:bookmarkStart w:id="184" w:name="_Toc31032344"/>
      <w:bookmarkStart w:id="185" w:name="_Toc31032678"/>
      <w:bookmarkStart w:id="186" w:name="_Toc31034333"/>
      <w:bookmarkStart w:id="187" w:name="_Toc73518282"/>
      <w:bookmarkEnd w:id="179"/>
      <w:bookmarkEnd w:id="180"/>
      <w:bookmarkEnd w:id="181"/>
      <w:bookmarkEnd w:id="182"/>
      <w:bookmarkEnd w:id="183"/>
      <w:bookmarkEnd w:id="184"/>
      <w:bookmarkEnd w:id="185"/>
      <w:bookmarkEnd w:id="186"/>
      <w:r w:rsidRPr="001E69E4">
        <w:rPr>
          <w:lang w:val="en-ZA"/>
        </w:rPr>
        <w:t>Bus communication</w:t>
      </w:r>
      <w:bookmarkEnd w:id="187"/>
    </w:p>
    <w:p w:rsidR="009D60FC" w:rsidRDefault="009D60FC" w:rsidP="009D60FC">
      <w:pPr>
        <w:rPr>
          <w:rFonts w:cs="Arial"/>
          <w:snapToGrid w:val="0"/>
          <w:sz w:val="22"/>
          <w:szCs w:val="22"/>
        </w:rPr>
      </w:pPr>
      <w:r w:rsidRPr="00256EB4">
        <w:rPr>
          <w:rFonts w:cs="Arial"/>
          <w:snapToGrid w:val="0"/>
          <w:sz w:val="22"/>
          <w:szCs w:val="22"/>
        </w:rPr>
        <w:t xml:space="preserve">This communication is relevant to the extraction of the required vibration information from the vibration monitoring system via a communication module directly from the vibration monitoring system. This interface provides for the supply of relevant modules, software and configuring of interfaces between the vibration monitoring system, the bus module and the vibration unitised switch. </w:t>
      </w:r>
    </w:p>
    <w:p w:rsidR="0094022E" w:rsidRDefault="0094022E" w:rsidP="009D60FC">
      <w:pPr>
        <w:rPr>
          <w:rFonts w:cs="Arial"/>
          <w:snapToGrid w:val="0"/>
          <w:sz w:val="22"/>
          <w:szCs w:val="22"/>
        </w:rPr>
      </w:pPr>
    </w:p>
    <w:p w:rsidR="0094022E" w:rsidRDefault="0094022E" w:rsidP="009D60FC">
      <w:pPr>
        <w:rPr>
          <w:rFonts w:cs="Arial"/>
          <w:snapToGrid w:val="0"/>
          <w:sz w:val="22"/>
          <w:szCs w:val="22"/>
        </w:rPr>
      </w:pPr>
      <w:r>
        <w:rPr>
          <w:rFonts w:cs="Arial"/>
          <w:snapToGrid w:val="0"/>
          <w:sz w:val="22"/>
          <w:szCs w:val="22"/>
        </w:rPr>
        <w:t>As a minimum the Contractor provides for the following signals as part of the unitised information exchange between the turbine vibration condition monitoring equipment and the turbine vibration diagnostic system.</w:t>
      </w:r>
    </w:p>
    <w:p w:rsidR="00014401" w:rsidRDefault="00014401" w:rsidP="00DA10CC">
      <w:pPr>
        <w:pStyle w:val="Caption"/>
        <w:rPr>
          <w:b w:val="0"/>
          <w:sz w:val="20"/>
        </w:rPr>
      </w:pPr>
    </w:p>
    <w:tbl>
      <w:tblPr>
        <w:tblW w:w="8037" w:type="dxa"/>
        <w:tblInd w:w="93" w:type="dxa"/>
        <w:tblLook w:val="04A0" w:firstRow="1" w:lastRow="0" w:firstColumn="1" w:lastColumn="0" w:noHBand="0" w:noVBand="1"/>
      </w:tblPr>
      <w:tblGrid>
        <w:gridCol w:w="5240"/>
        <w:gridCol w:w="1117"/>
        <w:gridCol w:w="1680"/>
      </w:tblGrid>
      <w:tr w:rsidR="00014401" w:rsidRPr="000D564F" w:rsidTr="002B47E5">
        <w:trPr>
          <w:trHeight w:val="315"/>
        </w:trPr>
        <w:tc>
          <w:tcPr>
            <w:tcW w:w="5240" w:type="dxa"/>
            <w:tcBorders>
              <w:top w:val="single" w:sz="8" w:space="0" w:color="auto"/>
              <w:left w:val="single" w:sz="8" w:space="0" w:color="auto"/>
              <w:bottom w:val="single" w:sz="8" w:space="0" w:color="auto"/>
              <w:right w:val="nil"/>
            </w:tcBorders>
            <w:shd w:val="pct12" w:color="auto" w:fill="auto"/>
            <w:noWrap/>
            <w:vAlign w:val="center"/>
            <w:hideMark/>
          </w:tcPr>
          <w:p w:rsidR="00014401" w:rsidRPr="000D564F" w:rsidRDefault="00014401" w:rsidP="002B47E5">
            <w:pPr>
              <w:tabs>
                <w:tab w:val="clear" w:pos="357"/>
              </w:tabs>
              <w:jc w:val="left"/>
              <w:rPr>
                <w:rFonts w:cs="Arial"/>
                <w:b/>
                <w:bCs/>
                <w:color w:val="000000"/>
                <w:szCs w:val="20"/>
                <w:lang w:val="en-ZA" w:eastAsia="en-ZA"/>
              </w:rPr>
            </w:pPr>
            <w:r w:rsidRPr="000D564F">
              <w:rPr>
                <w:rFonts w:cs="Arial"/>
                <w:b/>
                <w:bCs/>
                <w:color w:val="000000"/>
                <w:szCs w:val="20"/>
                <w:lang w:val="en-ZA" w:eastAsia="en-ZA"/>
              </w:rPr>
              <w:t>Turbo-Generator Sets</w:t>
            </w:r>
          </w:p>
        </w:tc>
        <w:tc>
          <w:tcPr>
            <w:tcW w:w="1117" w:type="dxa"/>
            <w:tcBorders>
              <w:top w:val="single" w:sz="8" w:space="0" w:color="auto"/>
              <w:left w:val="nil"/>
              <w:bottom w:val="single" w:sz="8" w:space="0" w:color="auto"/>
              <w:right w:val="nil"/>
            </w:tcBorders>
            <w:shd w:val="pct12" w:color="auto" w:fill="auto"/>
            <w:noWrap/>
            <w:vAlign w:val="center"/>
            <w:hideMark/>
          </w:tcPr>
          <w:p w:rsidR="00014401" w:rsidRPr="000D564F" w:rsidRDefault="00014401" w:rsidP="002B47E5">
            <w:pPr>
              <w:tabs>
                <w:tab w:val="clear" w:pos="357"/>
              </w:tabs>
              <w:jc w:val="left"/>
              <w:rPr>
                <w:rFonts w:cs="Arial"/>
                <w:b/>
                <w:bCs/>
                <w:color w:val="000000"/>
                <w:szCs w:val="20"/>
                <w:lang w:val="en-ZA" w:eastAsia="en-ZA"/>
              </w:rPr>
            </w:pPr>
            <w:r w:rsidRPr="000D564F">
              <w:rPr>
                <w:rFonts w:cs="Arial"/>
                <w:b/>
                <w:bCs/>
                <w:color w:val="000000"/>
                <w:szCs w:val="20"/>
                <w:lang w:val="en-ZA" w:eastAsia="en-ZA"/>
              </w:rPr>
              <w:t> </w:t>
            </w:r>
          </w:p>
        </w:tc>
        <w:tc>
          <w:tcPr>
            <w:tcW w:w="1680" w:type="dxa"/>
            <w:tcBorders>
              <w:top w:val="single" w:sz="8" w:space="0" w:color="auto"/>
              <w:left w:val="nil"/>
              <w:bottom w:val="single" w:sz="8" w:space="0" w:color="auto"/>
              <w:right w:val="single" w:sz="8" w:space="0" w:color="auto"/>
            </w:tcBorders>
            <w:shd w:val="pct12" w:color="auto" w:fill="auto"/>
            <w:noWrap/>
            <w:vAlign w:val="center"/>
            <w:hideMark/>
          </w:tcPr>
          <w:p w:rsidR="00014401" w:rsidRPr="000D564F" w:rsidRDefault="00014401" w:rsidP="002B47E5">
            <w:pPr>
              <w:tabs>
                <w:tab w:val="clear" w:pos="357"/>
              </w:tabs>
              <w:jc w:val="left"/>
              <w:rPr>
                <w:rFonts w:cs="Arial"/>
                <w:b/>
                <w:bCs/>
                <w:color w:val="000000"/>
                <w:szCs w:val="20"/>
                <w:lang w:val="en-ZA" w:eastAsia="en-ZA"/>
              </w:rPr>
            </w:pPr>
            <w:r w:rsidRPr="000D564F">
              <w:rPr>
                <w:rFonts w:cs="Arial"/>
                <w:b/>
                <w:bCs/>
                <w:color w:val="000000"/>
                <w:szCs w:val="20"/>
                <w:lang w:val="en-ZA" w:eastAsia="en-ZA"/>
              </w:rPr>
              <w:t> </w:t>
            </w:r>
          </w:p>
        </w:tc>
      </w:tr>
      <w:tr w:rsidR="00014401" w:rsidRPr="000D564F" w:rsidTr="002B47E5">
        <w:trPr>
          <w:trHeight w:val="315"/>
        </w:trPr>
        <w:tc>
          <w:tcPr>
            <w:tcW w:w="5240" w:type="dxa"/>
            <w:tcBorders>
              <w:top w:val="single" w:sz="8" w:space="0" w:color="auto"/>
              <w:left w:val="single" w:sz="8" w:space="0" w:color="auto"/>
              <w:bottom w:val="single" w:sz="8" w:space="0" w:color="auto"/>
              <w:right w:val="single" w:sz="8" w:space="0" w:color="000000"/>
            </w:tcBorders>
            <w:shd w:val="pct12" w:color="auto" w:fill="auto"/>
            <w:noWrap/>
            <w:vAlign w:val="center"/>
            <w:hideMark/>
          </w:tcPr>
          <w:p w:rsidR="00014401" w:rsidRPr="000D564F" w:rsidRDefault="00014401" w:rsidP="002B47E5">
            <w:pPr>
              <w:tabs>
                <w:tab w:val="clear" w:pos="357"/>
              </w:tabs>
              <w:rPr>
                <w:rFonts w:cs="Arial"/>
                <w:b/>
                <w:bCs/>
                <w:color w:val="000000"/>
                <w:szCs w:val="20"/>
                <w:lang w:val="en-ZA" w:eastAsia="en-ZA"/>
              </w:rPr>
            </w:pPr>
            <w:r w:rsidRPr="000D564F">
              <w:rPr>
                <w:rFonts w:cs="Arial"/>
                <w:b/>
                <w:bCs/>
                <w:color w:val="000000"/>
                <w:szCs w:val="20"/>
                <w:lang w:val="en-ZA" w:eastAsia="en-ZA"/>
              </w:rPr>
              <w:t>Parameter</w:t>
            </w:r>
          </w:p>
        </w:tc>
        <w:tc>
          <w:tcPr>
            <w:tcW w:w="1117" w:type="dxa"/>
            <w:tcBorders>
              <w:top w:val="single" w:sz="8" w:space="0" w:color="auto"/>
              <w:left w:val="nil"/>
              <w:bottom w:val="single" w:sz="8" w:space="0" w:color="auto"/>
              <w:right w:val="single" w:sz="8" w:space="0" w:color="auto"/>
            </w:tcBorders>
            <w:shd w:val="pct12" w:color="auto" w:fill="auto"/>
            <w:vAlign w:val="center"/>
            <w:hideMark/>
          </w:tcPr>
          <w:p w:rsidR="00014401" w:rsidRPr="000D564F" w:rsidRDefault="00014401" w:rsidP="002B47E5">
            <w:pPr>
              <w:tabs>
                <w:tab w:val="clear" w:pos="357"/>
              </w:tabs>
              <w:rPr>
                <w:rFonts w:cs="Arial"/>
                <w:b/>
                <w:bCs/>
                <w:color w:val="000000"/>
                <w:szCs w:val="20"/>
                <w:lang w:val="en-ZA" w:eastAsia="en-ZA"/>
              </w:rPr>
            </w:pPr>
            <w:r w:rsidRPr="000D564F">
              <w:rPr>
                <w:rFonts w:cs="Arial"/>
                <w:b/>
                <w:bCs/>
                <w:color w:val="000000"/>
                <w:szCs w:val="20"/>
                <w:lang w:val="en-ZA" w:eastAsia="en-ZA"/>
              </w:rPr>
              <w:t>Signal</w:t>
            </w:r>
          </w:p>
        </w:tc>
        <w:tc>
          <w:tcPr>
            <w:tcW w:w="1680" w:type="dxa"/>
            <w:tcBorders>
              <w:top w:val="single" w:sz="8" w:space="0" w:color="auto"/>
              <w:left w:val="nil"/>
              <w:bottom w:val="single" w:sz="8" w:space="0" w:color="auto"/>
              <w:right w:val="single" w:sz="8" w:space="0" w:color="auto"/>
            </w:tcBorders>
            <w:shd w:val="pct12" w:color="auto" w:fill="auto"/>
            <w:noWrap/>
            <w:vAlign w:val="center"/>
            <w:hideMark/>
          </w:tcPr>
          <w:p w:rsidR="00014401" w:rsidRPr="000D564F" w:rsidRDefault="00014401" w:rsidP="002B47E5">
            <w:pPr>
              <w:tabs>
                <w:tab w:val="clear" w:pos="357"/>
              </w:tabs>
              <w:rPr>
                <w:rFonts w:cs="Arial"/>
                <w:b/>
                <w:bCs/>
                <w:color w:val="000000"/>
                <w:szCs w:val="20"/>
                <w:lang w:val="en-ZA" w:eastAsia="en-ZA"/>
              </w:rPr>
            </w:pPr>
            <w:r w:rsidRPr="000D564F">
              <w:rPr>
                <w:rFonts w:cs="Arial"/>
                <w:b/>
                <w:bCs/>
                <w:color w:val="000000"/>
                <w:szCs w:val="20"/>
                <w:lang w:val="en-ZA" w:eastAsia="en-ZA"/>
              </w:rPr>
              <w:t>Rack Output</w:t>
            </w:r>
          </w:p>
        </w:tc>
      </w:tr>
      <w:tr w:rsidR="00014401"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MAIN TURBINE SHAFT ECCENTRICITY</w:t>
            </w:r>
          </w:p>
        </w:tc>
        <w:tc>
          <w:tcPr>
            <w:tcW w:w="1117" w:type="dxa"/>
            <w:tcBorders>
              <w:top w:val="nil"/>
              <w:left w:val="nil"/>
              <w:bottom w:val="single" w:sz="8" w:space="0" w:color="auto"/>
              <w:right w:val="single" w:sz="8" w:space="0" w:color="auto"/>
            </w:tcBorders>
            <w:shd w:val="clear" w:color="auto" w:fill="auto"/>
            <w:vAlign w:val="center"/>
            <w:hideMark/>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hideMark/>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TURBINE ABSOLUTE EXPANSION POSITION</w:t>
            </w:r>
          </w:p>
        </w:tc>
        <w:tc>
          <w:tcPr>
            <w:tcW w:w="1117" w:type="dxa"/>
            <w:tcBorders>
              <w:top w:val="nil"/>
              <w:left w:val="nil"/>
              <w:bottom w:val="single" w:sz="8" w:space="0" w:color="auto"/>
              <w:right w:val="single" w:sz="8" w:space="0" w:color="auto"/>
            </w:tcBorders>
            <w:shd w:val="clear" w:color="auto" w:fill="auto"/>
            <w:vAlign w:val="center"/>
            <w:hideMark/>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hideMark/>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HP TURBINE FRONT BEARING VIBRATION</w:t>
            </w:r>
          </w:p>
        </w:tc>
        <w:tc>
          <w:tcPr>
            <w:tcW w:w="1117" w:type="dxa"/>
            <w:tcBorders>
              <w:top w:val="nil"/>
              <w:left w:val="nil"/>
              <w:bottom w:val="single" w:sz="8" w:space="0" w:color="auto"/>
              <w:right w:val="single" w:sz="8" w:space="0" w:color="auto"/>
            </w:tcBorders>
            <w:shd w:val="clear" w:color="auto" w:fill="auto"/>
            <w:vAlign w:val="center"/>
            <w:hideMark/>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hideMark/>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HP TURBINE FRONT DIFF. EXPANSION</w:t>
            </w:r>
          </w:p>
        </w:tc>
        <w:tc>
          <w:tcPr>
            <w:tcW w:w="1117" w:type="dxa"/>
            <w:tcBorders>
              <w:top w:val="nil"/>
              <w:left w:val="nil"/>
              <w:bottom w:val="single" w:sz="8" w:space="0" w:color="auto"/>
              <w:right w:val="single" w:sz="8" w:space="0" w:color="auto"/>
            </w:tcBorders>
            <w:shd w:val="clear" w:color="auto" w:fill="auto"/>
            <w:vAlign w:val="center"/>
            <w:hideMark/>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hideMark/>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HP TURBINE FRONT SHAFT VIBRATION X PROBE</w:t>
            </w:r>
          </w:p>
        </w:tc>
        <w:tc>
          <w:tcPr>
            <w:tcW w:w="1117" w:type="dxa"/>
            <w:tcBorders>
              <w:top w:val="nil"/>
              <w:left w:val="nil"/>
              <w:bottom w:val="single" w:sz="8" w:space="0" w:color="auto"/>
              <w:right w:val="single" w:sz="8" w:space="0" w:color="auto"/>
            </w:tcBorders>
            <w:shd w:val="clear" w:color="auto" w:fill="auto"/>
            <w:vAlign w:val="center"/>
            <w:hideMark/>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hideMark/>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HP TURBINE FRONT SHAFT VIBRATION Y PROBE</w:t>
            </w:r>
          </w:p>
        </w:tc>
        <w:tc>
          <w:tcPr>
            <w:tcW w:w="1117" w:type="dxa"/>
            <w:tcBorders>
              <w:top w:val="nil"/>
              <w:left w:val="nil"/>
              <w:bottom w:val="single" w:sz="8" w:space="0" w:color="auto"/>
              <w:right w:val="single" w:sz="8" w:space="0" w:color="auto"/>
            </w:tcBorders>
            <w:shd w:val="clear" w:color="auto" w:fill="auto"/>
            <w:vAlign w:val="center"/>
            <w:hideMark/>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hideMark/>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HP TURBINE REAR SHAFT VIBRATION X PROBE</w:t>
            </w:r>
          </w:p>
        </w:tc>
        <w:tc>
          <w:tcPr>
            <w:tcW w:w="1117" w:type="dxa"/>
            <w:tcBorders>
              <w:top w:val="nil"/>
              <w:left w:val="nil"/>
              <w:bottom w:val="single" w:sz="8" w:space="0" w:color="auto"/>
              <w:right w:val="single" w:sz="8" w:space="0" w:color="auto"/>
            </w:tcBorders>
            <w:shd w:val="clear" w:color="auto" w:fill="auto"/>
            <w:vAlign w:val="center"/>
            <w:hideMark/>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hideMark/>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HP TURBINE REAR SHAFT VIBRATION Y PROBE</w:t>
            </w:r>
          </w:p>
        </w:tc>
        <w:tc>
          <w:tcPr>
            <w:tcW w:w="1117" w:type="dxa"/>
            <w:tcBorders>
              <w:top w:val="nil"/>
              <w:left w:val="nil"/>
              <w:bottom w:val="single" w:sz="8" w:space="0" w:color="auto"/>
              <w:right w:val="single" w:sz="8" w:space="0" w:color="auto"/>
            </w:tcBorders>
            <w:shd w:val="clear" w:color="auto" w:fill="auto"/>
            <w:vAlign w:val="center"/>
            <w:hideMark/>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hideMark/>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TURBINE END THRUST</w:t>
            </w:r>
          </w:p>
        </w:tc>
        <w:tc>
          <w:tcPr>
            <w:tcW w:w="1117" w:type="dxa"/>
            <w:tcBorders>
              <w:top w:val="nil"/>
              <w:left w:val="nil"/>
              <w:bottom w:val="single" w:sz="8" w:space="0" w:color="auto"/>
              <w:right w:val="single" w:sz="8" w:space="0" w:color="auto"/>
            </w:tcBorders>
            <w:shd w:val="clear" w:color="auto" w:fill="auto"/>
            <w:vAlign w:val="center"/>
            <w:hideMark/>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hideMark/>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TURBINE END THRUST</w:t>
            </w:r>
          </w:p>
        </w:tc>
        <w:tc>
          <w:tcPr>
            <w:tcW w:w="1117" w:type="dxa"/>
            <w:tcBorders>
              <w:top w:val="nil"/>
              <w:left w:val="nil"/>
              <w:bottom w:val="single" w:sz="8" w:space="0" w:color="auto"/>
              <w:right w:val="single" w:sz="8" w:space="0" w:color="auto"/>
            </w:tcBorders>
            <w:shd w:val="clear" w:color="auto" w:fill="auto"/>
            <w:vAlign w:val="center"/>
            <w:hideMark/>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hideMark/>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TURBINE SHAFT POSITION</w:t>
            </w:r>
          </w:p>
        </w:tc>
        <w:tc>
          <w:tcPr>
            <w:tcW w:w="1117" w:type="dxa"/>
            <w:tcBorders>
              <w:top w:val="nil"/>
              <w:left w:val="nil"/>
              <w:bottom w:val="single" w:sz="8" w:space="0" w:color="auto"/>
              <w:right w:val="single" w:sz="8" w:space="0" w:color="auto"/>
            </w:tcBorders>
            <w:shd w:val="clear" w:color="auto" w:fill="auto"/>
            <w:vAlign w:val="center"/>
            <w:hideMark/>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hideMark/>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TURBINE SHAFT POSITION</w:t>
            </w:r>
          </w:p>
        </w:tc>
        <w:tc>
          <w:tcPr>
            <w:tcW w:w="1117" w:type="dxa"/>
            <w:tcBorders>
              <w:top w:val="nil"/>
              <w:left w:val="nil"/>
              <w:bottom w:val="single" w:sz="8" w:space="0" w:color="auto"/>
              <w:right w:val="single" w:sz="8" w:space="0" w:color="auto"/>
            </w:tcBorders>
            <w:shd w:val="clear" w:color="auto" w:fill="auto"/>
            <w:vAlign w:val="center"/>
            <w:hideMark/>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hideMark/>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BEARING VIBRATION HP TURBINE REAR/IP TURBINE FRONT</w:t>
            </w:r>
          </w:p>
        </w:tc>
        <w:tc>
          <w:tcPr>
            <w:tcW w:w="1117" w:type="dxa"/>
            <w:tcBorders>
              <w:top w:val="nil"/>
              <w:left w:val="nil"/>
              <w:bottom w:val="single" w:sz="8" w:space="0" w:color="auto"/>
              <w:right w:val="single" w:sz="8" w:space="0" w:color="auto"/>
            </w:tcBorders>
            <w:shd w:val="clear" w:color="auto" w:fill="auto"/>
            <w:vAlign w:val="center"/>
            <w:hideMark/>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hideMark/>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IP TURBINE FRONT SHAFT VIBRATION X PROBE</w:t>
            </w:r>
          </w:p>
        </w:tc>
        <w:tc>
          <w:tcPr>
            <w:tcW w:w="1117" w:type="dxa"/>
            <w:tcBorders>
              <w:top w:val="nil"/>
              <w:left w:val="nil"/>
              <w:bottom w:val="single" w:sz="8" w:space="0" w:color="auto"/>
              <w:right w:val="single" w:sz="8" w:space="0" w:color="auto"/>
            </w:tcBorders>
            <w:shd w:val="clear" w:color="auto" w:fill="auto"/>
            <w:vAlign w:val="center"/>
            <w:hideMark/>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hideMark/>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8" w:space="0" w:color="auto"/>
              <w:left w:val="single" w:sz="8" w:space="0" w:color="auto"/>
              <w:bottom w:val="single" w:sz="4" w:space="0" w:color="auto"/>
              <w:right w:val="single" w:sz="8" w:space="0" w:color="000000"/>
            </w:tcBorders>
            <w:shd w:val="clear" w:color="auto" w:fill="auto"/>
            <w:noWrap/>
            <w:vAlign w:val="bottom"/>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IP TURBINE FRONT SHAFT VIBRATION Y PROBE</w:t>
            </w:r>
          </w:p>
        </w:tc>
        <w:tc>
          <w:tcPr>
            <w:tcW w:w="1117" w:type="dxa"/>
            <w:tcBorders>
              <w:top w:val="nil"/>
              <w:left w:val="nil"/>
              <w:bottom w:val="single" w:sz="8" w:space="0" w:color="auto"/>
              <w:right w:val="single" w:sz="8" w:space="0" w:color="auto"/>
            </w:tcBorders>
            <w:shd w:val="clear" w:color="auto" w:fill="auto"/>
            <w:vAlign w:val="center"/>
            <w:hideMark/>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hideMark/>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IP TURBINE REAR BEARING VIBRATION</w:t>
            </w:r>
          </w:p>
        </w:tc>
        <w:tc>
          <w:tcPr>
            <w:tcW w:w="1117" w:type="dxa"/>
            <w:tcBorders>
              <w:top w:val="nil"/>
              <w:left w:val="single" w:sz="4" w:space="0" w:color="auto"/>
              <w:bottom w:val="single" w:sz="8" w:space="0" w:color="auto"/>
              <w:right w:val="single" w:sz="8" w:space="0" w:color="auto"/>
            </w:tcBorders>
            <w:shd w:val="clear" w:color="auto" w:fill="auto"/>
            <w:vAlign w:val="center"/>
            <w:hideMark/>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hideMark/>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IP TURBINE REAR DIFF. EXPANSION</w:t>
            </w:r>
          </w:p>
        </w:tc>
        <w:tc>
          <w:tcPr>
            <w:tcW w:w="1117" w:type="dxa"/>
            <w:tcBorders>
              <w:top w:val="nil"/>
              <w:left w:val="single" w:sz="4" w:space="0" w:color="auto"/>
              <w:bottom w:val="single" w:sz="8" w:space="0" w:color="auto"/>
              <w:right w:val="single" w:sz="8" w:space="0" w:color="auto"/>
            </w:tcBorders>
            <w:shd w:val="clear" w:color="auto" w:fill="auto"/>
            <w:vAlign w:val="center"/>
            <w:hideMark/>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hideMark/>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IP TURBINE REAR SHAFT VIBRATION X PROBE</w:t>
            </w:r>
          </w:p>
        </w:tc>
        <w:tc>
          <w:tcPr>
            <w:tcW w:w="1117" w:type="dxa"/>
            <w:tcBorders>
              <w:top w:val="nil"/>
              <w:left w:val="single" w:sz="4" w:space="0" w:color="auto"/>
              <w:bottom w:val="single" w:sz="8" w:space="0" w:color="auto"/>
              <w:right w:val="single" w:sz="8" w:space="0" w:color="auto"/>
            </w:tcBorders>
            <w:shd w:val="clear" w:color="auto" w:fill="auto"/>
            <w:vAlign w:val="center"/>
            <w:hideMark/>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hideMark/>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IP TURBINE REAR SHAFT VIBRATION Y PROBE</w:t>
            </w:r>
          </w:p>
        </w:tc>
        <w:tc>
          <w:tcPr>
            <w:tcW w:w="1117" w:type="dxa"/>
            <w:tcBorders>
              <w:top w:val="nil"/>
              <w:left w:val="single" w:sz="4" w:space="0" w:color="auto"/>
              <w:bottom w:val="single" w:sz="8" w:space="0" w:color="auto"/>
              <w:right w:val="single" w:sz="8" w:space="0" w:color="auto"/>
            </w:tcBorders>
            <w:shd w:val="clear" w:color="auto" w:fill="auto"/>
            <w:vAlign w:val="center"/>
            <w:hideMark/>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hideMark/>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LP TURBINE 2 FRONT BEARING VIBRATION</w:t>
            </w:r>
          </w:p>
        </w:tc>
        <w:tc>
          <w:tcPr>
            <w:tcW w:w="1117" w:type="dxa"/>
            <w:tcBorders>
              <w:top w:val="nil"/>
              <w:left w:val="single" w:sz="4" w:space="0" w:color="auto"/>
              <w:bottom w:val="single" w:sz="8" w:space="0" w:color="auto"/>
              <w:right w:val="single" w:sz="8" w:space="0" w:color="auto"/>
            </w:tcBorders>
            <w:shd w:val="clear" w:color="auto" w:fill="auto"/>
            <w:vAlign w:val="center"/>
            <w:hideMark/>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hideMark/>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LP TURBINE 2 FRONT SHAFT VIBRATION X PROBE</w:t>
            </w:r>
          </w:p>
        </w:tc>
        <w:tc>
          <w:tcPr>
            <w:tcW w:w="1117" w:type="dxa"/>
            <w:tcBorders>
              <w:top w:val="nil"/>
              <w:left w:val="single" w:sz="4" w:space="0" w:color="auto"/>
              <w:bottom w:val="single" w:sz="8" w:space="0" w:color="auto"/>
              <w:right w:val="single" w:sz="8" w:space="0" w:color="auto"/>
            </w:tcBorders>
            <w:shd w:val="clear" w:color="auto" w:fill="auto"/>
            <w:vAlign w:val="center"/>
            <w:hideMark/>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hideMark/>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LP TURBINE 2 FRONT SHAFT VIBRATION Y PROBE</w:t>
            </w:r>
          </w:p>
        </w:tc>
        <w:tc>
          <w:tcPr>
            <w:tcW w:w="1117" w:type="dxa"/>
            <w:tcBorders>
              <w:top w:val="nil"/>
              <w:left w:val="single" w:sz="4" w:space="0" w:color="auto"/>
              <w:bottom w:val="single" w:sz="8" w:space="0" w:color="auto"/>
              <w:right w:val="single" w:sz="8" w:space="0" w:color="auto"/>
            </w:tcBorders>
            <w:shd w:val="clear" w:color="auto" w:fill="auto"/>
            <w:vAlign w:val="center"/>
            <w:hideMark/>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hideMark/>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LP TURBINE 2 REAR BEARING VIBRATION</w:t>
            </w:r>
          </w:p>
        </w:tc>
        <w:tc>
          <w:tcPr>
            <w:tcW w:w="1117" w:type="dxa"/>
            <w:tcBorders>
              <w:top w:val="nil"/>
              <w:left w:val="single" w:sz="4" w:space="0" w:color="auto"/>
              <w:bottom w:val="single" w:sz="8" w:space="0" w:color="auto"/>
              <w:right w:val="single" w:sz="8" w:space="0" w:color="auto"/>
            </w:tcBorders>
            <w:shd w:val="clear" w:color="auto" w:fill="auto"/>
            <w:vAlign w:val="center"/>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LP TURBINE 2 REAR SHAFT VIBRATION X PROBE</w:t>
            </w:r>
          </w:p>
        </w:tc>
        <w:tc>
          <w:tcPr>
            <w:tcW w:w="1117" w:type="dxa"/>
            <w:tcBorders>
              <w:top w:val="nil"/>
              <w:left w:val="single" w:sz="4" w:space="0" w:color="auto"/>
              <w:bottom w:val="single" w:sz="8" w:space="0" w:color="auto"/>
              <w:right w:val="single" w:sz="8" w:space="0" w:color="auto"/>
            </w:tcBorders>
            <w:shd w:val="clear" w:color="auto" w:fill="auto"/>
            <w:vAlign w:val="center"/>
            <w:hideMark/>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hideMark/>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LP TURBINE 2 REAR SHAFT VIBRATION Y PROBE</w:t>
            </w:r>
          </w:p>
        </w:tc>
        <w:tc>
          <w:tcPr>
            <w:tcW w:w="1117" w:type="dxa"/>
            <w:tcBorders>
              <w:top w:val="nil"/>
              <w:left w:val="single" w:sz="4" w:space="0" w:color="auto"/>
              <w:bottom w:val="single" w:sz="8" w:space="0" w:color="auto"/>
              <w:right w:val="single" w:sz="8" w:space="0" w:color="auto"/>
            </w:tcBorders>
            <w:shd w:val="clear" w:color="auto" w:fill="auto"/>
            <w:vAlign w:val="center"/>
            <w:hideMark/>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hideMark/>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4" w:space="0" w:color="auto"/>
              <w:left w:val="single" w:sz="4" w:space="0" w:color="auto"/>
              <w:bottom w:val="single" w:sz="8" w:space="0" w:color="auto"/>
              <w:right w:val="single" w:sz="4" w:space="0" w:color="auto"/>
            </w:tcBorders>
            <w:shd w:val="clear" w:color="auto" w:fill="auto"/>
            <w:noWrap/>
            <w:vAlign w:val="bottom"/>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LP TURBINE FRONT BEARING VIBRATION</w:t>
            </w:r>
          </w:p>
        </w:tc>
        <w:tc>
          <w:tcPr>
            <w:tcW w:w="1117" w:type="dxa"/>
            <w:tcBorders>
              <w:top w:val="nil"/>
              <w:left w:val="single" w:sz="4" w:space="0" w:color="auto"/>
              <w:bottom w:val="single" w:sz="8" w:space="0" w:color="auto"/>
              <w:right w:val="single" w:sz="8" w:space="0" w:color="auto"/>
            </w:tcBorders>
            <w:shd w:val="clear" w:color="auto" w:fill="auto"/>
            <w:vAlign w:val="center"/>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4" w:space="0" w:color="auto"/>
              <w:left w:val="single" w:sz="4" w:space="0" w:color="auto"/>
              <w:bottom w:val="single" w:sz="8" w:space="0" w:color="auto"/>
              <w:right w:val="single" w:sz="4" w:space="0" w:color="auto"/>
            </w:tcBorders>
            <w:shd w:val="clear" w:color="auto" w:fill="auto"/>
            <w:noWrap/>
            <w:vAlign w:val="bottom"/>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LP TURBINE FRONT SHAFT VIBRATION X PROBE</w:t>
            </w:r>
          </w:p>
        </w:tc>
        <w:tc>
          <w:tcPr>
            <w:tcW w:w="1117" w:type="dxa"/>
            <w:tcBorders>
              <w:top w:val="nil"/>
              <w:left w:val="single" w:sz="4" w:space="0" w:color="auto"/>
              <w:bottom w:val="single" w:sz="8" w:space="0" w:color="auto"/>
              <w:right w:val="single" w:sz="8" w:space="0" w:color="auto"/>
            </w:tcBorders>
            <w:shd w:val="clear" w:color="auto" w:fill="auto"/>
            <w:vAlign w:val="center"/>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4" w:space="0" w:color="auto"/>
              <w:left w:val="single" w:sz="4" w:space="0" w:color="auto"/>
              <w:bottom w:val="single" w:sz="8" w:space="0" w:color="auto"/>
              <w:right w:val="single" w:sz="4" w:space="0" w:color="auto"/>
            </w:tcBorders>
            <w:shd w:val="clear" w:color="auto" w:fill="auto"/>
            <w:noWrap/>
            <w:vAlign w:val="bottom"/>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LP TURBINE FRONT SHAFT VIBRATION Y PROBE</w:t>
            </w:r>
          </w:p>
        </w:tc>
        <w:tc>
          <w:tcPr>
            <w:tcW w:w="1117" w:type="dxa"/>
            <w:tcBorders>
              <w:top w:val="nil"/>
              <w:left w:val="single" w:sz="4" w:space="0" w:color="auto"/>
              <w:bottom w:val="single" w:sz="8" w:space="0" w:color="auto"/>
              <w:right w:val="single" w:sz="8" w:space="0" w:color="auto"/>
            </w:tcBorders>
            <w:shd w:val="clear" w:color="auto" w:fill="auto"/>
            <w:vAlign w:val="center"/>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4" w:space="0" w:color="auto"/>
              <w:left w:val="single" w:sz="4" w:space="0" w:color="auto"/>
              <w:bottom w:val="single" w:sz="8" w:space="0" w:color="auto"/>
              <w:right w:val="single" w:sz="4" w:space="0" w:color="auto"/>
            </w:tcBorders>
            <w:shd w:val="clear" w:color="auto" w:fill="auto"/>
            <w:noWrap/>
            <w:vAlign w:val="bottom"/>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LP TURBINE REAR BEARING VIBRATION</w:t>
            </w:r>
          </w:p>
        </w:tc>
        <w:tc>
          <w:tcPr>
            <w:tcW w:w="1117" w:type="dxa"/>
            <w:tcBorders>
              <w:top w:val="nil"/>
              <w:left w:val="single" w:sz="4" w:space="0" w:color="auto"/>
              <w:bottom w:val="single" w:sz="8" w:space="0" w:color="auto"/>
              <w:right w:val="single" w:sz="8" w:space="0" w:color="auto"/>
            </w:tcBorders>
            <w:shd w:val="clear" w:color="auto" w:fill="auto"/>
            <w:vAlign w:val="center"/>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4" w:space="0" w:color="auto"/>
              <w:left w:val="single" w:sz="4" w:space="0" w:color="auto"/>
              <w:bottom w:val="single" w:sz="8" w:space="0" w:color="auto"/>
              <w:right w:val="single" w:sz="4" w:space="0" w:color="auto"/>
            </w:tcBorders>
            <w:shd w:val="clear" w:color="auto" w:fill="auto"/>
            <w:noWrap/>
            <w:vAlign w:val="bottom"/>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LP TURBINE REAR DIFF. EXPANSION</w:t>
            </w:r>
          </w:p>
        </w:tc>
        <w:tc>
          <w:tcPr>
            <w:tcW w:w="1117" w:type="dxa"/>
            <w:tcBorders>
              <w:top w:val="nil"/>
              <w:left w:val="single" w:sz="4" w:space="0" w:color="auto"/>
              <w:bottom w:val="single" w:sz="8" w:space="0" w:color="auto"/>
              <w:right w:val="single" w:sz="8" w:space="0" w:color="auto"/>
            </w:tcBorders>
            <w:shd w:val="clear" w:color="auto" w:fill="auto"/>
            <w:vAlign w:val="center"/>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A26790">
        <w:trPr>
          <w:trHeight w:val="315"/>
        </w:trPr>
        <w:tc>
          <w:tcPr>
            <w:tcW w:w="5240" w:type="dxa"/>
            <w:tcBorders>
              <w:top w:val="single" w:sz="4" w:space="0" w:color="auto"/>
              <w:left w:val="single" w:sz="4" w:space="0" w:color="auto"/>
              <w:bottom w:val="single" w:sz="8" w:space="0" w:color="auto"/>
              <w:right w:val="single" w:sz="4" w:space="0" w:color="auto"/>
            </w:tcBorders>
            <w:shd w:val="clear" w:color="auto" w:fill="auto"/>
            <w:noWrap/>
            <w:vAlign w:val="bottom"/>
          </w:tcPr>
          <w:p w:rsidR="00014401" w:rsidRDefault="00014401" w:rsidP="00014401">
            <w:pPr>
              <w:tabs>
                <w:tab w:val="clear" w:pos="357"/>
              </w:tabs>
              <w:jc w:val="left"/>
              <w:rPr>
                <w:rFonts w:cs="Arial"/>
                <w:szCs w:val="20"/>
              </w:rPr>
            </w:pPr>
            <w:r>
              <w:rPr>
                <w:rFonts w:cs="Arial"/>
                <w:szCs w:val="20"/>
              </w:rPr>
              <w:t>LP TURBINE REAR SHAFT VIBRATION X PROBE</w:t>
            </w:r>
          </w:p>
        </w:tc>
        <w:tc>
          <w:tcPr>
            <w:tcW w:w="1117" w:type="dxa"/>
            <w:tcBorders>
              <w:top w:val="nil"/>
              <w:left w:val="single" w:sz="4" w:space="0" w:color="auto"/>
              <w:bottom w:val="single" w:sz="8" w:space="0" w:color="auto"/>
              <w:right w:val="single" w:sz="8" w:space="0" w:color="auto"/>
            </w:tcBorders>
            <w:shd w:val="clear" w:color="auto" w:fill="auto"/>
            <w:vAlign w:val="center"/>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A26790">
        <w:trPr>
          <w:trHeight w:val="315"/>
        </w:trPr>
        <w:tc>
          <w:tcPr>
            <w:tcW w:w="5240" w:type="dxa"/>
            <w:tcBorders>
              <w:top w:val="single" w:sz="4" w:space="0" w:color="auto"/>
              <w:left w:val="single" w:sz="4" w:space="0" w:color="auto"/>
              <w:bottom w:val="single" w:sz="8" w:space="0" w:color="auto"/>
              <w:right w:val="single" w:sz="4" w:space="0" w:color="auto"/>
            </w:tcBorders>
            <w:shd w:val="clear" w:color="auto" w:fill="auto"/>
            <w:noWrap/>
            <w:vAlign w:val="bottom"/>
          </w:tcPr>
          <w:p w:rsidR="00014401" w:rsidRDefault="00014401" w:rsidP="00014401">
            <w:pPr>
              <w:tabs>
                <w:tab w:val="clear" w:pos="357"/>
              </w:tabs>
              <w:jc w:val="left"/>
              <w:rPr>
                <w:rFonts w:cs="Arial"/>
                <w:szCs w:val="20"/>
              </w:rPr>
            </w:pPr>
            <w:r>
              <w:rPr>
                <w:rFonts w:cs="Arial"/>
                <w:szCs w:val="20"/>
              </w:rPr>
              <w:t>LP TURBINE REAR SHAFT VIBRATION Y PROBE</w:t>
            </w:r>
          </w:p>
        </w:tc>
        <w:tc>
          <w:tcPr>
            <w:tcW w:w="1117" w:type="dxa"/>
            <w:tcBorders>
              <w:top w:val="nil"/>
              <w:left w:val="single" w:sz="4" w:space="0" w:color="auto"/>
              <w:bottom w:val="single" w:sz="8" w:space="0" w:color="auto"/>
              <w:right w:val="single" w:sz="8" w:space="0" w:color="auto"/>
            </w:tcBorders>
            <w:shd w:val="clear" w:color="auto" w:fill="auto"/>
            <w:vAlign w:val="center"/>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A26790">
        <w:trPr>
          <w:trHeight w:val="315"/>
        </w:trPr>
        <w:tc>
          <w:tcPr>
            <w:tcW w:w="5240" w:type="dxa"/>
            <w:tcBorders>
              <w:top w:val="single" w:sz="4" w:space="0" w:color="auto"/>
              <w:left w:val="single" w:sz="4" w:space="0" w:color="auto"/>
              <w:bottom w:val="single" w:sz="8" w:space="0" w:color="auto"/>
              <w:right w:val="single" w:sz="4" w:space="0" w:color="auto"/>
            </w:tcBorders>
            <w:shd w:val="clear" w:color="auto" w:fill="auto"/>
            <w:noWrap/>
            <w:vAlign w:val="bottom"/>
          </w:tcPr>
          <w:p w:rsidR="00014401" w:rsidRDefault="00014401" w:rsidP="00014401">
            <w:pPr>
              <w:tabs>
                <w:tab w:val="clear" w:pos="357"/>
              </w:tabs>
              <w:jc w:val="left"/>
              <w:rPr>
                <w:rFonts w:cs="Arial"/>
                <w:szCs w:val="20"/>
              </w:rPr>
            </w:pPr>
            <w:r>
              <w:rPr>
                <w:rFonts w:cs="Arial"/>
                <w:szCs w:val="20"/>
              </w:rPr>
              <w:t>TURBINE CENTRELINE KEY PHASOR</w:t>
            </w:r>
          </w:p>
        </w:tc>
        <w:tc>
          <w:tcPr>
            <w:tcW w:w="1117" w:type="dxa"/>
            <w:tcBorders>
              <w:top w:val="nil"/>
              <w:left w:val="single" w:sz="4" w:space="0" w:color="auto"/>
              <w:bottom w:val="single" w:sz="8" w:space="0" w:color="auto"/>
              <w:right w:val="single" w:sz="8" w:space="0" w:color="auto"/>
            </w:tcBorders>
            <w:shd w:val="clear" w:color="auto" w:fill="auto"/>
            <w:vAlign w:val="center"/>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A26790">
        <w:trPr>
          <w:trHeight w:val="315"/>
        </w:trPr>
        <w:tc>
          <w:tcPr>
            <w:tcW w:w="5240" w:type="dxa"/>
            <w:tcBorders>
              <w:top w:val="single" w:sz="4" w:space="0" w:color="auto"/>
              <w:left w:val="single" w:sz="4" w:space="0" w:color="auto"/>
              <w:bottom w:val="single" w:sz="8" w:space="0" w:color="auto"/>
              <w:right w:val="single" w:sz="4" w:space="0" w:color="auto"/>
            </w:tcBorders>
            <w:shd w:val="clear" w:color="auto" w:fill="auto"/>
            <w:noWrap/>
            <w:vAlign w:val="bottom"/>
          </w:tcPr>
          <w:p w:rsidR="00014401" w:rsidRDefault="00014401" w:rsidP="00014401">
            <w:pPr>
              <w:tabs>
                <w:tab w:val="clear" w:pos="357"/>
              </w:tabs>
              <w:jc w:val="left"/>
              <w:rPr>
                <w:rFonts w:cs="Arial"/>
                <w:szCs w:val="20"/>
              </w:rPr>
            </w:pPr>
            <w:r>
              <w:rPr>
                <w:rFonts w:cs="Arial"/>
                <w:szCs w:val="20"/>
              </w:rPr>
              <w:t>EXCITER FRONT BEARING VIBRATION</w:t>
            </w:r>
          </w:p>
        </w:tc>
        <w:tc>
          <w:tcPr>
            <w:tcW w:w="1117" w:type="dxa"/>
            <w:tcBorders>
              <w:top w:val="nil"/>
              <w:left w:val="single" w:sz="4" w:space="0" w:color="auto"/>
              <w:bottom w:val="single" w:sz="8" w:space="0" w:color="auto"/>
              <w:right w:val="single" w:sz="8" w:space="0" w:color="auto"/>
            </w:tcBorders>
            <w:shd w:val="clear" w:color="auto" w:fill="auto"/>
            <w:vAlign w:val="center"/>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4" w:space="0" w:color="auto"/>
              <w:left w:val="single" w:sz="4" w:space="0" w:color="auto"/>
              <w:bottom w:val="single" w:sz="8" w:space="0" w:color="auto"/>
              <w:right w:val="single" w:sz="4" w:space="0" w:color="auto"/>
            </w:tcBorders>
            <w:shd w:val="clear" w:color="auto" w:fill="auto"/>
            <w:noWrap/>
            <w:vAlign w:val="bottom"/>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 xml:space="preserve">EXCITER FRONT SHAFT VIBRATION X PROBE </w:t>
            </w:r>
          </w:p>
        </w:tc>
        <w:tc>
          <w:tcPr>
            <w:tcW w:w="1117" w:type="dxa"/>
            <w:tcBorders>
              <w:top w:val="nil"/>
              <w:left w:val="single" w:sz="4" w:space="0" w:color="auto"/>
              <w:bottom w:val="single" w:sz="8" w:space="0" w:color="auto"/>
              <w:right w:val="single" w:sz="8" w:space="0" w:color="auto"/>
            </w:tcBorders>
            <w:shd w:val="clear" w:color="auto" w:fill="auto"/>
            <w:vAlign w:val="center"/>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A26790">
        <w:trPr>
          <w:trHeight w:val="315"/>
        </w:trPr>
        <w:tc>
          <w:tcPr>
            <w:tcW w:w="5240" w:type="dxa"/>
            <w:tcBorders>
              <w:top w:val="single" w:sz="4" w:space="0" w:color="auto"/>
              <w:left w:val="single" w:sz="4" w:space="0" w:color="auto"/>
              <w:bottom w:val="single" w:sz="8" w:space="0" w:color="auto"/>
              <w:right w:val="single" w:sz="4" w:space="0" w:color="auto"/>
            </w:tcBorders>
            <w:shd w:val="clear" w:color="auto" w:fill="auto"/>
            <w:noWrap/>
            <w:vAlign w:val="bottom"/>
          </w:tcPr>
          <w:p w:rsidR="00014401" w:rsidRDefault="00014401" w:rsidP="00014401">
            <w:pPr>
              <w:tabs>
                <w:tab w:val="clear" w:pos="357"/>
              </w:tabs>
              <w:jc w:val="left"/>
              <w:rPr>
                <w:rFonts w:cs="Arial"/>
                <w:szCs w:val="20"/>
              </w:rPr>
            </w:pPr>
            <w:r>
              <w:rPr>
                <w:rFonts w:cs="Arial"/>
                <w:szCs w:val="20"/>
              </w:rPr>
              <w:t xml:space="preserve">EXCITER FRONT SHAFT VIBRATION Y PROBE </w:t>
            </w:r>
          </w:p>
        </w:tc>
        <w:tc>
          <w:tcPr>
            <w:tcW w:w="1117" w:type="dxa"/>
            <w:tcBorders>
              <w:top w:val="nil"/>
              <w:left w:val="single" w:sz="4" w:space="0" w:color="auto"/>
              <w:bottom w:val="single" w:sz="8" w:space="0" w:color="auto"/>
              <w:right w:val="single" w:sz="8" w:space="0" w:color="auto"/>
            </w:tcBorders>
            <w:shd w:val="clear" w:color="auto" w:fill="auto"/>
            <w:vAlign w:val="center"/>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A26790">
        <w:trPr>
          <w:trHeight w:val="315"/>
        </w:trPr>
        <w:tc>
          <w:tcPr>
            <w:tcW w:w="5240" w:type="dxa"/>
            <w:tcBorders>
              <w:top w:val="single" w:sz="4" w:space="0" w:color="auto"/>
              <w:left w:val="single" w:sz="4" w:space="0" w:color="auto"/>
              <w:bottom w:val="single" w:sz="8" w:space="0" w:color="auto"/>
              <w:right w:val="single" w:sz="4" w:space="0" w:color="auto"/>
            </w:tcBorders>
            <w:shd w:val="clear" w:color="auto" w:fill="auto"/>
            <w:noWrap/>
            <w:vAlign w:val="bottom"/>
          </w:tcPr>
          <w:p w:rsidR="00014401" w:rsidRDefault="00014401" w:rsidP="00014401">
            <w:pPr>
              <w:tabs>
                <w:tab w:val="clear" w:pos="357"/>
              </w:tabs>
              <w:jc w:val="left"/>
              <w:rPr>
                <w:rFonts w:cs="Arial"/>
                <w:szCs w:val="20"/>
              </w:rPr>
            </w:pPr>
            <w:r>
              <w:rPr>
                <w:rFonts w:cs="Arial"/>
                <w:szCs w:val="20"/>
              </w:rPr>
              <w:t>EXCITER REAR BEARING VIBRATION</w:t>
            </w:r>
          </w:p>
        </w:tc>
        <w:tc>
          <w:tcPr>
            <w:tcW w:w="1117" w:type="dxa"/>
            <w:tcBorders>
              <w:top w:val="nil"/>
              <w:left w:val="single" w:sz="4" w:space="0" w:color="auto"/>
              <w:bottom w:val="single" w:sz="8" w:space="0" w:color="auto"/>
              <w:right w:val="single" w:sz="8" w:space="0" w:color="auto"/>
            </w:tcBorders>
            <w:shd w:val="clear" w:color="auto" w:fill="auto"/>
            <w:vAlign w:val="center"/>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A26790">
        <w:trPr>
          <w:trHeight w:val="315"/>
        </w:trPr>
        <w:tc>
          <w:tcPr>
            <w:tcW w:w="5240" w:type="dxa"/>
            <w:tcBorders>
              <w:top w:val="single" w:sz="4" w:space="0" w:color="auto"/>
              <w:left w:val="single" w:sz="4" w:space="0" w:color="auto"/>
              <w:bottom w:val="single" w:sz="8" w:space="0" w:color="auto"/>
              <w:right w:val="single" w:sz="4" w:space="0" w:color="auto"/>
            </w:tcBorders>
            <w:shd w:val="clear" w:color="auto" w:fill="auto"/>
            <w:noWrap/>
            <w:vAlign w:val="bottom"/>
          </w:tcPr>
          <w:p w:rsidR="00014401" w:rsidRDefault="00014401" w:rsidP="00014401">
            <w:pPr>
              <w:tabs>
                <w:tab w:val="clear" w:pos="357"/>
              </w:tabs>
              <w:jc w:val="left"/>
              <w:rPr>
                <w:rFonts w:cs="Arial"/>
                <w:szCs w:val="20"/>
              </w:rPr>
            </w:pPr>
            <w:r>
              <w:rPr>
                <w:rFonts w:cs="Arial"/>
                <w:szCs w:val="20"/>
              </w:rPr>
              <w:t xml:space="preserve">EXCITER REAR SHAFT VIBRATION X PROBE </w:t>
            </w:r>
          </w:p>
        </w:tc>
        <w:tc>
          <w:tcPr>
            <w:tcW w:w="1117" w:type="dxa"/>
            <w:tcBorders>
              <w:top w:val="nil"/>
              <w:left w:val="single" w:sz="4" w:space="0" w:color="auto"/>
              <w:bottom w:val="single" w:sz="8" w:space="0" w:color="auto"/>
              <w:right w:val="single" w:sz="8" w:space="0" w:color="auto"/>
            </w:tcBorders>
            <w:shd w:val="clear" w:color="auto" w:fill="auto"/>
            <w:vAlign w:val="center"/>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A26790">
        <w:trPr>
          <w:trHeight w:val="315"/>
        </w:trPr>
        <w:tc>
          <w:tcPr>
            <w:tcW w:w="5240" w:type="dxa"/>
            <w:tcBorders>
              <w:top w:val="single" w:sz="4" w:space="0" w:color="auto"/>
              <w:left w:val="single" w:sz="4" w:space="0" w:color="auto"/>
              <w:bottom w:val="single" w:sz="8" w:space="0" w:color="auto"/>
              <w:right w:val="single" w:sz="4" w:space="0" w:color="auto"/>
            </w:tcBorders>
            <w:shd w:val="clear" w:color="auto" w:fill="auto"/>
            <w:noWrap/>
            <w:vAlign w:val="bottom"/>
          </w:tcPr>
          <w:p w:rsidR="00014401" w:rsidRDefault="00014401" w:rsidP="00014401">
            <w:pPr>
              <w:tabs>
                <w:tab w:val="clear" w:pos="357"/>
              </w:tabs>
              <w:jc w:val="left"/>
              <w:rPr>
                <w:rFonts w:cs="Arial"/>
                <w:szCs w:val="20"/>
              </w:rPr>
            </w:pPr>
            <w:r>
              <w:rPr>
                <w:rFonts w:cs="Arial"/>
                <w:szCs w:val="20"/>
              </w:rPr>
              <w:t xml:space="preserve">EXCITER REAR SHAFT VIBRATION Y PROBE </w:t>
            </w:r>
          </w:p>
        </w:tc>
        <w:tc>
          <w:tcPr>
            <w:tcW w:w="1117" w:type="dxa"/>
            <w:tcBorders>
              <w:top w:val="nil"/>
              <w:left w:val="single" w:sz="4" w:space="0" w:color="auto"/>
              <w:bottom w:val="single" w:sz="8" w:space="0" w:color="auto"/>
              <w:right w:val="single" w:sz="8" w:space="0" w:color="auto"/>
            </w:tcBorders>
            <w:shd w:val="clear" w:color="auto" w:fill="auto"/>
            <w:vAlign w:val="center"/>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A26790">
        <w:trPr>
          <w:trHeight w:val="315"/>
        </w:trPr>
        <w:tc>
          <w:tcPr>
            <w:tcW w:w="5240" w:type="dxa"/>
            <w:tcBorders>
              <w:top w:val="single" w:sz="4" w:space="0" w:color="auto"/>
              <w:left w:val="single" w:sz="4" w:space="0" w:color="auto"/>
              <w:bottom w:val="single" w:sz="8" w:space="0" w:color="auto"/>
              <w:right w:val="single" w:sz="4" w:space="0" w:color="auto"/>
            </w:tcBorders>
            <w:shd w:val="clear" w:color="auto" w:fill="auto"/>
            <w:noWrap/>
            <w:vAlign w:val="bottom"/>
          </w:tcPr>
          <w:p w:rsidR="00014401" w:rsidRDefault="00014401" w:rsidP="00014401">
            <w:pPr>
              <w:tabs>
                <w:tab w:val="clear" w:pos="357"/>
              </w:tabs>
              <w:jc w:val="left"/>
              <w:rPr>
                <w:rFonts w:cs="Arial"/>
                <w:szCs w:val="20"/>
              </w:rPr>
            </w:pPr>
            <w:r>
              <w:rPr>
                <w:rFonts w:cs="Arial"/>
                <w:szCs w:val="20"/>
              </w:rPr>
              <w:t>GEN FRONT BEARING VIBRATION</w:t>
            </w:r>
          </w:p>
        </w:tc>
        <w:tc>
          <w:tcPr>
            <w:tcW w:w="1117" w:type="dxa"/>
            <w:tcBorders>
              <w:top w:val="nil"/>
              <w:left w:val="single" w:sz="4" w:space="0" w:color="auto"/>
              <w:bottom w:val="single" w:sz="8" w:space="0" w:color="auto"/>
              <w:right w:val="single" w:sz="8" w:space="0" w:color="auto"/>
            </w:tcBorders>
            <w:shd w:val="clear" w:color="auto" w:fill="auto"/>
            <w:vAlign w:val="center"/>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4" w:space="0" w:color="auto"/>
              <w:left w:val="single" w:sz="4" w:space="0" w:color="auto"/>
              <w:bottom w:val="single" w:sz="8" w:space="0" w:color="auto"/>
              <w:right w:val="single" w:sz="4" w:space="0" w:color="auto"/>
            </w:tcBorders>
            <w:shd w:val="clear" w:color="auto" w:fill="auto"/>
            <w:noWrap/>
            <w:vAlign w:val="bottom"/>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 xml:space="preserve">GEN FRONT SHAFT VIBRATION X PROBE </w:t>
            </w:r>
          </w:p>
        </w:tc>
        <w:tc>
          <w:tcPr>
            <w:tcW w:w="1117" w:type="dxa"/>
            <w:tcBorders>
              <w:top w:val="nil"/>
              <w:left w:val="single" w:sz="4" w:space="0" w:color="auto"/>
              <w:bottom w:val="single" w:sz="8" w:space="0" w:color="auto"/>
              <w:right w:val="single" w:sz="8" w:space="0" w:color="auto"/>
            </w:tcBorders>
            <w:shd w:val="clear" w:color="auto" w:fill="auto"/>
            <w:vAlign w:val="center"/>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4" w:space="0" w:color="auto"/>
              <w:left w:val="single" w:sz="4" w:space="0" w:color="auto"/>
              <w:bottom w:val="single" w:sz="8" w:space="0" w:color="auto"/>
              <w:right w:val="single" w:sz="4" w:space="0" w:color="auto"/>
            </w:tcBorders>
            <w:shd w:val="clear" w:color="auto" w:fill="auto"/>
            <w:noWrap/>
            <w:vAlign w:val="bottom"/>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 xml:space="preserve">GEN FRONT SHAFT VIBRATION Y PROBE </w:t>
            </w:r>
          </w:p>
        </w:tc>
        <w:tc>
          <w:tcPr>
            <w:tcW w:w="1117" w:type="dxa"/>
            <w:tcBorders>
              <w:top w:val="nil"/>
              <w:left w:val="single" w:sz="4" w:space="0" w:color="auto"/>
              <w:bottom w:val="single" w:sz="8" w:space="0" w:color="auto"/>
              <w:right w:val="single" w:sz="8" w:space="0" w:color="auto"/>
            </w:tcBorders>
            <w:shd w:val="clear" w:color="auto" w:fill="auto"/>
            <w:vAlign w:val="center"/>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A26790">
        <w:trPr>
          <w:trHeight w:val="315"/>
        </w:trPr>
        <w:tc>
          <w:tcPr>
            <w:tcW w:w="5240" w:type="dxa"/>
            <w:tcBorders>
              <w:top w:val="single" w:sz="4" w:space="0" w:color="auto"/>
              <w:left w:val="single" w:sz="4" w:space="0" w:color="auto"/>
              <w:bottom w:val="single" w:sz="8" w:space="0" w:color="auto"/>
              <w:right w:val="single" w:sz="4" w:space="0" w:color="auto"/>
            </w:tcBorders>
            <w:shd w:val="clear" w:color="auto" w:fill="auto"/>
            <w:noWrap/>
            <w:vAlign w:val="bottom"/>
          </w:tcPr>
          <w:p w:rsidR="00014401" w:rsidRDefault="00014401" w:rsidP="00014401">
            <w:pPr>
              <w:tabs>
                <w:tab w:val="clear" w:pos="357"/>
              </w:tabs>
              <w:jc w:val="left"/>
              <w:rPr>
                <w:rFonts w:cs="Arial"/>
                <w:szCs w:val="20"/>
              </w:rPr>
            </w:pPr>
            <w:r>
              <w:rPr>
                <w:rFonts w:cs="Arial"/>
                <w:szCs w:val="20"/>
              </w:rPr>
              <w:t>GEN REAR BEARING VIBRATION</w:t>
            </w:r>
          </w:p>
        </w:tc>
        <w:tc>
          <w:tcPr>
            <w:tcW w:w="1117" w:type="dxa"/>
            <w:tcBorders>
              <w:top w:val="nil"/>
              <w:left w:val="single" w:sz="4" w:space="0" w:color="auto"/>
              <w:bottom w:val="single" w:sz="8" w:space="0" w:color="auto"/>
              <w:right w:val="single" w:sz="8" w:space="0" w:color="auto"/>
            </w:tcBorders>
            <w:shd w:val="clear" w:color="auto" w:fill="auto"/>
            <w:vAlign w:val="center"/>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A26790">
        <w:trPr>
          <w:trHeight w:val="315"/>
        </w:trPr>
        <w:tc>
          <w:tcPr>
            <w:tcW w:w="5240" w:type="dxa"/>
            <w:tcBorders>
              <w:top w:val="single" w:sz="4" w:space="0" w:color="auto"/>
              <w:left w:val="single" w:sz="4" w:space="0" w:color="auto"/>
              <w:bottom w:val="single" w:sz="8" w:space="0" w:color="auto"/>
              <w:right w:val="single" w:sz="4" w:space="0" w:color="auto"/>
            </w:tcBorders>
            <w:shd w:val="clear" w:color="auto" w:fill="auto"/>
            <w:noWrap/>
            <w:vAlign w:val="bottom"/>
          </w:tcPr>
          <w:p w:rsidR="00014401" w:rsidRDefault="00014401" w:rsidP="00014401">
            <w:pPr>
              <w:tabs>
                <w:tab w:val="clear" w:pos="357"/>
              </w:tabs>
              <w:jc w:val="left"/>
              <w:rPr>
                <w:rFonts w:cs="Arial"/>
                <w:szCs w:val="20"/>
              </w:rPr>
            </w:pPr>
            <w:r>
              <w:rPr>
                <w:rFonts w:cs="Arial"/>
                <w:szCs w:val="20"/>
              </w:rPr>
              <w:t xml:space="preserve">GEN REAR SHAFT VIBRATION X PROBE </w:t>
            </w:r>
          </w:p>
        </w:tc>
        <w:tc>
          <w:tcPr>
            <w:tcW w:w="1117" w:type="dxa"/>
            <w:tcBorders>
              <w:top w:val="nil"/>
              <w:left w:val="single" w:sz="4" w:space="0" w:color="auto"/>
              <w:bottom w:val="single" w:sz="8" w:space="0" w:color="auto"/>
              <w:right w:val="single" w:sz="8" w:space="0" w:color="auto"/>
            </w:tcBorders>
            <w:shd w:val="clear" w:color="auto" w:fill="auto"/>
            <w:vAlign w:val="center"/>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A26790">
        <w:trPr>
          <w:trHeight w:val="315"/>
        </w:trPr>
        <w:tc>
          <w:tcPr>
            <w:tcW w:w="5240" w:type="dxa"/>
            <w:tcBorders>
              <w:top w:val="single" w:sz="4" w:space="0" w:color="auto"/>
              <w:left w:val="single" w:sz="4" w:space="0" w:color="auto"/>
              <w:bottom w:val="single" w:sz="8" w:space="0" w:color="auto"/>
              <w:right w:val="single" w:sz="4" w:space="0" w:color="auto"/>
            </w:tcBorders>
            <w:shd w:val="clear" w:color="auto" w:fill="auto"/>
            <w:noWrap/>
            <w:vAlign w:val="bottom"/>
          </w:tcPr>
          <w:p w:rsidR="00014401" w:rsidRDefault="00014401" w:rsidP="00014401">
            <w:pPr>
              <w:tabs>
                <w:tab w:val="clear" w:pos="357"/>
              </w:tabs>
              <w:jc w:val="left"/>
              <w:rPr>
                <w:rFonts w:cs="Arial"/>
                <w:szCs w:val="20"/>
              </w:rPr>
            </w:pPr>
            <w:r>
              <w:rPr>
                <w:rFonts w:cs="Arial"/>
                <w:szCs w:val="20"/>
              </w:rPr>
              <w:t xml:space="preserve">GEN REAR SHAFT VIBRATION Y PROBE </w:t>
            </w:r>
          </w:p>
        </w:tc>
        <w:tc>
          <w:tcPr>
            <w:tcW w:w="1117" w:type="dxa"/>
            <w:tcBorders>
              <w:top w:val="nil"/>
              <w:left w:val="single" w:sz="4" w:space="0" w:color="auto"/>
              <w:bottom w:val="single" w:sz="8" w:space="0" w:color="auto"/>
              <w:right w:val="single" w:sz="8" w:space="0" w:color="auto"/>
            </w:tcBorders>
            <w:shd w:val="clear" w:color="auto" w:fill="auto"/>
            <w:vAlign w:val="center"/>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tcPr>
          <w:p w:rsidR="00014401" w:rsidRPr="000D564F" w:rsidRDefault="00014401" w:rsidP="00014401">
            <w:pPr>
              <w:tabs>
                <w:tab w:val="clear" w:pos="357"/>
              </w:tabs>
              <w:jc w:val="left"/>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B47E5">
        <w:trPr>
          <w:trHeight w:val="315"/>
        </w:trPr>
        <w:tc>
          <w:tcPr>
            <w:tcW w:w="5240" w:type="dxa"/>
            <w:tcBorders>
              <w:top w:val="single" w:sz="4" w:space="0" w:color="auto"/>
              <w:left w:val="single" w:sz="4" w:space="0" w:color="auto"/>
              <w:bottom w:val="single" w:sz="8" w:space="0" w:color="auto"/>
              <w:right w:val="single" w:sz="4" w:space="0" w:color="auto"/>
            </w:tcBorders>
            <w:shd w:val="clear" w:color="auto" w:fill="auto"/>
            <w:noWrap/>
            <w:vAlign w:val="center"/>
          </w:tcPr>
          <w:p w:rsidR="00014401" w:rsidRPr="000D564F" w:rsidRDefault="00014401" w:rsidP="002B47E5">
            <w:pPr>
              <w:tabs>
                <w:tab w:val="clear" w:pos="357"/>
              </w:tabs>
              <w:jc w:val="left"/>
              <w:rPr>
                <w:rFonts w:cs="Arial"/>
                <w:color w:val="000000"/>
                <w:sz w:val="18"/>
                <w:szCs w:val="18"/>
                <w:lang w:val="en-ZA" w:eastAsia="en-ZA"/>
              </w:rPr>
            </w:pPr>
          </w:p>
        </w:tc>
        <w:tc>
          <w:tcPr>
            <w:tcW w:w="1117" w:type="dxa"/>
            <w:tcBorders>
              <w:top w:val="nil"/>
              <w:left w:val="single" w:sz="4" w:space="0" w:color="auto"/>
              <w:bottom w:val="single" w:sz="8" w:space="0" w:color="auto"/>
              <w:right w:val="single" w:sz="8" w:space="0" w:color="auto"/>
            </w:tcBorders>
            <w:shd w:val="clear" w:color="auto" w:fill="auto"/>
            <w:vAlign w:val="center"/>
          </w:tcPr>
          <w:p w:rsidR="00014401" w:rsidRPr="000D564F" w:rsidRDefault="00014401" w:rsidP="002B47E5">
            <w:pPr>
              <w:tabs>
                <w:tab w:val="clear" w:pos="357"/>
              </w:tabs>
              <w:jc w:val="center"/>
              <w:rPr>
                <w:rFonts w:cs="Arial"/>
                <w:color w:val="000000"/>
                <w:sz w:val="18"/>
                <w:szCs w:val="18"/>
                <w:lang w:val="en-ZA" w:eastAsia="en-ZA"/>
              </w:rPr>
            </w:pPr>
          </w:p>
        </w:tc>
        <w:tc>
          <w:tcPr>
            <w:tcW w:w="1680" w:type="dxa"/>
            <w:tcBorders>
              <w:top w:val="nil"/>
              <w:left w:val="nil"/>
              <w:bottom w:val="single" w:sz="8" w:space="0" w:color="auto"/>
              <w:right w:val="single" w:sz="8" w:space="0" w:color="auto"/>
            </w:tcBorders>
            <w:shd w:val="clear" w:color="auto" w:fill="auto"/>
            <w:noWrap/>
            <w:vAlign w:val="center"/>
          </w:tcPr>
          <w:p w:rsidR="00014401" w:rsidRPr="000D564F" w:rsidRDefault="00014401" w:rsidP="002B47E5">
            <w:pPr>
              <w:tabs>
                <w:tab w:val="clear" w:pos="357"/>
              </w:tabs>
              <w:jc w:val="left"/>
              <w:rPr>
                <w:rFonts w:cs="Arial"/>
                <w:color w:val="000000"/>
                <w:sz w:val="18"/>
                <w:szCs w:val="18"/>
                <w:lang w:val="en-ZA" w:eastAsia="en-ZA"/>
              </w:rPr>
            </w:pPr>
          </w:p>
        </w:tc>
      </w:tr>
      <w:tr w:rsidR="00014401" w:rsidRPr="000D564F" w:rsidTr="002B47E5">
        <w:trPr>
          <w:trHeight w:val="315"/>
        </w:trPr>
        <w:tc>
          <w:tcPr>
            <w:tcW w:w="5240" w:type="dxa"/>
            <w:tcBorders>
              <w:top w:val="single" w:sz="8" w:space="0" w:color="auto"/>
              <w:left w:val="single" w:sz="8" w:space="0" w:color="auto"/>
              <w:bottom w:val="single" w:sz="8" w:space="0" w:color="auto"/>
              <w:right w:val="single" w:sz="8" w:space="0" w:color="000000"/>
            </w:tcBorders>
            <w:shd w:val="pct12" w:color="auto" w:fill="auto"/>
            <w:noWrap/>
            <w:vAlign w:val="center"/>
            <w:hideMark/>
          </w:tcPr>
          <w:p w:rsidR="00014401" w:rsidRPr="000D564F" w:rsidRDefault="00014401" w:rsidP="002B47E5">
            <w:pPr>
              <w:tabs>
                <w:tab w:val="clear" w:pos="357"/>
              </w:tabs>
              <w:rPr>
                <w:rFonts w:cs="Arial"/>
                <w:b/>
                <w:bCs/>
                <w:color w:val="000000"/>
                <w:szCs w:val="20"/>
                <w:lang w:val="en-ZA" w:eastAsia="en-ZA"/>
              </w:rPr>
            </w:pPr>
            <w:r w:rsidRPr="000D564F">
              <w:rPr>
                <w:rFonts w:cs="Arial"/>
                <w:b/>
                <w:bCs/>
                <w:color w:val="000000"/>
                <w:szCs w:val="20"/>
                <w:lang w:val="en-ZA" w:eastAsia="en-ZA"/>
              </w:rPr>
              <w:t>Steam Feed Pump Turbine</w:t>
            </w:r>
          </w:p>
        </w:tc>
        <w:tc>
          <w:tcPr>
            <w:tcW w:w="1117" w:type="dxa"/>
            <w:tcBorders>
              <w:top w:val="single" w:sz="8" w:space="0" w:color="auto"/>
              <w:left w:val="nil"/>
              <w:bottom w:val="single" w:sz="8" w:space="0" w:color="auto"/>
              <w:right w:val="single" w:sz="8" w:space="0" w:color="auto"/>
            </w:tcBorders>
            <w:shd w:val="pct12" w:color="auto" w:fill="auto"/>
            <w:vAlign w:val="center"/>
            <w:hideMark/>
          </w:tcPr>
          <w:p w:rsidR="00014401" w:rsidRPr="000D564F" w:rsidRDefault="00014401" w:rsidP="002B47E5">
            <w:pPr>
              <w:tabs>
                <w:tab w:val="clear" w:pos="357"/>
              </w:tabs>
              <w:jc w:val="center"/>
              <w:rPr>
                <w:rFonts w:cs="Arial"/>
                <w:b/>
                <w:bCs/>
                <w:color w:val="000000"/>
                <w:szCs w:val="20"/>
                <w:lang w:val="en-ZA" w:eastAsia="en-ZA"/>
              </w:rPr>
            </w:pPr>
            <w:r w:rsidRPr="000D564F">
              <w:rPr>
                <w:rFonts w:cs="Arial"/>
                <w:b/>
                <w:bCs/>
                <w:color w:val="000000"/>
                <w:szCs w:val="20"/>
                <w:lang w:val="en-ZA" w:eastAsia="en-ZA"/>
              </w:rPr>
              <w:t>Rack</w:t>
            </w:r>
          </w:p>
        </w:tc>
        <w:tc>
          <w:tcPr>
            <w:tcW w:w="1680" w:type="dxa"/>
            <w:tcBorders>
              <w:top w:val="single" w:sz="8" w:space="0" w:color="auto"/>
              <w:left w:val="nil"/>
              <w:bottom w:val="single" w:sz="8" w:space="0" w:color="auto"/>
              <w:right w:val="single" w:sz="8" w:space="0" w:color="auto"/>
            </w:tcBorders>
            <w:shd w:val="pct12" w:color="auto" w:fill="auto"/>
            <w:noWrap/>
            <w:vAlign w:val="center"/>
            <w:hideMark/>
          </w:tcPr>
          <w:p w:rsidR="00014401" w:rsidRPr="000D564F" w:rsidRDefault="00014401" w:rsidP="002B47E5">
            <w:pPr>
              <w:tabs>
                <w:tab w:val="clear" w:pos="357"/>
              </w:tabs>
              <w:rPr>
                <w:rFonts w:cs="Arial"/>
                <w:b/>
                <w:bCs/>
                <w:color w:val="000000"/>
                <w:szCs w:val="20"/>
                <w:lang w:val="en-ZA" w:eastAsia="en-ZA"/>
              </w:rPr>
            </w:pPr>
            <w:r w:rsidRPr="000D564F">
              <w:rPr>
                <w:rFonts w:cs="Arial"/>
                <w:b/>
                <w:bCs/>
                <w:color w:val="000000"/>
                <w:szCs w:val="20"/>
                <w:lang w:val="en-ZA" w:eastAsia="en-ZA"/>
              </w:rPr>
              <w:t>Rack Output</w:t>
            </w:r>
          </w:p>
        </w:tc>
      </w:tr>
      <w:tr w:rsidR="00014401" w:rsidRPr="000D564F" w:rsidTr="002B47E5">
        <w:trPr>
          <w:trHeight w:val="315"/>
        </w:trPr>
        <w:tc>
          <w:tcPr>
            <w:tcW w:w="5240" w:type="dxa"/>
            <w:tcBorders>
              <w:top w:val="single" w:sz="8" w:space="0" w:color="auto"/>
              <w:left w:val="single" w:sz="8" w:space="0" w:color="auto"/>
              <w:bottom w:val="single" w:sz="8" w:space="0" w:color="auto"/>
              <w:right w:val="single" w:sz="8" w:space="0" w:color="000000"/>
            </w:tcBorders>
            <w:shd w:val="pct12" w:color="auto" w:fill="auto"/>
            <w:noWrap/>
            <w:vAlign w:val="center"/>
            <w:hideMark/>
          </w:tcPr>
          <w:p w:rsidR="00014401" w:rsidRPr="000D564F" w:rsidRDefault="00014401" w:rsidP="002B47E5">
            <w:pPr>
              <w:tabs>
                <w:tab w:val="clear" w:pos="357"/>
              </w:tabs>
              <w:jc w:val="left"/>
              <w:rPr>
                <w:rFonts w:cs="Arial"/>
                <w:color w:val="000000"/>
                <w:sz w:val="18"/>
                <w:szCs w:val="18"/>
                <w:lang w:val="en-ZA" w:eastAsia="en-ZA"/>
              </w:rPr>
            </w:pPr>
            <w:r w:rsidRPr="000D564F">
              <w:rPr>
                <w:rFonts w:cs="Arial"/>
                <w:b/>
                <w:bCs/>
                <w:color w:val="000000"/>
                <w:szCs w:val="20"/>
                <w:lang w:val="en-ZA" w:eastAsia="en-ZA"/>
              </w:rPr>
              <w:t>Parameter</w:t>
            </w:r>
          </w:p>
        </w:tc>
        <w:tc>
          <w:tcPr>
            <w:tcW w:w="1117" w:type="dxa"/>
            <w:tcBorders>
              <w:top w:val="single" w:sz="8" w:space="0" w:color="auto"/>
              <w:left w:val="nil"/>
              <w:bottom w:val="single" w:sz="8" w:space="0" w:color="auto"/>
              <w:right w:val="single" w:sz="8" w:space="0" w:color="auto"/>
            </w:tcBorders>
            <w:shd w:val="pct12" w:color="auto" w:fill="auto"/>
            <w:vAlign w:val="center"/>
            <w:hideMark/>
          </w:tcPr>
          <w:p w:rsidR="00014401" w:rsidRPr="000D564F" w:rsidRDefault="00014401" w:rsidP="002B47E5">
            <w:pPr>
              <w:tabs>
                <w:tab w:val="clear" w:pos="357"/>
              </w:tabs>
              <w:jc w:val="center"/>
              <w:rPr>
                <w:rFonts w:cs="Arial"/>
                <w:color w:val="000000"/>
                <w:sz w:val="18"/>
                <w:szCs w:val="18"/>
                <w:lang w:val="en-ZA" w:eastAsia="en-ZA"/>
              </w:rPr>
            </w:pPr>
            <w:r w:rsidRPr="000D564F">
              <w:rPr>
                <w:rFonts w:cs="Arial"/>
                <w:color w:val="000000"/>
                <w:sz w:val="18"/>
                <w:szCs w:val="18"/>
                <w:lang w:val="en-ZA" w:eastAsia="en-ZA"/>
              </w:rPr>
              <w:t xml:space="preserve"> </w:t>
            </w:r>
          </w:p>
        </w:tc>
        <w:tc>
          <w:tcPr>
            <w:tcW w:w="1680" w:type="dxa"/>
            <w:tcBorders>
              <w:top w:val="single" w:sz="8" w:space="0" w:color="auto"/>
              <w:left w:val="nil"/>
              <w:bottom w:val="single" w:sz="8" w:space="0" w:color="auto"/>
              <w:right w:val="single" w:sz="8" w:space="0" w:color="auto"/>
            </w:tcBorders>
            <w:shd w:val="pct12" w:color="auto" w:fill="auto"/>
            <w:noWrap/>
            <w:vAlign w:val="center"/>
            <w:hideMark/>
          </w:tcPr>
          <w:p w:rsidR="00014401" w:rsidRPr="000D564F" w:rsidRDefault="00014401" w:rsidP="002B47E5">
            <w:pPr>
              <w:tabs>
                <w:tab w:val="clear" w:pos="357"/>
              </w:tabs>
              <w:rPr>
                <w:rFonts w:cs="Arial"/>
                <w:color w:val="000000"/>
                <w:sz w:val="18"/>
                <w:szCs w:val="18"/>
                <w:lang w:val="en-ZA" w:eastAsia="en-ZA"/>
              </w:rPr>
            </w:pPr>
            <w:r w:rsidRPr="000D564F">
              <w:rPr>
                <w:rFonts w:cs="Arial"/>
                <w:color w:val="000000"/>
                <w:sz w:val="18"/>
                <w:szCs w:val="18"/>
                <w:lang w:val="en-ZA" w:eastAsia="en-ZA"/>
              </w:rPr>
              <w:t xml:space="preserve"> </w:t>
            </w:r>
          </w:p>
        </w:tc>
      </w:tr>
      <w:tr w:rsidR="00014401"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 xml:space="preserve">BFPT DE RELATIVE SHAFT VIBRATION X PROBE </w:t>
            </w:r>
          </w:p>
        </w:tc>
        <w:tc>
          <w:tcPr>
            <w:tcW w:w="1117" w:type="dxa"/>
            <w:tcBorders>
              <w:top w:val="nil"/>
              <w:left w:val="nil"/>
              <w:bottom w:val="single" w:sz="8" w:space="0" w:color="auto"/>
              <w:right w:val="single" w:sz="8" w:space="0" w:color="auto"/>
            </w:tcBorders>
            <w:shd w:val="clear" w:color="auto" w:fill="auto"/>
            <w:vAlign w:val="center"/>
            <w:hideMark/>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hideMark/>
          </w:tcPr>
          <w:p w:rsidR="00014401" w:rsidRPr="000D564F" w:rsidRDefault="00014401" w:rsidP="00014401">
            <w:pPr>
              <w:tabs>
                <w:tab w:val="clear" w:pos="357"/>
              </w:tabs>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 xml:space="preserve">BFPT DE RELATIVE SHAFT VIBRATION Y PROBE </w:t>
            </w:r>
          </w:p>
        </w:tc>
        <w:tc>
          <w:tcPr>
            <w:tcW w:w="1117" w:type="dxa"/>
            <w:tcBorders>
              <w:top w:val="nil"/>
              <w:left w:val="nil"/>
              <w:bottom w:val="single" w:sz="8" w:space="0" w:color="auto"/>
              <w:right w:val="single" w:sz="8" w:space="0" w:color="auto"/>
            </w:tcBorders>
            <w:shd w:val="clear" w:color="auto" w:fill="auto"/>
            <w:vAlign w:val="center"/>
            <w:hideMark/>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hideMark/>
          </w:tcPr>
          <w:p w:rsidR="00014401" w:rsidRPr="000D564F" w:rsidRDefault="00014401" w:rsidP="00014401">
            <w:pPr>
              <w:tabs>
                <w:tab w:val="clear" w:pos="357"/>
              </w:tabs>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BFPT FRONT BEARING VIBRATION</w:t>
            </w:r>
          </w:p>
        </w:tc>
        <w:tc>
          <w:tcPr>
            <w:tcW w:w="1117" w:type="dxa"/>
            <w:tcBorders>
              <w:top w:val="nil"/>
              <w:left w:val="nil"/>
              <w:bottom w:val="single" w:sz="8" w:space="0" w:color="auto"/>
              <w:right w:val="single" w:sz="8" w:space="0" w:color="auto"/>
            </w:tcBorders>
            <w:shd w:val="clear" w:color="auto" w:fill="auto"/>
            <w:vAlign w:val="center"/>
            <w:hideMark/>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hideMark/>
          </w:tcPr>
          <w:p w:rsidR="00014401" w:rsidRPr="000D564F" w:rsidRDefault="00014401" w:rsidP="00014401">
            <w:pPr>
              <w:tabs>
                <w:tab w:val="clear" w:pos="357"/>
              </w:tabs>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 xml:space="preserve">BFPT NDE RELATIVE SHAFT VIBRATION X PROBE </w:t>
            </w:r>
          </w:p>
        </w:tc>
        <w:tc>
          <w:tcPr>
            <w:tcW w:w="1117" w:type="dxa"/>
            <w:tcBorders>
              <w:top w:val="nil"/>
              <w:left w:val="nil"/>
              <w:bottom w:val="single" w:sz="8" w:space="0" w:color="auto"/>
              <w:right w:val="single" w:sz="8" w:space="0" w:color="auto"/>
            </w:tcBorders>
            <w:shd w:val="clear" w:color="auto" w:fill="auto"/>
            <w:vAlign w:val="center"/>
            <w:hideMark/>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hideMark/>
          </w:tcPr>
          <w:p w:rsidR="00014401" w:rsidRPr="000D564F" w:rsidRDefault="00014401" w:rsidP="00014401">
            <w:pPr>
              <w:tabs>
                <w:tab w:val="clear" w:pos="357"/>
              </w:tabs>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 xml:space="preserve">BFPT NDE RELATIVE SHAFT VIBRATION Y PROBE </w:t>
            </w:r>
          </w:p>
        </w:tc>
        <w:tc>
          <w:tcPr>
            <w:tcW w:w="1117" w:type="dxa"/>
            <w:tcBorders>
              <w:top w:val="nil"/>
              <w:left w:val="nil"/>
              <w:bottom w:val="single" w:sz="8" w:space="0" w:color="auto"/>
              <w:right w:val="single" w:sz="8" w:space="0" w:color="auto"/>
            </w:tcBorders>
            <w:shd w:val="clear" w:color="auto" w:fill="auto"/>
            <w:vAlign w:val="center"/>
            <w:hideMark/>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hideMark/>
          </w:tcPr>
          <w:p w:rsidR="00014401" w:rsidRPr="000D564F" w:rsidRDefault="00014401" w:rsidP="00014401">
            <w:pPr>
              <w:tabs>
                <w:tab w:val="clear" w:pos="357"/>
              </w:tabs>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BFPT REAR BEARING VIBRATION</w:t>
            </w:r>
          </w:p>
        </w:tc>
        <w:tc>
          <w:tcPr>
            <w:tcW w:w="1117" w:type="dxa"/>
            <w:tcBorders>
              <w:top w:val="nil"/>
              <w:left w:val="nil"/>
              <w:bottom w:val="single" w:sz="8" w:space="0" w:color="auto"/>
              <w:right w:val="single" w:sz="8" w:space="0" w:color="auto"/>
            </w:tcBorders>
            <w:shd w:val="clear" w:color="auto" w:fill="auto"/>
            <w:vAlign w:val="center"/>
            <w:hideMark/>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hideMark/>
          </w:tcPr>
          <w:p w:rsidR="00014401" w:rsidRPr="000D564F" w:rsidRDefault="00014401" w:rsidP="00014401">
            <w:pPr>
              <w:tabs>
                <w:tab w:val="clear" w:pos="357"/>
              </w:tabs>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BFPT SHAFT POSITION</w:t>
            </w:r>
          </w:p>
        </w:tc>
        <w:tc>
          <w:tcPr>
            <w:tcW w:w="1117" w:type="dxa"/>
            <w:tcBorders>
              <w:top w:val="nil"/>
              <w:left w:val="nil"/>
              <w:bottom w:val="single" w:sz="8" w:space="0" w:color="auto"/>
              <w:right w:val="single" w:sz="8" w:space="0" w:color="auto"/>
            </w:tcBorders>
            <w:shd w:val="clear" w:color="auto" w:fill="auto"/>
            <w:vAlign w:val="center"/>
            <w:hideMark/>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hideMark/>
          </w:tcPr>
          <w:p w:rsidR="00014401" w:rsidRPr="000D564F" w:rsidRDefault="00014401" w:rsidP="00014401">
            <w:pPr>
              <w:tabs>
                <w:tab w:val="clear" w:pos="357"/>
              </w:tabs>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 xml:space="preserve">SFP DE RELATIVE SHAFT VIBRATION X PROBE </w:t>
            </w:r>
          </w:p>
        </w:tc>
        <w:tc>
          <w:tcPr>
            <w:tcW w:w="1117" w:type="dxa"/>
            <w:tcBorders>
              <w:top w:val="nil"/>
              <w:left w:val="nil"/>
              <w:bottom w:val="single" w:sz="4" w:space="0" w:color="auto"/>
              <w:right w:val="single" w:sz="8" w:space="0" w:color="auto"/>
            </w:tcBorders>
            <w:shd w:val="clear" w:color="auto" w:fill="auto"/>
            <w:vAlign w:val="center"/>
            <w:hideMark/>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4" w:space="0" w:color="auto"/>
              <w:right w:val="single" w:sz="8" w:space="0" w:color="auto"/>
            </w:tcBorders>
            <w:shd w:val="clear" w:color="auto" w:fill="auto"/>
            <w:noWrap/>
            <w:vAlign w:val="center"/>
            <w:hideMark/>
          </w:tcPr>
          <w:p w:rsidR="00014401" w:rsidRPr="000D564F" w:rsidRDefault="00014401" w:rsidP="00014401">
            <w:pPr>
              <w:tabs>
                <w:tab w:val="clear" w:pos="357"/>
              </w:tabs>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 xml:space="preserve">SFP DE RELATIVE SHAFT VIBRATION Y PROBE </w:t>
            </w:r>
          </w:p>
        </w:tc>
        <w:tc>
          <w:tcPr>
            <w:tcW w:w="1117"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014401" w:rsidRPr="000D564F" w:rsidRDefault="00014401" w:rsidP="00014401">
            <w:pPr>
              <w:tabs>
                <w:tab w:val="clear" w:pos="357"/>
              </w:tabs>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SFP FRONT BEARING VIBRATION</w:t>
            </w:r>
          </w:p>
        </w:tc>
        <w:tc>
          <w:tcPr>
            <w:tcW w:w="1117"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014401" w:rsidRPr="000D564F" w:rsidRDefault="00014401" w:rsidP="00014401">
            <w:pPr>
              <w:tabs>
                <w:tab w:val="clear" w:pos="357"/>
              </w:tabs>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SFP KEY PHASOR</w:t>
            </w:r>
          </w:p>
        </w:tc>
        <w:tc>
          <w:tcPr>
            <w:tcW w:w="111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14401" w:rsidRPr="000D564F" w:rsidRDefault="00014401" w:rsidP="00014401">
            <w:pPr>
              <w:tabs>
                <w:tab w:val="clear" w:pos="357"/>
              </w:tabs>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 xml:space="preserve">SFP NDE RELATIVE SHAFT VIBRATION X PROBE </w:t>
            </w:r>
          </w:p>
        </w:tc>
        <w:tc>
          <w:tcPr>
            <w:tcW w:w="1117" w:type="dxa"/>
            <w:tcBorders>
              <w:top w:val="single" w:sz="8" w:space="0" w:color="auto"/>
              <w:left w:val="nil"/>
              <w:bottom w:val="single" w:sz="8" w:space="0" w:color="auto"/>
              <w:right w:val="single" w:sz="8" w:space="0" w:color="auto"/>
            </w:tcBorders>
            <w:shd w:val="clear" w:color="auto" w:fill="auto"/>
            <w:vAlign w:val="center"/>
            <w:hideMark/>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single" w:sz="8" w:space="0" w:color="auto"/>
              <w:left w:val="nil"/>
              <w:bottom w:val="single" w:sz="8" w:space="0" w:color="auto"/>
              <w:right w:val="single" w:sz="8" w:space="0" w:color="auto"/>
            </w:tcBorders>
            <w:shd w:val="clear" w:color="auto" w:fill="auto"/>
            <w:noWrap/>
            <w:vAlign w:val="center"/>
            <w:hideMark/>
          </w:tcPr>
          <w:p w:rsidR="00014401" w:rsidRPr="000D564F" w:rsidRDefault="00014401" w:rsidP="00014401">
            <w:pPr>
              <w:tabs>
                <w:tab w:val="clear" w:pos="357"/>
              </w:tabs>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8" w:space="0" w:color="auto"/>
              <w:left w:val="single" w:sz="8" w:space="0" w:color="auto"/>
              <w:bottom w:val="single" w:sz="8" w:space="0" w:color="auto"/>
              <w:right w:val="single" w:sz="8" w:space="0" w:color="auto"/>
            </w:tcBorders>
            <w:shd w:val="clear" w:color="auto" w:fill="auto"/>
            <w:noWrap/>
            <w:vAlign w:val="bottom"/>
          </w:tcPr>
          <w:p w:rsidR="00014401" w:rsidRPr="000D564F" w:rsidRDefault="00014401" w:rsidP="00014401">
            <w:pPr>
              <w:tabs>
                <w:tab w:val="clear" w:pos="357"/>
              </w:tabs>
              <w:jc w:val="left"/>
              <w:rPr>
                <w:rFonts w:eastAsia="Arial" w:cs="Arial"/>
                <w:noProof/>
                <w:color w:val="000000"/>
                <w:sz w:val="18"/>
                <w:szCs w:val="18"/>
                <w:lang w:eastAsia="en-ZA"/>
              </w:rPr>
            </w:pPr>
            <w:r>
              <w:rPr>
                <w:rFonts w:cs="Arial"/>
                <w:szCs w:val="20"/>
              </w:rPr>
              <w:t xml:space="preserve">SFP NDE RELATIVE SHAFT VIBRATION Y PROBE </w:t>
            </w:r>
          </w:p>
        </w:tc>
        <w:tc>
          <w:tcPr>
            <w:tcW w:w="1117" w:type="dxa"/>
            <w:tcBorders>
              <w:top w:val="nil"/>
              <w:left w:val="nil"/>
              <w:bottom w:val="single" w:sz="8" w:space="0" w:color="auto"/>
              <w:right w:val="single" w:sz="8" w:space="0" w:color="auto"/>
            </w:tcBorders>
            <w:shd w:val="clear" w:color="auto" w:fill="auto"/>
            <w:vAlign w:val="center"/>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tcPr>
          <w:p w:rsidR="00014401" w:rsidRPr="000D564F" w:rsidRDefault="00014401" w:rsidP="00014401">
            <w:pPr>
              <w:tabs>
                <w:tab w:val="clear" w:pos="357"/>
              </w:tabs>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8" w:space="0" w:color="auto"/>
              <w:left w:val="single" w:sz="8" w:space="0" w:color="auto"/>
              <w:bottom w:val="single" w:sz="8" w:space="0" w:color="auto"/>
              <w:right w:val="single" w:sz="8" w:space="0" w:color="auto"/>
            </w:tcBorders>
            <w:shd w:val="clear" w:color="auto" w:fill="auto"/>
            <w:noWrap/>
            <w:vAlign w:val="bottom"/>
          </w:tcPr>
          <w:p w:rsidR="00014401" w:rsidRPr="000D564F" w:rsidRDefault="00014401" w:rsidP="00014401">
            <w:pPr>
              <w:tabs>
                <w:tab w:val="clear" w:pos="357"/>
              </w:tabs>
              <w:jc w:val="left"/>
              <w:rPr>
                <w:rFonts w:eastAsia="Arial" w:cs="Arial"/>
                <w:noProof/>
                <w:color w:val="000000"/>
                <w:sz w:val="18"/>
                <w:szCs w:val="18"/>
                <w:lang w:eastAsia="en-ZA"/>
              </w:rPr>
            </w:pPr>
            <w:r>
              <w:rPr>
                <w:rFonts w:cs="Arial"/>
                <w:szCs w:val="20"/>
              </w:rPr>
              <w:t>SFP REAR BEARING VIBRATION</w:t>
            </w:r>
          </w:p>
        </w:tc>
        <w:tc>
          <w:tcPr>
            <w:tcW w:w="1117" w:type="dxa"/>
            <w:tcBorders>
              <w:top w:val="nil"/>
              <w:left w:val="nil"/>
              <w:bottom w:val="single" w:sz="8" w:space="0" w:color="auto"/>
              <w:right w:val="single" w:sz="8" w:space="0" w:color="auto"/>
            </w:tcBorders>
            <w:shd w:val="clear" w:color="auto" w:fill="auto"/>
            <w:vAlign w:val="center"/>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tcPr>
          <w:p w:rsidR="00014401" w:rsidRPr="000D564F" w:rsidRDefault="00014401" w:rsidP="00014401">
            <w:pPr>
              <w:tabs>
                <w:tab w:val="clear" w:pos="357"/>
              </w:tabs>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B47E5">
        <w:trPr>
          <w:trHeight w:val="315"/>
        </w:trPr>
        <w:tc>
          <w:tcPr>
            <w:tcW w:w="5240" w:type="dxa"/>
            <w:tcBorders>
              <w:top w:val="single" w:sz="8" w:space="0" w:color="auto"/>
              <w:left w:val="single" w:sz="8" w:space="0" w:color="auto"/>
              <w:bottom w:val="single" w:sz="8" w:space="0" w:color="auto"/>
              <w:right w:val="single" w:sz="8" w:space="0" w:color="auto"/>
            </w:tcBorders>
            <w:shd w:val="clear" w:color="auto" w:fill="auto"/>
            <w:noWrap/>
            <w:vAlign w:val="center"/>
          </w:tcPr>
          <w:p w:rsidR="00014401" w:rsidRPr="000D564F" w:rsidRDefault="00014401" w:rsidP="00014401">
            <w:pPr>
              <w:tabs>
                <w:tab w:val="clear" w:pos="357"/>
              </w:tabs>
              <w:jc w:val="left"/>
              <w:rPr>
                <w:rFonts w:eastAsia="Arial" w:cs="Arial"/>
                <w:noProof/>
                <w:color w:val="000000"/>
                <w:sz w:val="18"/>
                <w:szCs w:val="18"/>
                <w:lang w:eastAsia="en-ZA"/>
              </w:rPr>
            </w:pPr>
          </w:p>
        </w:tc>
        <w:tc>
          <w:tcPr>
            <w:tcW w:w="1117" w:type="dxa"/>
            <w:tcBorders>
              <w:top w:val="nil"/>
              <w:left w:val="nil"/>
              <w:bottom w:val="single" w:sz="8" w:space="0" w:color="auto"/>
              <w:right w:val="single" w:sz="8" w:space="0" w:color="auto"/>
            </w:tcBorders>
            <w:shd w:val="clear" w:color="auto" w:fill="auto"/>
            <w:vAlign w:val="center"/>
          </w:tcPr>
          <w:p w:rsidR="00014401" w:rsidRPr="000D564F" w:rsidRDefault="00014401" w:rsidP="00014401">
            <w:pPr>
              <w:tabs>
                <w:tab w:val="clear" w:pos="357"/>
              </w:tabs>
              <w:jc w:val="center"/>
              <w:rPr>
                <w:rFonts w:cs="Arial"/>
                <w:color w:val="000000"/>
                <w:sz w:val="18"/>
                <w:szCs w:val="18"/>
                <w:lang w:val="en-ZA" w:eastAsia="en-ZA"/>
              </w:rPr>
            </w:pPr>
          </w:p>
        </w:tc>
        <w:tc>
          <w:tcPr>
            <w:tcW w:w="1680" w:type="dxa"/>
            <w:tcBorders>
              <w:top w:val="nil"/>
              <w:left w:val="nil"/>
              <w:bottom w:val="single" w:sz="8" w:space="0" w:color="auto"/>
              <w:right w:val="single" w:sz="8" w:space="0" w:color="auto"/>
            </w:tcBorders>
            <w:shd w:val="clear" w:color="auto" w:fill="auto"/>
            <w:noWrap/>
            <w:vAlign w:val="center"/>
          </w:tcPr>
          <w:p w:rsidR="00014401" w:rsidRPr="000D564F" w:rsidRDefault="00014401" w:rsidP="00014401">
            <w:pPr>
              <w:tabs>
                <w:tab w:val="clear" w:pos="357"/>
              </w:tabs>
              <w:rPr>
                <w:rFonts w:cs="Arial"/>
                <w:color w:val="000000"/>
                <w:sz w:val="18"/>
                <w:szCs w:val="18"/>
                <w:lang w:val="en-ZA" w:eastAsia="en-ZA"/>
              </w:rPr>
            </w:pPr>
          </w:p>
        </w:tc>
      </w:tr>
      <w:tr w:rsidR="00014401" w:rsidRPr="000D564F" w:rsidTr="002B47E5">
        <w:trPr>
          <w:trHeight w:val="315"/>
        </w:trPr>
        <w:tc>
          <w:tcPr>
            <w:tcW w:w="5240" w:type="dxa"/>
            <w:tcBorders>
              <w:top w:val="single" w:sz="8" w:space="0" w:color="auto"/>
              <w:left w:val="single" w:sz="8" w:space="0" w:color="auto"/>
              <w:bottom w:val="single" w:sz="8" w:space="0" w:color="auto"/>
              <w:right w:val="single" w:sz="8" w:space="0" w:color="000000"/>
            </w:tcBorders>
            <w:shd w:val="pct12" w:color="auto" w:fill="auto"/>
            <w:noWrap/>
            <w:vAlign w:val="center"/>
            <w:hideMark/>
          </w:tcPr>
          <w:p w:rsidR="00014401" w:rsidRPr="000D564F" w:rsidRDefault="00014401" w:rsidP="00014401">
            <w:pPr>
              <w:tabs>
                <w:tab w:val="clear" w:pos="357"/>
              </w:tabs>
              <w:rPr>
                <w:rFonts w:cs="Arial"/>
                <w:b/>
                <w:bCs/>
                <w:color w:val="000000"/>
                <w:szCs w:val="20"/>
                <w:lang w:val="en-ZA" w:eastAsia="en-ZA"/>
              </w:rPr>
            </w:pPr>
            <w:r w:rsidRPr="000D564F">
              <w:rPr>
                <w:rFonts w:cs="Arial"/>
                <w:b/>
                <w:bCs/>
                <w:color w:val="000000"/>
                <w:szCs w:val="20"/>
                <w:lang w:val="en-ZA" w:eastAsia="en-ZA"/>
              </w:rPr>
              <w:t xml:space="preserve">Electrical Feed Pump </w:t>
            </w:r>
          </w:p>
        </w:tc>
        <w:tc>
          <w:tcPr>
            <w:tcW w:w="1117" w:type="dxa"/>
            <w:tcBorders>
              <w:top w:val="single" w:sz="8" w:space="0" w:color="auto"/>
              <w:left w:val="nil"/>
              <w:bottom w:val="single" w:sz="8" w:space="0" w:color="auto"/>
              <w:right w:val="single" w:sz="8" w:space="0" w:color="auto"/>
            </w:tcBorders>
            <w:shd w:val="pct12" w:color="auto" w:fill="auto"/>
            <w:vAlign w:val="center"/>
            <w:hideMark/>
          </w:tcPr>
          <w:p w:rsidR="00014401" w:rsidRPr="000D564F" w:rsidRDefault="00014401" w:rsidP="00014401">
            <w:pPr>
              <w:tabs>
                <w:tab w:val="clear" w:pos="357"/>
              </w:tabs>
              <w:jc w:val="center"/>
              <w:rPr>
                <w:rFonts w:cs="Arial"/>
                <w:b/>
                <w:bCs/>
                <w:color w:val="000000"/>
                <w:szCs w:val="20"/>
                <w:lang w:val="en-ZA" w:eastAsia="en-ZA"/>
              </w:rPr>
            </w:pPr>
            <w:r w:rsidRPr="000D564F">
              <w:rPr>
                <w:rFonts w:cs="Arial"/>
                <w:b/>
                <w:bCs/>
                <w:color w:val="000000"/>
                <w:szCs w:val="20"/>
                <w:lang w:val="en-ZA" w:eastAsia="en-ZA"/>
              </w:rPr>
              <w:t>Rack</w:t>
            </w:r>
          </w:p>
        </w:tc>
        <w:tc>
          <w:tcPr>
            <w:tcW w:w="1680" w:type="dxa"/>
            <w:tcBorders>
              <w:top w:val="single" w:sz="8" w:space="0" w:color="auto"/>
              <w:left w:val="nil"/>
              <w:bottom w:val="single" w:sz="8" w:space="0" w:color="auto"/>
              <w:right w:val="single" w:sz="8" w:space="0" w:color="auto"/>
            </w:tcBorders>
            <w:shd w:val="pct12" w:color="auto" w:fill="auto"/>
            <w:noWrap/>
            <w:vAlign w:val="center"/>
            <w:hideMark/>
          </w:tcPr>
          <w:p w:rsidR="00014401" w:rsidRPr="000D564F" w:rsidRDefault="00014401" w:rsidP="00014401">
            <w:pPr>
              <w:tabs>
                <w:tab w:val="clear" w:pos="357"/>
              </w:tabs>
              <w:rPr>
                <w:rFonts w:cs="Arial"/>
                <w:b/>
                <w:bCs/>
                <w:color w:val="000000"/>
                <w:szCs w:val="20"/>
                <w:lang w:val="en-ZA" w:eastAsia="en-ZA"/>
              </w:rPr>
            </w:pPr>
            <w:r w:rsidRPr="000D564F">
              <w:rPr>
                <w:rFonts w:cs="Arial"/>
                <w:b/>
                <w:bCs/>
                <w:color w:val="000000"/>
                <w:szCs w:val="20"/>
                <w:lang w:val="en-ZA" w:eastAsia="en-ZA"/>
              </w:rPr>
              <w:t>Rack Output</w:t>
            </w:r>
          </w:p>
        </w:tc>
      </w:tr>
      <w:tr w:rsidR="00014401" w:rsidRPr="000D564F" w:rsidTr="002B47E5">
        <w:trPr>
          <w:trHeight w:val="315"/>
        </w:trPr>
        <w:tc>
          <w:tcPr>
            <w:tcW w:w="5240" w:type="dxa"/>
            <w:tcBorders>
              <w:top w:val="single" w:sz="8" w:space="0" w:color="auto"/>
              <w:left w:val="single" w:sz="8" w:space="0" w:color="auto"/>
              <w:bottom w:val="single" w:sz="8" w:space="0" w:color="auto"/>
              <w:right w:val="single" w:sz="8" w:space="0" w:color="000000"/>
            </w:tcBorders>
            <w:shd w:val="pct12" w:color="auto" w:fill="auto"/>
            <w:noWrap/>
            <w:vAlign w:val="center"/>
            <w:hideMark/>
          </w:tcPr>
          <w:p w:rsidR="00014401" w:rsidRPr="000D564F" w:rsidRDefault="00014401" w:rsidP="00014401">
            <w:pPr>
              <w:tabs>
                <w:tab w:val="clear" w:pos="357"/>
              </w:tabs>
              <w:jc w:val="left"/>
              <w:rPr>
                <w:rFonts w:cs="Arial"/>
                <w:b/>
                <w:bCs/>
                <w:color w:val="000000"/>
                <w:szCs w:val="20"/>
                <w:lang w:val="en-ZA" w:eastAsia="en-ZA"/>
              </w:rPr>
            </w:pPr>
            <w:r w:rsidRPr="000D564F">
              <w:rPr>
                <w:rFonts w:cs="Arial"/>
                <w:b/>
                <w:bCs/>
                <w:color w:val="000000"/>
                <w:szCs w:val="20"/>
                <w:lang w:val="en-ZA" w:eastAsia="en-ZA"/>
              </w:rPr>
              <w:t>Parameter</w:t>
            </w:r>
          </w:p>
        </w:tc>
        <w:tc>
          <w:tcPr>
            <w:tcW w:w="1117" w:type="dxa"/>
            <w:tcBorders>
              <w:top w:val="single" w:sz="8" w:space="0" w:color="auto"/>
              <w:left w:val="nil"/>
              <w:bottom w:val="single" w:sz="8" w:space="0" w:color="auto"/>
              <w:right w:val="single" w:sz="8" w:space="0" w:color="auto"/>
            </w:tcBorders>
            <w:shd w:val="pct12" w:color="auto" w:fill="auto"/>
            <w:vAlign w:val="center"/>
            <w:hideMark/>
          </w:tcPr>
          <w:p w:rsidR="00014401" w:rsidRPr="000D564F" w:rsidRDefault="00014401" w:rsidP="00014401">
            <w:pPr>
              <w:tabs>
                <w:tab w:val="clear" w:pos="357"/>
              </w:tabs>
              <w:jc w:val="center"/>
              <w:rPr>
                <w:rFonts w:cs="Arial"/>
                <w:b/>
                <w:bCs/>
                <w:color w:val="000000"/>
                <w:szCs w:val="20"/>
                <w:lang w:val="en-ZA" w:eastAsia="en-ZA"/>
              </w:rPr>
            </w:pPr>
            <w:r w:rsidRPr="000D564F">
              <w:rPr>
                <w:rFonts w:cs="Arial"/>
                <w:b/>
                <w:bCs/>
                <w:color w:val="000000"/>
                <w:szCs w:val="20"/>
                <w:lang w:val="en-ZA" w:eastAsia="en-ZA"/>
              </w:rPr>
              <w:t> </w:t>
            </w:r>
          </w:p>
        </w:tc>
        <w:tc>
          <w:tcPr>
            <w:tcW w:w="1680" w:type="dxa"/>
            <w:tcBorders>
              <w:top w:val="single" w:sz="8" w:space="0" w:color="auto"/>
              <w:left w:val="nil"/>
              <w:bottom w:val="single" w:sz="8" w:space="0" w:color="auto"/>
              <w:right w:val="single" w:sz="8" w:space="0" w:color="auto"/>
            </w:tcBorders>
            <w:shd w:val="pct12" w:color="auto" w:fill="auto"/>
            <w:noWrap/>
            <w:vAlign w:val="center"/>
            <w:hideMark/>
          </w:tcPr>
          <w:p w:rsidR="00014401" w:rsidRPr="000D564F" w:rsidRDefault="00014401" w:rsidP="00014401">
            <w:pPr>
              <w:tabs>
                <w:tab w:val="clear" w:pos="357"/>
              </w:tabs>
              <w:rPr>
                <w:rFonts w:cs="Arial"/>
                <w:b/>
                <w:bCs/>
                <w:color w:val="000000"/>
                <w:szCs w:val="20"/>
                <w:lang w:val="en-ZA" w:eastAsia="en-ZA"/>
              </w:rPr>
            </w:pPr>
            <w:r w:rsidRPr="000D564F">
              <w:rPr>
                <w:rFonts w:cs="Arial"/>
                <w:b/>
                <w:bCs/>
                <w:color w:val="000000"/>
                <w:szCs w:val="20"/>
                <w:lang w:val="en-ZA" w:eastAsia="en-ZA"/>
              </w:rPr>
              <w:t> </w:t>
            </w:r>
          </w:p>
        </w:tc>
      </w:tr>
      <w:tr w:rsidR="00014401" w:rsidRPr="000D564F" w:rsidTr="002B47E5">
        <w:trPr>
          <w:trHeight w:val="315"/>
        </w:trPr>
        <w:tc>
          <w:tcPr>
            <w:tcW w:w="5240" w:type="dxa"/>
            <w:tcBorders>
              <w:top w:val="single" w:sz="8" w:space="0" w:color="auto"/>
              <w:left w:val="single" w:sz="8" w:space="0" w:color="auto"/>
              <w:bottom w:val="single" w:sz="8" w:space="0" w:color="auto"/>
              <w:right w:val="single" w:sz="8" w:space="0" w:color="000000"/>
            </w:tcBorders>
            <w:shd w:val="pct12" w:color="auto" w:fill="auto"/>
            <w:noWrap/>
            <w:vAlign w:val="center"/>
            <w:hideMark/>
          </w:tcPr>
          <w:p w:rsidR="00014401" w:rsidRPr="000D564F" w:rsidRDefault="00014401" w:rsidP="00014401">
            <w:pPr>
              <w:tabs>
                <w:tab w:val="clear" w:pos="357"/>
              </w:tabs>
              <w:jc w:val="left"/>
              <w:rPr>
                <w:rFonts w:cs="Arial"/>
                <w:color w:val="000000"/>
                <w:sz w:val="18"/>
                <w:szCs w:val="18"/>
                <w:lang w:val="en-ZA" w:eastAsia="en-ZA"/>
              </w:rPr>
            </w:pPr>
            <w:r w:rsidRPr="000D564F">
              <w:rPr>
                <w:rFonts w:cs="Arial"/>
                <w:b/>
                <w:bCs/>
                <w:color w:val="000000"/>
                <w:szCs w:val="20"/>
                <w:lang w:val="en-ZA" w:eastAsia="en-ZA"/>
              </w:rPr>
              <w:t>Pump A</w:t>
            </w:r>
          </w:p>
        </w:tc>
        <w:tc>
          <w:tcPr>
            <w:tcW w:w="1117" w:type="dxa"/>
            <w:tcBorders>
              <w:top w:val="single" w:sz="8" w:space="0" w:color="auto"/>
              <w:left w:val="nil"/>
              <w:bottom w:val="single" w:sz="8" w:space="0" w:color="auto"/>
              <w:right w:val="single" w:sz="8" w:space="0" w:color="auto"/>
            </w:tcBorders>
            <w:shd w:val="pct12" w:color="auto" w:fill="auto"/>
            <w:vAlign w:val="center"/>
            <w:hideMark/>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 xml:space="preserve"> </w:t>
            </w:r>
          </w:p>
        </w:tc>
        <w:tc>
          <w:tcPr>
            <w:tcW w:w="1680" w:type="dxa"/>
            <w:tcBorders>
              <w:top w:val="single" w:sz="8" w:space="0" w:color="auto"/>
              <w:left w:val="nil"/>
              <w:bottom w:val="single" w:sz="8" w:space="0" w:color="auto"/>
              <w:right w:val="single" w:sz="8" w:space="0" w:color="auto"/>
            </w:tcBorders>
            <w:shd w:val="pct12" w:color="auto" w:fill="auto"/>
            <w:noWrap/>
            <w:vAlign w:val="center"/>
            <w:hideMark/>
          </w:tcPr>
          <w:p w:rsidR="00014401" w:rsidRPr="000D564F" w:rsidRDefault="00014401" w:rsidP="00014401">
            <w:pPr>
              <w:tabs>
                <w:tab w:val="clear" w:pos="357"/>
              </w:tabs>
              <w:rPr>
                <w:rFonts w:cs="Arial"/>
                <w:color w:val="000000"/>
                <w:sz w:val="18"/>
                <w:szCs w:val="18"/>
                <w:lang w:val="en-ZA" w:eastAsia="en-ZA"/>
              </w:rPr>
            </w:pPr>
            <w:r w:rsidRPr="000D564F">
              <w:rPr>
                <w:rFonts w:cs="Arial"/>
                <w:color w:val="000000"/>
                <w:sz w:val="18"/>
                <w:szCs w:val="18"/>
                <w:lang w:val="en-ZA" w:eastAsia="en-ZA"/>
              </w:rPr>
              <w:t xml:space="preserve"> </w:t>
            </w:r>
          </w:p>
        </w:tc>
      </w:tr>
      <w:tr w:rsidR="00014401"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EFP A DE BEARING VIBRATION</w:t>
            </w:r>
          </w:p>
        </w:tc>
        <w:tc>
          <w:tcPr>
            <w:tcW w:w="1117" w:type="dxa"/>
            <w:tcBorders>
              <w:top w:val="nil"/>
              <w:left w:val="nil"/>
              <w:bottom w:val="single" w:sz="8" w:space="0" w:color="auto"/>
              <w:right w:val="single" w:sz="8" w:space="0" w:color="auto"/>
            </w:tcBorders>
            <w:shd w:val="clear" w:color="auto" w:fill="auto"/>
            <w:vAlign w:val="center"/>
            <w:hideMark/>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hideMark/>
          </w:tcPr>
          <w:p w:rsidR="00014401" w:rsidRPr="000D564F" w:rsidRDefault="00014401" w:rsidP="00014401">
            <w:pPr>
              <w:tabs>
                <w:tab w:val="clear" w:pos="357"/>
              </w:tabs>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 xml:space="preserve">EFP A DE RELATIVE SHAFT VIBRATION X PROBE </w:t>
            </w:r>
          </w:p>
        </w:tc>
        <w:tc>
          <w:tcPr>
            <w:tcW w:w="1117" w:type="dxa"/>
            <w:tcBorders>
              <w:top w:val="nil"/>
              <w:left w:val="nil"/>
              <w:bottom w:val="single" w:sz="8" w:space="0" w:color="auto"/>
              <w:right w:val="single" w:sz="8" w:space="0" w:color="auto"/>
            </w:tcBorders>
            <w:shd w:val="clear" w:color="auto" w:fill="auto"/>
            <w:vAlign w:val="center"/>
            <w:hideMark/>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hideMark/>
          </w:tcPr>
          <w:p w:rsidR="00014401" w:rsidRPr="000D564F" w:rsidRDefault="00014401" w:rsidP="00014401">
            <w:pPr>
              <w:tabs>
                <w:tab w:val="clear" w:pos="357"/>
              </w:tabs>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14401" w:rsidRPr="000D564F" w:rsidRDefault="00014401" w:rsidP="00014401">
            <w:pPr>
              <w:tabs>
                <w:tab w:val="clear" w:pos="357"/>
              </w:tabs>
              <w:jc w:val="left"/>
              <w:rPr>
                <w:rFonts w:cs="Arial"/>
                <w:color w:val="000000"/>
                <w:sz w:val="18"/>
                <w:szCs w:val="18"/>
                <w:lang w:val="en-ZA" w:eastAsia="en-ZA"/>
              </w:rPr>
            </w:pPr>
            <w:r>
              <w:rPr>
                <w:rFonts w:cs="Arial"/>
                <w:szCs w:val="20"/>
              </w:rPr>
              <w:t xml:space="preserve">EFP A DE RELATIVE SHAFT VIBRATION Y PROBE </w:t>
            </w:r>
          </w:p>
        </w:tc>
        <w:tc>
          <w:tcPr>
            <w:tcW w:w="1117" w:type="dxa"/>
            <w:tcBorders>
              <w:top w:val="nil"/>
              <w:left w:val="nil"/>
              <w:bottom w:val="single" w:sz="8" w:space="0" w:color="auto"/>
              <w:right w:val="single" w:sz="8" w:space="0" w:color="auto"/>
            </w:tcBorders>
            <w:shd w:val="clear" w:color="auto" w:fill="auto"/>
            <w:vAlign w:val="center"/>
            <w:hideMark/>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hideMark/>
          </w:tcPr>
          <w:p w:rsidR="00014401" w:rsidRPr="000D564F" w:rsidRDefault="00014401" w:rsidP="00014401">
            <w:pPr>
              <w:tabs>
                <w:tab w:val="clear" w:pos="357"/>
              </w:tabs>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14401" w:rsidRPr="000D564F" w:rsidRDefault="00014401" w:rsidP="00014401">
            <w:pPr>
              <w:tabs>
                <w:tab w:val="clear" w:pos="357"/>
              </w:tabs>
              <w:jc w:val="left"/>
              <w:rPr>
                <w:rFonts w:cs="Arial"/>
                <w:b/>
                <w:bCs/>
                <w:color w:val="000000"/>
                <w:szCs w:val="20"/>
                <w:lang w:val="en-ZA" w:eastAsia="en-ZA"/>
              </w:rPr>
            </w:pPr>
            <w:r>
              <w:rPr>
                <w:rFonts w:cs="Arial"/>
                <w:szCs w:val="20"/>
              </w:rPr>
              <w:t>EFP A MOTOR DE BEARING VIBRATION</w:t>
            </w:r>
          </w:p>
        </w:tc>
        <w:tc>
          <w:tcPr>
            <w:tcW w:w="1117" w:type="dxa"/>
            <w:tcBorders>
              <w:top w:val="nil"/>
              <w:left w:val="nil"/>
              <w:bottom w:val="single" w:sz="8" w:space="0" w:color="auto"/>
              <w:right w:val="single" w:sz="8" w:space="0" w:color="auto"/>
            </w:tcBorders>
            <w:shd w:val="clear" w:color="auto" w:fill="auto"/>
            <w:vAlign w:val="center"/>
            <w:hideMark/>
          </w:tcPr>
          <w:p w:rsidR="00014401" w:rsidRPr="000D564F" w:rsidRDefault="00014401" w:rsidP="00014401">
            <w:pPr>
              <w:tabs>
                <w:tab w:val="clear" w:pos="357"/>
              </w:tabs>
              <w:jc w:val="center"/>
              <w:rPr>
                <w:rFonts w:cs="Arial"/>
                <w:b/>
                <w:bCs/>
                <w:color w:val="000000"/>
                <w:szCs w:val="20"/>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hideMark/>
          </w:tcPr>
          <w:p w:rsidR="00014401" w:rsidRPr="000D564F" w:rsidRDefault="00014401" w:rsidP="00014401">
            <w:pPr>
              <w:tabs>
                <w:tab w:val="clear" w:pos="357"/>
              </w:tabs>
              <w:rPr>
                <w:rFonts w:cs="Arial"/>
                <w:b/>
                <w:bCs/>
                <w:color w:val="000000"/>
                <w:szCs w:val="20"/>
                <w:lang w:val="en-ZA" w:eastAsia="en-ZA"/>
              </w:rPr>
            </w:pPr>
            <w:r w:rsidRPr="000D564F">
              <w:rPr>
                <w:rFonts w:cs="Arial"/>
                <w:color w:val="000000"/>
                <w:sz w:val="18"/>
                <w:szCs w:val="18"/>
                <w:lang w:val="en-ZA" w:eastAsia="en-ZA"/>
              </w:rPr>
              <w:t>Buffered</w:t>
            </w:r>
          </w:p>
        </w:tc>
      </w:tr>
      <w:tr w:rsidR="007B47C9"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tcPr>
          <w:p w:rsidR="007B47C9" w:rsidRPr="000D564F" w:rsidRDefault="007B47C9" w:rsidP="007B47C9">
            <w:pPr>
              <w:tabs>
                <w:tab w:val="clear" w:pos="357"/>
              </w:tabs>
              <w:jc w:val="left"/>
              <w:rPr>
                <w:rFonts w:cs="Arial"/>
                <w:color w:val="000000"/>
                <w:sz w:val="18"/>
                <w:szCs w:val="18"/>
                <w:lang w:eastAsia="en-ZA"/>
              </w:rPr>
            </w:pPr>
            <w:r>
              <w:rPr>
                <w:rFonts w:cs="Arial"/>
                <w:szCs w:val="20"/>
              </w:rPr>
              <w:t xml:space="preserve">EFP A MOTOR DE RELATIVE SHAFT VIBRATION X PROBE </w:t>
            </w:r>
          </w:p>
        </w:tc>
        <w:tc>
          <w:tcPr>
            <w:tcW w:w="1117" w:type="dxa"/>
            <w:tcBorders>
              <w:top w:val="nil"/>
              <w:left w:val="nil"/>
              <w:bottom w:val="single" w:sz="8" w:space="0" w:color="auto"/>
              <w:right w:val="single" w:sz="8" w:space="0" w:color="auto"/>
            </w:tcBorders>
            <w:shd w:val="clear" w:color="auto" w:fill="auto"/>
            <w:vAlign w:val="center"/>
          </w:tcPr>
          <w:p w:rsidR="007B47C9" w:rsidRPr="000D564F" w:rsidRDefault="007B47C9" w:rsidP="007B47C9">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tcPr>
          <w:p w:rsidR="007B47C9" w:rsidRPr="000D564F" w:rsidRDefault="007B47C9" w:rsidP="007B47C9">
            <w:pPr>
              <w:tabs>
                <w:tab w:val="clear" w:pos="357"/>
              </w:tabs>
              <w:rPr>
                <w:rFonts w:cs="Arial"/>
                <w:color w:val="000000"/>
                <w:sz w:val="18"/>
                <w:szCs w:val="18"/>
                <w:lang w:val="en-ZA" w:eastAsia="en-ZA"/>
              </w:rPr>
            </w:pPr>
            <w:r w:rsidRPr="000D564F">
              <w:rPr>
                <w:rFonts w:cs="Arial"/>
                <w:color w:val="000000"/>
                <w:sz w:val="18"/>
                <w:szCs w:val="18"/>
                <w:lang w:val="en-ZA" w:eastAsia="en-ZA"/>
              </w:rPr>
              <w:t>Buffered</w:t>
            </w:r>
          </w:p>
        </w:tc>
      </w:tr>
      <w:tr w:rsidR="007B47C9"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tcPr>
          <w:p w:rsidR="007B47C9" w:rsidRPr="000D564F" w:rsidRDefault="007B47C9" w:rsidP="007B47C9">
            <w:pPr>
              <w:tabs>
                <w:tab w:val="clear" w:pos="357"/>
              </w:tabs>
              <w:jc w:val="left"/>
              <w:rPr>
                <w:rFonts w:cs="Arial"/>
                <w:color w:val="000000"/>
                <w:sz w:val="18"/>
                <w:szCs w:val="18"/>
                <w:lang w:eastAsia="en-ZA"/>
              </w:rPr>
            </w:pPr>
            <w:r>
              <w:rPr>
                <w:rFonts w:cs="Arial"/>
                <w:szCs w:val="20"/>
              </w:rPr>
              <w:t xml:space="preserve">EFP A MOTOR DE RELATIVE SHAFT VIBRATION Y PROBE </w:t>
            </w:r>
          </w:p>
        </w:tc>
        <w:tc>
          <w:tcPr>
            <w:tcW w:w="1117" w:type="dxa"/>
            <w:tcBorders>
              <w:top w:val="nil"/>
              <w:left w:val="nil"/>
              <w:bottom w:val="single" w:sz="8" w:space="0" w:color="auto"/>
              <w:right w:val="single" w:sz="8" w:space="0" w:color="auto"/>
            </w:tcBorders>
            <w:shd w:val="clear" w:color="auto" w:fill="auto"/>
            <w:vAlign w:val="center"/>
          </w:tcPr>
          <w:p w:rsidR="007B47C9" w:rsidRPr="000D564F" w:rsidRDefault="007B47C9" w:rsidP="007B47C9">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tcPr>
          <w:p w:rsidR="007B47C9" w:rsidRPr="000D564F" w:rsidRDefault="007B47C9" w:rsidP="007B47C9">
            <w:pPr>
              <w:tabs>
                <w:tab w:val="clear" w:pos="357"/>
              </w:tabs>
              <w:rPr>
                <w:rFonts w:cs="Arial"/>
                <w:color w:val="000000"/>
                <w:sz w:val="18"/>
                <w:szCs w:val="18"/>
                <w:lang w:val="en-ZA" w:eastAsia="en-ZA"/>
              </w:rPr>
            </w:pPr>
            <w:r w:rsidRPr="000D564F">
              <w:rPr>
                <w:rFonts w:cs="Arial"/>
                <w:color w:val="000000"/>
                <w:sz w:val="18"/>
                <w:szCs w:val="18"/>
                <w:lang w:val="en-ZA" w:eastAsia="en-ZA"/>
              </w:rPr>
              <w:t>Buffered</w:t>
            </w:r>
          </w:p>
        </w:tc>
      </w:tr>
      <w:tr w:rsidR="007B47C9"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tcPr>
          <w:p w:rsidR="007B47C9" w:rsidRPr="000D564F" w:rsidRDefault="007B47C9" w:rsidP="007B47C9">
            <w:pPr>
              <w:tabs>
                <w:tab w:val="clear" w:pos="357"/>
              </w:tabs>
              <w:jc w:val="left"/>
              <w:rPr>
                <w:rFonts w:cs="Arial"/>
                <w:color w:val="000000"/>
                <w:sz w:val="18"/>
                <w:szCs w:val="18"/>
                <w:lang w:eastAsia="en-ZA"/>
              </w:rPr>
            </w:pPr>
            <w:r>
              <w:rPr>
                <w:rFonts w:cs="Arial"/>
                <w:szCs w:val="20"/>
              </w:rPr>
              <w:t>EFP A MOTOR NDE BEARING VIBRATION</w:t>
            </w:r>
          </w:p>
        </w:tc>
        <w:tc>
          <w:tcPr>
            <w:tcW w:w="1117" w:type="dxa"/>
            <w:tcBorders>
              <w:top w:val="nil"/>
              <w:left w:val="nil"/>
              <w:bottom w:val="single" w:sz="8" w:space="0" w:color="auto"/>
              <w:right w:val="single" w:sz="8" w:space="0" w:color="auto"/>
            </w:tcBorders>
            <w:shd w:val="clear" w:color="auto" w:fill="auto"/>
            <w:vAlign w:val="center"/>
          </w:tcPr>
          <w:p w:rsidR="007B47C9" w:rsidRPr="000D564F" w:rsidRDefault="007B47C9" w:rsidP="007B47C9">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tcPr>
          <w:p w:rsidR="007B47C9" w:rsidRPr="000D564F" w:rsidRDefault="007B47C9" w:rsidP="007B47C9">
            <w:pPr>
              <w:tabs>
                <w:tab w:val="clear" w:pos="357"/>
              </w:tabs>
              <w:rPr>
                <w:rFonts w:cs="Arial"/>
                <w:color w:val="000000"/>
                <w:sz w:val="18"/>
                <w:szCs w:val="18"/>
                <w:lang w:val="en-ZA" w:eastAsia="en-ZA"/>
              </w:rPr>
            </w:pPr>
            <w:r w:rsidRPr="000D564F">
              <w:rPr>
                <w:rFonts w:cs="Arial"/>
                <w:color w:val="000000"/>
                <w:sz w:val="18"/>
                <w:szCs w:val="18"/>
                <w:lang w:val="en-ZA" w:eastAsia="en-ZA"/>
              </w:rPr>
              <w:t>Buffered</w:t>
            </w:r>
          </w:p>
        </w:tc>
      </w:tr>
      <w:tr w:rsidR="007B47C9"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tcPr>
          <w:p w:rsidR="007B47C9" w:rsidRPr="000D564F" w:rsidRDefault="007B47C9" w:rsidP="007B47C9">
            <w:pPr>
              <w:tabs>
                <w:tab w:val="clear" w:pos="357"/>
              </w:tabs>
              <w:jc w:val="left"/>
              <w:rPr>
                <w:rFonts w:cs="Arial"/>
                <w:color w:val="000000"/>
                <w:sz w:val="18"/>
                <w:szCs w:val="18"/>
                <w:lang w:eastAsia="en-ZA"/>
              </w:rPr>
            </w:pPr>
            <w:r>
              <w:rPr>
                <w:rFonts w:cs="Arial"/>
                <w:szCs w:val="20"/>
              </w:rPr>
              <w:t xml:space="preserve">EFP A MOTOR NDE RELATIVE SHAFT VIBRATION X PROBE </w:t>
            </w:r>
          </w:p>
        </w:tc>
        <w:tc>
          <w:tcPr>
            <w:tcW w:w="1117" w:type="dxa"/>
            <w:tcBorders>
              <w:top w:val="nil"/>
              <w:left w:val="nil"/>
              <w:bottom w:val="single" w:sz="8" w:space="0" w:color="auto"/>
              <w:right w:val="single" w:sz="8" w:space="0" w:color="auto"/>
            </w:tcBorders>
            <w:shd w:val="clear" w:color="auto" w:fill="auto"/>
            <w:vAlign w:val="center"/>
          </w:tcPr>
          <w:p w:rsidR="007B47C9" w:rsidRPr="000D564F" w:rsidRDefault="007B47C9" w:rsidP="007B47C9">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tcPr>
          <w:p w:rsidR="007B47C9" w:rsidRPr="000D564F" w:rsidRDefault="007B47C9" w:rsidP="007B47C9">
            <w:pPr>
              <w:tabs>
                <w:tab w:val="clear" w:pos="357"/>
              </w:tabs>
              <w:rPr>
                <w:rFonts w:cs="Arial"/>
                <w:color w:val="000000"/>
                <w:sz w:val="18"/>
                <w:szCs w:val="18"/>
                <w:lang w:val="en-ZA" w:eastAsia="en-ZA"/>
              </w:rPr>
            </w:pPr>
            <w:r w:rsidRPr="000D564F">
              <w:rPr>
                <w:rFonts w:cs="Arial"/>
                <w:color w:val="000000"/>
                <w:sz w:val="18"/>
                <w:szCs w:val="18"/>
                <w:lang w:val="en-ZA" w:eastAsia="en-ZA"/>
              </w:rPr>
              <w:t>Buffered</w:t>
            </w:r>
          </w:p>
        </w:tc>
      </w:tr>
      <w:tr w:rsidR="007B47C9"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tcPr>
          <w:p w:rsidR="007B47C9" w:rsidRPr="000D564F" w:rsidRDefault="007B47C9" w:rsidP="007B47C9">
            <w:pPr>
              <w:tabs>
                <w:tab w:val="clear" w:pos="357"/>
              </w:tabs>
              <w:jc w:val="left"/>
              <w:rPr>
                <w:rFonts w:cs="Arial"/>
                <w:color w:val="000000"/>
                <w:sz w:val="18"/>
                <w:szCs w:val="18"/>
                <w:lang w:eastAsia="en-ZA"/>
              </w:rPr>
            </w:pPr>
            <w:r>
              <w:rPr>
                <w:rFonts w:cs="Arial"/>
                <w:szCs w:val="20"/>
              </w:rPr>
              <w:t xml:space="preserve">EFP A MOTOR NDE RELATIVE SHAFT VIBRATION Y PROBE </w:t>
            </w:r>
          </w:p>
        </w:tc>
        <w:tc>
          <w:tcPr>
            <w:tcW w:w="1117" w:type="dxa"/>
            <w:tcBorders>
              <w:top w:val="nil"/>
              <w:left w:val="nil"/>
              <w:bottom w:val="single" w:sz="8" w:space="0" w:color="auto"/>
              <w:right w:val="single" w:sz="8" w:space="0" w:color="auto"/>
            </w:tcBorders>
            <w:shd w:val="clear" w:color="auto" w:fill="auto"/>
            <w:vAlign w:val="center"/>
          </w:tcPr>
          <w:p w:rsidR="007B47C9" w:rsidRPr="000D564F" w:rsidRDefault="007B47C9" w:rsidP="007B47C9">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tcPr>
          <w:p w:rsidR="007B47C9" w:rsidRPr="000D564F" w:rsidRDefault="007B47C9" w:rsidP="007B47C9">
            <w:pPr>
              <w:tabs>
                <w:tab w:val="clear" w:pos="357"/>
              </w:tabs>
              <w:rPr>
                <w:rFonts w:cs="Arial"/>
                <w:color w:val="000000"/>
                <w:sz w:val="18"/>
                <w:szCs w:val="18"/>
                <w:lang w:val="en-ZA" w:eastAsia="en-ZA"/>
              </w:rPr>
            </w:pPr>
            <w:r w:rsidRPr="000D564F">
              <w:rPr>
                <w:rFonts w:cs="Arial"/>
                <w:color w:val="000000"/>
                <w:sz w:val="18"/>
                <w:szCs w:val="18"/>
                <w:lang w:val="en-ZA" w:eastAsia="en-ZA"/>
              </w:rPr>
              <w:t>Buffered</w:t>
            </w:r>
          </w:p>
        </w:tc>
      </w:tr>
      <w:tr w:rsidR="007B47C9"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tcPr>
          <w:p w:rsidR="007B47C9" w:rsidRPr="000D564F" w:rsidRDefault="007B47C9" w:rsidP="007B47C9">
            <w:pPr>
              <w:tabs>
                <w:tab w:val="clear" w:pos="357"/>
              </w:tabs>
              <w:jc w:val="left"/>
              <w:rPr>
                <w:rFonts w:cs="Arial"/>
                <w:color w:val="000000"/>
                <w:sz w:val="18"/>
                <w:szCs w:val="18"/>
                <w:lang w:eastAsia="en-ZA"/>
              </w:rPr>
            </w:pPr>
            <w:r>
              <w:rPr>
                <w:rFonts w:cs="Arial"/>
                <w:szCs w:val="20"/>
              </w:rPr>
              <w:t>EFP A NDE BEARING VIBRATION</w:t>
            </w:r>
          </w:p>
        </w:tc>
        <w:tc>
          <w:tcPr>
            <w:tcW w:w="1117" w:type="dxa"/>
            <w:tcBorders>
              <w:top w:val="nil"/>
              <w:left w:val="nil"/>
              <w:bottom w:val="single" w:sz="8" w:space="0" w:color="auto"/>
              <w:right w:val="single" w:sz="8" w:space="0" w:color="auto"/>
            </w:tcBorders>
            <w:shd w:val="clear" w:color="auto" w:fill="auto"/>
            <w:vAlign w:val="center"/>
          </w:tcPr>
          <w:p w:rsidR="007B47C9" w:rsidRPr="000D564F" w:rsidRDefault="007B47C9" w:rsidP="007B47C9">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tcPr>
          <w:p w:rsidR="007B47C9" w:rsidRPr="000D564F" w:rsidRDefault="007B47C9" w:rsidP="007B47C9">
            <w:pPr>
              <w:tabs>
                <w:tab w:val="clear" w:pos="357"/>
              </w:tabs>
              <w:rPr>
                <w:rFonts w:cs="Arial"/>
                <w:color w:val="000000"/>
                <w:sz w:val="18"/>
                <w:szCs w:val="18"/>
                <w:lang w:val="en-ZA" w:eastAsia="en-ZA"/>
              </w:rPr>
            </w:pPr>
            <w:r w:rsidRPr="000D564F">
              <w:rPr>
                <w:rFonts w:cs="Arial"/>
                <w:color w:val="000000"/>
                <w:sz w:val="18"/>
                <w:szCs w:val="18"/>
                <w:lang w:val="en-ZA" w:eastAsia="en-ZA"/>
              </w:rPr>
              <w:t>Buffered</w:t>
            </w:r>
          </w:p>
        </w:tc>
      </w:tr>
      <w:tr w:rsidR="007B47C9"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tcPr>
          <w:p w:rsidR="007B47C9" w:rsidRPr="000D564F" w:rsidRDefault="007B47C9" w:rsidP="007B47C9">
            <w:pPr>
              <w:tabs>
                <w:tab w:val="clear" w:pos="357"/>
              </w:tabs>
              <w:jc w:val="left"/>
              <w:rPr>
                <w:rFonts w:cs="Arial"/>
                <w:color w:val="000000"/>
                <w:sz w:val="18"/>
                <w:szCs w:val="18"/>
                <w:lang w:eastAsia="en-ZA"/>
              </w:rPr>
            </w:pPr>
            <w:r>
              <w:rPr>
                <w:rFonts w:cs="Arial"/>
                <w:szCs w:val="20"/>
              </w:rPr>
              <w:t xml:space="preserve">EFP A NDE RELATIVE SHAFT VIBRATION X PROBE </w:t>
            </w:r>
          </w:p>
        </w:tc>
        <w:tc>
          <w:tcPr>
            <w:tcW w:w="1117" w:type="dxa"/>
            <w:tcBorders>
              <w:top w:val="nil"/>
              <w:left w:val="nil"/>
              <w:bottom w:val="single" w:sz="8" w:space="0" w:color="auto"/>
              <w:right w:val="single" w:sz="8" w:space="0" w:color="auto"/>
            </w:tcBorders>
            <w:shd w:val="clear" w:color="auto" w:fill="auto"/>
            <w:vAlign w:val="center"/>
          </w:tcPr>
          <w:p w:rsidR="007B47C9" w:rsidRPr="000D564F" w:rsidRDefault="007B47C9" w:rsidP="007B47C9">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tcPr>
          <w:p w:rsidR="007B47C9" w:rsidRPr="000D564F" w:rsidRDefault="007B47C9" w:rsidP="007B47C9">
            <w:pPr>
              <w:tabs>
                <w:tab w:val="clear" w:pos="357"/>
              </w:tabs>
              <w:rPr>
                <w:rFonts w:cs="Arial"/>
                <w:color w:val="000000"/>
                <w:sz w:val="18"/>
                <w:szCs w:val="18"/>
                <w:lang w:val="en-ZA" w:eastAsia="en-ZA"/>
              </w:rPr>
            </w:pPr>
            <w:r w:rsidRPr="000D564F">
              <w:rPr>
                <w:rFonts w:cs="Arial"/>
                <w:color w:val="000000"/>
                <w:sz w:val="18"/>
                <w:szCs w:val="18"/>
                <w:lang w:val="en-ZA" w:eastAsia="en-ZA"/>
              </w:rPr>
              <w:t>Buffered</w:t>
            </w:r>
          </w:p>
        </w:tc>
      </w:tr>
      <w:tr w:rsidR="007B47C9"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tcPr>
          <w:p w:rsidR="007B47C9" w:rsidRPr="000D564F" w:rsidRDefault="007B47C9" w:rsidP="007B47C9">
            <w:pPr>
              <w:tabs>
                <w:tab w:val="clear" w:pos="357"/>
              </w:tabs>
              <w:jc w:val="left"/>
              <w:rPr>
                <w:rFonts w:cs="Arial"/>
                <w:color w:val="000000"/>
                <w:sz w:val="18"/>
                <w:szCs w:val="18"/>
                <w:lang w:eastAsia="en-ZA"/>
              </w:rPr>
            </w:pPr>
            <w:r>
              <w:rPr>
                <w:rFonts w:cs="Arial"/>
                <w:szCs w:val="20"/>
              </w:rPr>
              <w:t xml:space="preserve">EFP A NDE RELATIVE SHAFT VIBRATION Y PROBE </w:t>
            </w:r>
          </w:p>
        </w:tc>
        <w:tc>
          <w:tcPr>
            <w:tcW w:w="1117" w:type="dxa"/>
            <w:tcBorders>
              <w:top w:val="nil"/>
              <w:left w:val="nil"/>
              <w:bottom w:val="single" w:sz="8" w:space="0" w:color="auto"/>
              <w:right w:val="single" w:sz="8" w:space="0" w:color="auto"/>
            </w:tcBorders>
            <w:shd w:val="clear" w:color="auto" w:fill="auto"/>
            <w:vAlign w:val="center"/>
          </w:tcPr>
          <w:p w:rsidR="007B47C9" w:rsidRPr="000D564F" w:rsidRDefault="007B47C9" w:rsidP="007B47C9">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tcPr>
          <w:p w:rsidR="007B47C9" w:rsidRPr="000D564F" w:rsidRDefault="007B47C9" w:rsidP="007B47C9">
            <w:pPr>
              <w:tabs>
                <w:tab w:val="clear" w:pos="357"/>
              </w:tabs>
              <w:rPr>
                <w:rFonts w:cs="Arial"/>
                <w:color w:val="000000"/>
                <w:sz w:val="18"/>
                <w:szCs w:val="18"/>
                <w:lang w:val="en-ZA" w:eastAsia="en-ZA"/>
              </w:rPr>
            </w:pPr>
            <w:r w:rsidRPr="000D564F">
              <w:rPr>
                <w:rFonts w:cs="Arial"/>
                <w:color w:val="000000"/>
                <w:sz w:val="18"/>
                <w:szCs w:val="18"/>
                <w:lang w:val="en-ZA" w:eastAsia="en-ZA"/>
              </w:rPr>
              <w:t>Buffered</w:t>
            </w:r>
          </w:p>
        </w:tc>
      </w:tr>
      <w:tr w:rsidR="007B47C9"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tcPr>
          <w:p w:rsidR="007B47C9" w:rsidRPr="000D564F" w:rsidRDefault="007B47C9" w:rsidP="007B47C9">
            <w:pPr>
              <w:tabs>
                <w:tab w:val="clear" w:pos="357"/>
              </w:tabs>
              <w:jc w:val="left"/>
              <w:rPr>
                <w:rFonts w:cs="Arial"/>
                <w:color w:val="000000"/>
                <w:sz w:val="18"/>
                <w:szCs w:val="18"/>
                <w:lang w:eastAsia="en-ZA"/>
              </w:rPr>
            </w:pPr>
            <w:r>
              <w:rPr>
                <w:rFonts w:cs="Arial"/>
                <w:szCs w:val="20"/>
              </w:rPr>
              <w:t>EFP A PHASE REFERENCE PROBE</w:t>
            </w:r>
          </w:p>
        </w:tc>
        <w:tc>
          <w:tcPr>
            <w:tcW w:w="1117" w:type="dxa"/>
            <w:tcBorders>
              <w:top w:val="nil"/>
              <w:left w:val="nil"/>
              <w:bottom w:val="single" w:sz="8" w:space="0" w:color="auto"/>
              <w:right w:val="single" w:sz="8" w:space="0" w:color="auto"/>
            </w:tcBorders>
            <w:shd w:val="clear" w:color="auto" w:fill="auto"/>
            <w:vAlign w:val="center"/>
          </w:tcPr>
          <w:p w:rsidR="007B47C9" w:rsidRPr="000D564F" w:rsidRDefault="007B47C9" w:rsidP="007B47C9">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tcPr>
          <w:p w:rsidR="007B47C9" w:rsidRPr="000D564F" w:rsidRDefault="007B47C9" w:rsidP="007B47C9">
            <w:pPr>
              <w:tabs>
                <w:tab w:val="clear" w:pos="357"/>
              </w:tabs>
              <w:rPr>
                <w:rFonts w:cs="Arial"/>
                <w:color w:val="000000"/>
                <w:sz w:val="18"/>
                <w:szCs w:val="18"/>
                <w:lang w:val="en-ZA" w:eastAsia="en-ZA"/>
              </w:rPr>
            </w:pPr>
            <w:r w:rsidRPr="000D564F">
              <w:rPr>
                <w:rFonts w:cs="Arial"/>
                <w:color w:val="000000"/>
                <w:sz w:val="18"/>
                <w:szCs w:val="18"/>
                <w:lang w:val="en-ZA" w:eastAsia="en-ZA"/>
              </w:rPr>
              <w:t>Buffered</w:t>
            </w:r>
          </w:p>
        </w:tc>
      </w:tr>
      <w:tr w:rsidR="00014401" w:rsidRPr="000D564F" w:rsidTr="002B47E5">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center"/>
          </w:tcPr>
          <w:p w:rsidR="00014401" w:rsidRPr="000D564F" w:rsidRDefault="00014401" w:rsidP="00014401">
            <w:pPr>
              <w:tabs>
                <w:tab w:val="clear" w:pos="357"/>
              </w:tabs>
              <w:jc w:val="left"/>
              <w:rPr>
                <w:rFonts w:cs="Arial"/>
                <w:color w:val="000000"/>
                <w:sz w:val="18"/>
                <w:szCs w:val="18"/>
                <w:lang w:eastAsia="en-ZA"/>
              </w:rPr>
            </w:pPr>
          </w:p>
        </w:tc>
        <w:tc>
          <w:tcPr>
            <w:tcW w:w="1117" w:type="dxa"/>
            <w:tcBorders>
              <w:top w:val="nil"/>
              <w:left w:val="nil"/>
              <w:bottom w:val="single" w:sz="8" w:space="0" w:color="auto"/>
              <w:right w:val="single" w:sz="8" w:space="0" w:color="auto"/>
            </w:tcBorders>
            <w:shd w:val="clear" w:color="auto" w:fill="auto"/>
            <w:vAlign w:val="center"/>
          </w:tcPr>
          <w:p w:rsidR="00014401" w:rsidRPr="000D564F" w:rsidRDefault="00014401" w:rsidP="00014401">
            <w:pPr>
              <w:tabs>
                <w:tab w:val="clear" w:pos="357"/>
              </w:tabs>
              <w:jc w:val="center"/>
              <w:rPr>
                <w:rFonts w:cs="Arial"/>
                <w:color w:val="000000"/>
                <w:sz w:val="18"/>
                <w:szCs w:val="18"/>
                <w:lang w:val="en-ZA" w:eastAsia="en-ZA"/>
              </w:rPr>
            </w:pPr>
          </w:p>
        </w:tc>
        <w:tc>
          <w:tcPr>
            <w:tcW w:w="1680" w:type="dxa"/>
            <w:tcBorders>
              <w:top w:val="nil"/>
              <w:left w:val="nil"/>
              <w:bottom w:val="single" w:sz="8" w:space="0" w:color="auto"/>
              <w:right w:val="single" w:sz="8" w:space="0" w:color="auto"/>
            </w:tcBorders>
            <w:shd w:val="clear" w:color="auto" w:fill="auto"/>
            <w:noWrap/>
            <w:vAlign w:val="center"/>
          </w:tcPr>
          <w:p w:rsidR="00014401" w:rsidRPr="000D564F" w:rsidRDefault="00014401" w:rsidP="00014401">
            <w:pPr>
              <w:tabs>
                <w:tab w:val="clear" w:pos="357"/>
              </w:tabs>
              <w:rPr>
                <w:rFonts w:cs="Arial"/>
                <w:color w:val="000000"/>
                <w:sz w:val="18"/>
                <w:szCs w:val="18"/>
                <w:lang w:val="en-ZA" w:eastAsia="en-ZA"/>
              </w:rPr>
            </w:pPr>
          </w:p>
        </w:tc>
      </w:tr>
      <w:tr w:rsidR="00014401" w:rsidRPr="000D564F" w:rsidTr="002B47E5">
        <w:trPr>
          <w:trHeight w:val="315"/>
        </w:trPr>
        <w:tc>
          <w:tcPr>
            <w:tcW w:w="5240" w:type="dxa"/>
            <w:tcBorders>
              <w:top w:val="single" w:sz="8" w:space="0" w:color="auto"/>
              <w:left w:val="single" w:sz="8" w:space="0" w:color="auto"/>
              <w:bottom w:val="single" w:sz="8" w:space="0" w:color="auto"/>
              <w:right w:val="single" w:sz="8" w:space="0" w:color="000000"/>
            </w:tcBorders>
            <w:shd w:val="pct12" w:color="auto" w:fill="auto"/>
            <w:noWrap/>
            <w:vAlign w:val="center"/>
            <w:hideMark/>
          </w:tcPr>
          <w:p w:rsidR="00014401" w:rsidRPr="000D564F" w:rsidRDefault="00014401" w:rsidP="00014401">
            <w:pPr>
              <w:tabs>
                <w:tab w:val="clear" w:pos="357"/>
              </w:tabs>
              <w:jc w:val="left"/>
              <w:rPr>
                <w:rFonts w:cs="Arial"/>
                <w:color w:val="000000"/>
                <w:sz w:val="18"/>
                <w:szCs w:val="18"/>
                <w:lang w:val="en-ZA" w:eastAsia="en-ZA"/>
              </w:rPr>
            </w:pPr>
            <w:r w:rsidRPr="000D564F">
              <w:rPr>
                <w:rFonts w:cs="Arial"/>
                <w:b/>
                <w:bCs/>
                <w:color w:val="000000"/>
                <w:szCs w:val="20"/>
                <w:lang w:val="en-ZA" w:eastAsia="en-ZA"/>
              </w:rPr>
              <w:t>Pump B</w:t>
            </w:r>
          </w:p>
        </w:tc>
        <w:tc>
          <w:tcPr>
            <w:tcW w:w="1117" w:type="dxa"/>
            <w:tcBorders>
              <w:top w:val="single" w:sz="8" w:space="0" w:color="auto"/>
              <w:left w:val="nil"/>
              <w:bottom w:val="single" w:sz="8" w:space="0" w:color="auto"/>
              <w:right w:val="single" w:sz="8" w:space="0" w:color="auto"/>
            </w:tcBorders>
            <w:shd w:val="pct12" w:color="auto" w:fill="auto"/>
            <w:vAlign w:val="center"/>
            <w:hideMark/>
          </w:tcPr>
          <w:p w:rsidR="00014401" w:rsidRPr="000D564F" w:rsidRDefault="00014401" w:rsidP="00014401">
            <w:pPr>
              <w:tabs>
                <w:tab w:val="clear" w:pos="357"/>
              </w:tabs>
              <w:jc w:val="center"/>
              <w:rPr>
                <w:rFonts w:cs="Arial"/>
                <w:color w:val="000000"/>
                <w:sz w:val="18"/>
                <w:szCs w:val="18"/>
                <w:lang w:val="en-ZA" w:eastAsia="en-ZA"/>
              </w:rPr>
            </w:pPr>
            <w:r w:rsidRPr="000D564F">
              <w:rPr>
                <w:rFonts w:cs="Arial"/>
                <w:color w:val="000000"/>
                <w:sz w:val="18"/>
                <w:szCs w:val="18"/>
                <w:lang w:val="en-ZA" w:eastAsia="en-ZA"/>
              </w:rPr>
              <w:t xml:space="preserve"> </w:t>
            </w:r>
          </w:p>
        </w:tc>
        <w:tc>
          <w:tcPr>
            <w:tcW w:w="1680" w:type="dxa"/>
            <w:tcBorders>
              <w:top w:val="single" w:sz="8" w:space="0" w:color="auto"/>
              <w:left w:val="nil"/>
              <w:bottom w:val="single" w:sz="8" w:space="0" w:color="auto"/>
              <w:right w:val="single" w:sz="8" w:space="0" w:color="auto"/>
            </w:tcBorders>
            <w:shd w:val="pct12" w:color="auto" w:fill="auto"/>
            <w:noWrap/>
            <w:vAlign w:val="center"/>
            <w:hideMark/>
          </w:tcPr>
          <w:p w:rsidR="00014401" w:rsidRPr="000D564F" w:rsidRDefault="00014401" w:rsidP="00014401">
            <w:pPr>
              <w:tabs>
                <w:tab w:val="clear" w:pos="357"/>
              </w:tabs>
              <w:rPr>
                <w:rFonts w:cs="Arial"/>
                <w:color w:val="000000"/>
                <w:sz w:val="18"/>
                <w:szCs w:val="18"/>
                <w:lang w:val="en-ZA" w:eastAsia="en-ZA"/>
              </w:rPr>
            </w:pPr>
            <w:r w:rsidRPr="000D564F">
              <w:rPr>
                <w:rFonts w:cs="Arial"/>
                <w:color w:val="000000"/>
                <w:sz w:val="18"/>
                <w:szCs w:val="18"/>
                <w:lang w:val="en-ZA" w:eastAsia="en-ZA"/>
              </w:rPr>
              <w:t xml:space="preserve"> </w:t>
            </w:r>
          </w:p>
        </w:tc>
      </w:tr>
      <w:tr w:rsidR="007B47C9"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7B47C9" w:rsidRPr="000D564F" w:rsidRDefault="007B47C9" w:rsidP="007B47C9">
            <w:pPr>
              <w:tabs>
                <w:tab w:val="clear" w:pos="357"/>
              </w:tabs>
              <w:jc w:val="left"/>
              <w:rPr>
                <w:rFonts w:cs="Arial"/>
                <w:color w:val="000000"/>
                <w:sz w:val="18"/>
                <w:szCs w:val="18"/>
                <w:lang w:val="en-ZA" w:eastAsia="en-ZA"/>
              </w:rPr>
            </w:pPr>
            <w:r>
              <w:rPr>
                <w:rFonts w:cs="Arial"/>
                <w:szCs w:val="20"/>
              </w:rPr>
              <w:t>EFP B DE BEARING VIBRATION</w:t>
            </w:r>
          </w:p>
        </w:tc>
        <w:tc>
          <w:tcPr>
            <w:tcW w:w="1117" w:type="dxa"/>
            <w:tcBorders>
              <w:top w:val="nil"/>
              <w:left w:val="nil"/>
              <w:bottom w:val="single" w:sz="8" w:space="0" w:color="auto"/>
              <w:right w:val="single" w:sz="8" w:space="0" w:color="auto"/>
            </w:tcBorders>
            <w:shd w:val="clear" w:color="auto" w:fill="auto"/>
            <w:vAlign w:val="center"/>
            <w:hideMark/>
          </w:tcPr>
          <w:p w:rsidR="007B47C9" w:rsidRPr="000D564F" w:rsidRDefault="007B47C9" w:rsidP="007B47C9">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hideMark/>
          </w:tcPr>
          <w:p w:rsidR="007B47C9" w:rsidRPr="000D564F" w:rsidRDefault="007B47C9" w:rsidP="007B47C9">
            <w:pPr>
              <w:tabs>
                <w:tab w:val="clear" w:pos="357"/>
              </w:tabs>
              <w:rPr>
                <w:rFonts w:cs="Arial"/>
                <w:color w:val="000000"/>
                <w:sz w:val="18"/>
                <w:szCs w:val="18"/>
                <w:lang w:val="en-ZA" w:eastAsia="en-ZA"/>
              </w:rPr>
            </w:pPr>
            <w:r w:rsidRPr="000D564F">
              <w:rPr>
                <w:rFonts w:cs="Arial"/>
                <w:color w:val="000000"/>
                <w:sz w:val="18"/>
                <w:szCs w:val="18"/>
                <w:lang w:val="en-ZA" w:eastAsia="en-ZA"/>
              </w:rPr>
              <w:t>Buffered</w:t>
            </w:r>
          </w:p>
        </w:tc>
      </w:tr>
      <w:tr w:rsidR="007B47C9"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7B47C9" w:rsidRPr="000D564F" w:rsidRDefault="007B47C9" w:rsidP="007B47C9">
            <w:pPr>
              <w:tabs>
                <w:tab w:val="clear" w:pos="357"/>
              </w:tabs>
              <w:jc w:val="left"/>
              <w:rPr>
                <w:rFonts w:cs="Arial"/>
                <w:color w:val="000000"/>
                <w:sz w:val="18"/>
                <w:szCs w:val="18"/>
                <w:lang w:val="en-ZA" w:eastAsia="en-ZA"/>
              </w:rPr>
            </w:pPr>
            <w:r>
              <w:rPr>
                <w:rFonts w:cs="Arial"/>
                <w:szCs w:val="20"/>
              </w:rPr>
              <w:t xml:space="preserve">EFP B DE RELATIVE SHAFT VIBRATION X PROBE </w:t>
            </w:r>
          </w:p>
        </w:tc>
        <w:tc>
          <w:tcPr>
            <w:tcW w:w="1117" w:type="dxa"/>
            <w:tcBorders>
              <w:top w:val="nil"/>
              <w:left w:val="nil"/>
              <w:bottom w:val="single" w:sz="8" w:space="0" w:color="auto"/>
              <w:right w:val="single" w:sz="8" w:space="0" w:color="auto"/>
            </w:tcBorders>
            <w:shd w:val="clear" w:color="auto" w:fill="auto"/>
            <w:vAlign w:val="center"/>
            <w:hideMark/>
          </w:tcPr>
          <w:p w:rsidR="007B47C9" w:rsidRPr="000D564F" w:rsidRDefault="007B47C9" w:rsidP="007B47C9">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hideMark/>
          </w:tcPr>
          <w:p w:rsidR="007B47C9" w:rsidRPr="000D564F" w:rsidRDefault="007B47C9" w:rsidP="007B47C9">
            <w:pPr>
              <w:tabs>
                <w:tab w:val="clear" w:pos="357"/>
              </w:tabs>
              <w:rPr>
                <w:rFonts w:cs="Arial"/>
                <w:color w:val="000000"/>
                <w:sz w:val="18"/>
                <w:szCs w:val="18"/>
                <w:lang w:val="en-ZA" w:eastAsia="en-ZA"/>
              </w:rPr>
            </w:pPr>
            <w:r w:rsidRPr="000D564F">
              <w:rPr>
                <w:rFonts w:cs="Arial"/>
                <w:color w:val="000000"/>
                <w:sz w:val="18"/>
                <w:szCs w:val="18"/>
                <w:lang w:val="en-ZA" w:eastAsia="en-ZA"/>
              </w:rPr>
              <w:t>Buffered</w:t>
            </w:r>
          </w:p>
        </w:tc>
      </w:tr>
      <w:tr w:rsidR="007B47C9"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7B47C9" w:rsidRPr="000D564F" w:rsidRDefault="007B47C9" w:rsidP="007B47C9">
            <w:pPr>
              <w:tabs>
                <w:tab w:val="clear" w:pos="357"/>
              </w:tabs>
              <w:jc w:val="left"/>
              <w:rPr>
                <w:rFonts w:cs="Arial"/>
                <w:color w:val="000000"/>
                <w:sz w:val="18"/>
                <w:szCs w:val="18"/>
                <w:lang w:val="en-ZA" w:eastAsia="en-ZA"/>
              </w:rPr>
            </w:pPr>
            <w:r>
              <w:rPr>
                <w:rFonts w:cs="Arial"/>
                <w:szCs w:val="20"/>
              </w:rPr>
              <w:t xml:space="preserve">EFP B DE RELATIVE SHAFT VIBRATION Y PROBE </w:t>
            </w:r>
          </w:p>
        </w:tc>
        <w:tc>
          <w:tcPr>
            <w:tcW w:w="1117" w:type="dxa"/>
            <w:tcBorders>
              <w:top w:val="nil"/>
              <w:left w:val="nil"/>
              <w:bottom w:val="single" w:sz="8" w:space="0" w:color="auto"/>
              <w:right w:val="single" w:sz="8" w:space="0" w:color="auto"/>
            </w:tcBorders>
            <w:shd w:val="clear" w:color="auto" w:fill="auto"/>
            <w:vAlign w:val="center"/>
            <w:hideMark/>
          </w:tcPr>
          <w:p w:rsidR="007B47C9" w:rsidRPr="000D564F" w:rsidRDefault="007B47C9" w:rsidP="007B47C9">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hideMark/>
          </w:tcPr>
          <w:p w:rsidR="007B47C9" w:rsidRPr="000D564F" w:rsidRDefault="007B47C9" w:rsidP="007B47C9">
            <w:pPr>
              <w:tabs>
                <w:tab w:val="clear" w:pos="357"/>
              </w:tabs>
              <w:rPr>
                <w:rFonts w:cs="Arial"/>
                <w:color w:val="000000"/>
                <w:sz w:val="18"/>
                <w:szCs w:val="18"/>
                <w:lang w:val="en-ZA" w:eastAsia="en-ZA"/>
              </w:rPr>
            </w:pPr>
            <w:r w:rsidRPr="000D564F">
              <w:rPr>
                <w:rFonts w:cs="Arial"/>
                <w:color w:val="000000"/>
                <w:sz w:val="18"/>
                <w:szCs w:val="18"/>
                <w:lang w:val="en-ZA" w:eastAsia="en-ZA"/>
              </w:rPr>
              <w:t>Buffered</w:t>
            </w:r>
          </w:p>
        </w:tc>
      </w:tr>
      <w:tr w:rsidR="007B47C9"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tcPr>
          <w:p w:rsidR="007B47C9" w:rsidRPr="000D564F" w:rsidRDefault="007B47C9" w:rsidP="007B47C9">
            <w:pPr>
              <w:tabs>
                <w:tab w:val="clear" w:pos="357"/>
              </w:tabs>
              <w:jc w:val="left"/>
              <w:rPr>
                <w:rFonts w:cs="Arial"/>
                <w:color w:val="000000"/>
                <w:sz w:val="18"/>
                <w:szCs w:val="18"/>
                <w:lang w:eastAsia="en-ZA"/>
              </w:rPr>
            </w:pPr>
            <w:r>
              <w:rPr>
                <w:rFonts w:cs="Arial"/>
                <w:szCs w:val="20"/>
              </w:rPr>
              <w:t>EFP B MOTOR DE BEARING VIBRATION</w:t>
            </w:r>
          </w:p>
        </w:tc>
        <w:tc>
          <w:tcPr>
            <w:tcW w:w="1117" w:type="dxa"/>
            <w:tcBorders>
              <w:top w:val="nil"/>
              <w:left w:val="nil"/>
              <w:bottom w:val="single" w:sz="8" w:space="0" w:color="auto"/>
              <w:right w:val="single" w:sz="8" w:space="0" w:color="auto"/>
            </w:tcBorders>
            <w:shd w:val="clear" w:color="auto" w:fill="auto"/>
            <w:vAlign w:val="center"/>
          </w:tcPr>
          <w:p w:rsidR="007B47C9" w:rsidRPr="000D564F" w:rsidRDefault="007B47C9" w:rsidP="007B47C9">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tcPr>
          <w:p w:rsidR="007B47C9" w:rsidRPr="000D564F" w:rsidRDefault="007B47C9" w:rsidP="007B47C9">
            <w:pPr>
              <w:tabs>
                <w:tab w:val="clear" w:pos="357"/>
              </w:tabs>
              <w:rPr>
                <w:rFonts w:cs="Arial"/>
                <w:color w:val="000000"/>
                <w:sz w:val="18"/>
                <w:szCs w:val="18"/>
                <w:lang w:val="en-ZA" w:eastAsia="en-ZA"/>
              </w:rPr>
            </w:pPr>
            <w:r w:rsidRPr="000D564F">
              <w:rPr>
                <w:rFonts w:cs="Arial"/>
                <w:color w:val="000000"/>
                <w:sz w:val="18"/>
                <w:szCs w:val="18"/>
                <w:lang w:val="en-ZA" w:eastAsia="en-ZA"/>
              </w:rPr>
              <w:t>Buffered</w:t>
            </w:r>
          </w:p>
        </w:tc>
      </w:tr>
      <w:tr w:rsidR="007B47C9"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tcPr>
          <w:p w:rsidR="007B47C9" w:rsidRPr="000D564F" w:rsidRDefault="007B47C9" w:rsidP="007B47C9">
            <w:pPr>
              <w:tabs>
                <w:tab w:val="clear" w:pos="357"/>
              </w:tabs>
              <w:jc w:val="left"/>
              <w:rPr>
                <w:rFonts w:cs="Arial"/>
                <w:color w:val="000000"/>
                <w:sz w:val="18"/>
                <w:szCs w:val="18"/>
                <w:lang w:eastAsia="en-ZA"/>
              </w:rPr>
            </w:pPr>
            <w:r>
              <w:rPr>
                <w:rFonts w:cs="Arial"/>
                <w:szCs w:val="20"/>
              </w:rPr>
              <w:t xml:space="preserve">EFP B MOTOR DE RELATIVE SHAFT VIBRATION X PROBE </w:t>
            </w:r>
          </w:p>
        </w:tc>
        <w:tc>
          <w:tcPr>
            <w:tcW w:w="1117" w:type="dxa"/>
            <w:tcBorders>
              <w:top w:val="nil"/>
              <w:left w:val="nil"/>
              <w:bottom w:val="single" w:sz="8" w:space="0" w:color="auto"/>
              <w:right w:val="single" w:sz="8" w:space="0" w:color="auto"/>
            </w:tcBorders>
            <w:shd w:val="clear" w:color="auto" w:fill="auto"/>
            <w:vAlign w:val="center"/>
          </w:tcPr>
          <w:p w:rsidR="007B47C9" w:rsidRPr="000D564F" w:rsidRDefault="007B47C9" w:rsidP="007B47C9">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tcPr>
          <w:p w:rsidR="007B47C9" w:rsidRPr="000D564F" w:rsidRDefault="007B47C9" w:rsidP="007B47C9">
            <w:pPr>
              <w:tabs>
                <w:tab w:val="clear" w:pos="357"/>
              </w:tabs>
              <w:rPr>
                <w:rFonts w:cs="Arial"/>
                <w:color w:val="000000"/>
                <w:sz w:val="18"/>
                <w:szCs w:val="18"/>
                <w:lang w:val="en-ZA" w:eastAsia="en-ZA"/>
              </w:rPr>
            </w:pPr>
            <w:r w:rsidRPr="000D564F">
              <w:rPr>
                <w:rFonts w:cs="Arial"/>
                <w:color w:val="000000"/>
                <w:sz w:val="18"/>
                <w:szCs w:val="18"/>
                <w:lang w:val="en-ZA" w:eastAsia="en-ZA"/>
              </w:rPr>
              <w:t>Buffered</w:t>
            </w:r>
          </w:p>
        </w:tc>
      </w:tr>
      <w:tr w:rsidR="007B47C9"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tcPr>
          <w:p w:rsidR="007B47C9" w:rsidRPr="000D564F" w:rsidRDefault="007B47C9" w:rsidP="007B47C9">
            <w:pPr>
              <w:tabs>
                <w:tab w:val="clear" w:pos="357"/>
              </w:tabs>
              <w:jc w:val="left"/>
              <w:rPr>
                <w:rFonts w:cs="Arial"/>
                <w:color w:val="000000"/>
                <w:sz w:val="18"/>
                <w:szCs w:val="18"/>
                <w:lang w:eastAsia="en-ZA"/>
              </w:rPr>
            </w:pPr>
            <w:r>
              <w:rPr>
                <w:rFonts w:cs="Arial"/>
                <w:szCs w:val="20"/>
              </w:rPr>
              <w:t xml:space="preserve">EFP B MOTOR DE RELATIVE SHAFT VIBRATION Y PROBE </w:t>
            </w:r>
          </w:p>
        </w:tc>
        <w:tc>
          <w:tcPr>
            <w:tcW w:w="1117" w:type="dxa"/>
            <w:tcBorders>
              <w:top w:val="nil"/>
              <w:left w:val="nil"/>
              <w:bottom w:val="single" w:sz="8" w:space="0" w:color="auto"/>
              <w:right w:val="single" w:sz="8" w:space="0" w:color="auto"/>
            </w:tcBorders>
            <w:shd w:val="clear" w:color="auto" w:fill="auto"/>
            <w:vAlign w:val="center"/>
          </w:tcPr>
          <w:p w:rsidR="007B47C9" w:rsidRPr="000D564F" w:rsidRDefault="007B47C9" w:rsidP="007B47C9">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tcPr>
          <w:p w:rsidR="007B47C9" w:rsidRPr="000D564F" w:rsidRDefault="007B47C9" w:rsidP="007B47C9">
            <w:pPr>
              <w:tabs>
                <w:tab w:val="clear" w:pos="357"/>
              </w:tabs>
              <w:rPr>
                <w:rFonts w:cs="Arial"/>
                <w:color w:val="000000"/>
                <w:sz w:val="18"/>
                <w:szCs w:val="18"/>
                <w:lang w:val="en-ZA" w:eastAsia="en-ZA"/>
              </w:rPr>
            </w:pPr>
            <w:r w:rsidRPr="000D564F">
              <w:rPr>
                <w:rFonts w:cs="Arial"/>
                <w:color w:val="000000"/>
                <w:sz w:val="18"/>
                <w:szCs w:val="18"/>
                <w:lang w:val="en-ZA" w:eastAsia="en-ZA"/>
              </w:rPr>
              <w:t>Buffered</w:t>
            </w:r>
          </w:p>
        </w:tc>
      </w:tr>
      <w:tr w:rsidR="007B47C9"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tcPr>
          <w:p w:rsidR="007B47C9" w:rsidRPr="000D564F" w:rsidRDefault="007B47C9" w:rsidP="007B47C9">
            <w:pPr>
              <w:tabs>
                <w:tab w:val="clear" w:pos="357"/>
              </w:tabs>
              <w:jc w:val="left"/>
              <w:rPr>
                <w:rFonts w:cs="Arial"/>
                <w:color w:val="000000"/>
                <w:sz w:val="18"/>
                <w:szCs w:val="18"/>
                <w:lang w:eastAsia="en-ZA"/>
              </w:rPr>
            </w:pPr>
            <w:r>
              <w:rPr>
                <w:rFonts w:cs="Arial"/>
                <w:szCs w:val="20"/>
              </w:rPr>
              <w:t>EFP B MOTOR NDE BEARING VIBRATION</w:t>
            </w:r>
          </w:p>
        </w:tc>
        <w:tc>
          <w:tcPr>
            <w:tcW w:w="1117" w:type="dxa"/>
            <w:tcBorders>
              <w:top w:val="nil"/>
              <w:left w:val="nil"/>
              <w:bottom w:val="single" w:sz="8" w:space="0" w:color="auto"/>
              <w:right w:val="single" w:sz="8" w:space="0" w:color="auto"/>
            </w:tcBorders>
            <w:shd w:val="clear" w:color="auto" w:fill="auto"/>
            <w:vAlign w:val="center"/>
          </w:tcPr>
          <w:p w:rsidR="007B47C9" w:rsidRPr="000D564F" w:rsidRDefault="007B47C9" w:rsidP="007B47C9">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tcPr>
          <w:p w:rsidR="007B47C9" w:rsidRPr="000D564F" w:rsidRDefault="007B47C9" w:rsidP="007B47C9">
            <w:pPr>
              <w:tabs>
                <w:tab w:val="clear" w:pos="357"/>
              </w:tabs>
              <w:rPr>
                <w:rFonts w:cs="Arial"/>
                <w:color w:val="000000"/>
                <w:sz w:val="18"/>
                <w:szCs w:val="18"/>
                <w:lang w:val="en-ZA" w:eastAsia="en-ZA"/>
              </w:rPr>
            </w:pPr>
            <w:r w:rsidRPr="000D564F">
              <w:rPr>
                <w:rFonts w:cs="Arial"/>
                <w:color w:val="000000"/>
                <w:sz w:val="18"/>
                <w:szCs w:val="18"/>
                <w:lang w:val="en-ZA" w:eastAsia="en-ZA"/>
              </w:rPr>
              <w:t>Buffered</w:t>
            </w:r>
          </w:p>
        </w:tc>
      </w:tr>
      <w:tr w:rsidR="007B47C9"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tcPr>
          <w:p w:rsidR="007B47C9" w:rsidRPr="000D564F" w:rsidRDefault="007B47C9" w:rsidP="007B47C9">
            <w:pPr>
              <w:tabs>
                <w:tab w:val="clear" w:pos="357"/>
              </w:tabs>
              <w:jc w:val="left"/>
              <w:rPr>
                <w:rFonts w:cs="Arial"/>
                <w:color w:val="000000"/>
                <w:sz w:val="18"/>
                <w:szCs w:val="18"/>
                <w:lang w:eastAsia="en-ZA"/>
              </w:rPr>
            </w:pPr>
            <w:r>
              <w:rPr>
                <w:rFonts w:cs="Arial"/>
                <w:szCs w:val="20"/>
              </w:rPr>
              <w:t xml:space="preserve">EFP B MOTOR NDE RELATIVE SHAFT VIBRATION X PROBE </w:t>
            </w:r>
          </w:p>
        </w:tc>
        <w:tc>
          <w:tcPr>
            <w:tcW w:w="1117" w:type="dxa"/>
            <w:tcBorders>
              <w:top w:val="nil"/>
              <w:left w:val="nil"/>
              <w:bottom w:val="single" w:sz="8" w:space="0" w:color="auto"/>
              <w:right w:val="single" w:sz="8" w:space="0" w:color="auto"/>
            </w:tcBorders>
            <w:shd w:val="clear" w:color="auto" w:fill="auto"/>
            <w:vAlign w:val="center"/>
          </w:tcPr>
          <w:p w:rsidR="007B47C9" w:rsidRPr="000D564F" w:rsidRDefault="007B47C9" w:rsidP="007B47C9">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tcPr>
          <w:p w:rsidR="007B47C9" w:rsidRPr="000D564F" w:rsidRDefault="007B47C9" w:rsidP="007B47C9">
            <w:pPr>
              <w:tabs>
                <w:tab w:val="clear" w:pos="357"/>
              </w:tabs>
              <w:rPr>
                <w:rFonts w:cs="Arial"/>
                <w:color w:val="000000"/>
                <w:sz w:val="18"/>
                <w:szCs w:val="18"/>
                <w:lang w:val="en-ZA" w:eastAsia="en-ZA"/>
              </w:rPr>
            </w:pPr>
            <w:r w:rsidRPr="000D564F">
              <w:rPr>
                <w:rFonts w:cs="Arial"/>
                <w:color w:val="000000"/>
                <w:sz w:val="18"/>
                <w:szCs w:val="18"/>
                <w:lang w:val="en-ZA" w:eastAsia="en-ZA"/>
              </w:rPr>
              <w:t>Buffered</w:t>
            </w:r>
          </w:p>
        </w:tc>
      </w:tr>
      <w:tr w:rsidR="007B47C9"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tcPr>
          <w:p w:rsidR="007B47C9" w:rsidRPr="000D564F" w:rsidRDefault="007B47C9" w:rsidP="007B47C9">
            <w:pPr>
              <w:tabs>
                <w:tab w:val="clear" w:pos="357"/>
              </w:tabs>
              <w:jc w:val="left"/>
              <w:rPr>
                <w:rFonts w:cs="Arial"/>
                <w:color w:val="000000"/>
                <w:sz w:val="18"/>
                <w:szCs w:val="18"/>
                <w:lang w:eastAsia="en-ZA"/>
              </w:rPr>
            </w:pPr>
            <w:r>
              <w:rPr>
                <w:rFonts w:cs="Arial"/>
                <w:szCs w:val="20"/>
              </w:rPr>
              <w:t xml:space="preserve">EFP B MOTOR NDE RELATIVE SHAFT VIBRATION Y PROBE </w:t>
            </w:r>
          </w:p>
        </w:tc>
        <w:tc>
          <w:tcPr>
            <w:tcW w:w="1117" w:type="dxa"/>
            <w:tcBorders>
              <w:top w:val="nil"/>
              <w:left w:val="nil"/>
              <w:bottom w:val="single" w:sz="8" w:space="0" w:color="auto"/>
              <w:right w:val="single" w:sz="8" w:space="0" w:color="auto"/>
            </w:tcBorders>
            <w:shd w:val="clear" w:color="auto" w:fill="auto"/>
            <w:vAlign w:val="center"/>
          </w:tcPr>
          <w:p w:rsidR="007B47C9" w:rsidRPr="000D564F" w:rsidRDefault="007B47C9" w:rsidP="007B47C9">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tcPr>
          <w:p w:rsidR="007B47C9" w:rsidRPr="000D564F" w:rsidRDefault="007B47C9" w:rsidP="007B47C9">
            <w:pPr>
              <w:tabs>
                <w:tab w:val="clear" w:pos="357"/>
              </w:tabs>
              <w:rPr>
                <w:rFonts w:cs="Arial"/>
                <w:color w:val="000000"/>
                <w:sz w:val="18"/>
                <w:szCs w:val="18"/>
                <w:lang w:val="en-ZA" w:eastAsia="en-ZA"/>
              </w:rPr>
            </w:pPr>
            <w:r w:rsidRPr="000D564F">
              <w:rPr>
                <w:rFonts w:cs="Arial"/>
                <w:color w:val="000000"/>
                <w:sz w:val="18"/>
                <w:szCs w:val="18"/>
                <w:lang w:val="en-ZA" w:eastAsia="en-ZA"/>
              </w:rPr>
              <w:t>Buffered</w:t>
            </w:r>
          </w:p>
        </w:tc>
      </w:tr>
      <w:tr w:rsidR="007B47C9"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tcPr>
          <w:p w:rsidR="007B47C9" w:rsidRPr="000D564F" w:rsidRDefault="007B47C9" w:rsidP="007B47C9">
            <w:pPr>
              <w:tabs>
                <w:tab w:val="clear" w:pos="357"/>
              </w:tabs>
              <w:jc w:val="left"/>
              <w:rPr>
                <w:rFonts w:cs="Arial"/>
                <w:color w:val="000000"/>
                <w:sz w:val="18"/>
                <w:szCs w:val="18"/>
                <w:lang w:eastAsia="en-ZA"/>
              </w:rPr>
            </w:pPr>
            <w:r>
              <w:rPr>
                <w:rFonts w:cs="Arial"/>
                <w:szCs w:val="20"/>
              </w:rPr>
              <w:t>EFP B NDE BEARING VIBRATION</w:t>
            </w:r>
          </w:p>
        </w:tc>
        <w:tc>
          <w:tcPr>
            <w:tcW w:w="1117" w:type="dxa"/>
            <w:tcBorders>
              <w:top w:val="nil"/>
              <w:left w:val="nil"/>
              <w:bottom w:val="single" w:sz="8" w:space="0" w:color="auto"/>
              <w:right w:val="single" w:sz="8" w:space="0" w:color="auto"/>
            </w:tcBorders>
            <w:shd w:val="clear" w:color="auto" w:fill="auto"/>
            <w:vAlign w:val="center"/>
          </w:tcPr>
          <w:p w:rsidR="007B47C9" w:rsidRPr="000D564F" w:rsidRDefault="007B47C9" w:rsidP="007B47C9">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tcPr>
          <w:p w:rsidR="007B47C9" w:rsidRPr="000D564F" w:rsidRDefault="007B47C9" w:rsidP="007B47C9">
            <w:pPr>
              <w:tabs>
                <w:tab w:val="clear" w:pos="357"/>
              </w:tabs>
              <w:rPr>
                <w:rFonts w:cs="Arial"/>
                <w:color w:val="000000"/>
                <w:sz w:val="18"/>
                <w:szCs w:val="18"/>
                <w:lang w:val="en-ZA" w:eastAsia="en-ZA"/>
              </w:rPr>
            </w:pPr>
            <w:r w:rsidRPr="000D564F">
              <w:rPr>
                <w:rFonts w:cs="Arial"/>
                <w:color w:val="000000"/>
                <w:sz w:val="18"/>
                <w:szCs w:val="18"/>
                <w:lang w:val="en-ZA" w:eastAsia="en-ZA"/>
              </w:rPr>
              <w:t>Buffered</w:t>
            </w:r>
          </w:p>
        </w:tc>
      </w:tr>
      <w:tr w:rsidR="007B47C9"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tcPr>
          <w:p w:rsidR="007B47C9" w:rsidRPr="000D564F" w:rsidRDefault="007B47C9" w:rsidP="007B47C9">
            <w:pPr>
              <w:tabs>
                <w:tab w:val="clear" w:pos="357"/>
              </w:tabs>
              <w:jc w:val="left"/>
              <w:rPr>
                <w:rFonts w:cs="Arial"/>
                <w:color w:val="000000"/>
                <w:sz w:val="18"/>
                <w:szCs w:val="18"/>
                <w:lang w:eastAsia="en-ZA"/>
              </w:rPr>
            </w:pPr>
            <w:r>
              <w:rPr>
                <w:rFonts w:cs="Arial"/>
                <w:szCs w:val="20"/>
              </w:rPr>
              <w:t xml:space="preserve">EFP B NDE RELATIVE SHAFT VIBRATION X PROBE </w:t>
            </w:r>
          </w:p>
        </w:tc>
        <w:tc>
          <w:tcPr>
            <w:tcW w:w="1117" w:type="dxa"/>
            <w:tcBorders>
              <w:top w:val="nil"/>
              <w:left w:val="nil"/>
              <w:bottom w:val="single" w:sz="8" w:space="0" w:color="auto"/>
              <w:right w:val="single" w:sz="8" w:space="0" w:color="auto"/>
            </w:tcBorders>
            <w:shd w:val="clear" w:color="auto" w:fill="auto"/>
            <w:vAlign w:val="center"/>
          </w:tcPr>
          <w:p w:rsidR="007B47C9" w:rsidRPr="000D564F" w:rsidRDefault="007B47C9" w:rsidP="007B47C9">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tcPr>
          <w:p w:rsidR="007B47C9" w:rsidRPr="000D564F" w:rsidRDefault="007B47C9" w:rsidP="007B47C9">
            <w:pPr>
              <w:tabs>
                <w:tab w:val="clear" w:pos="357"/>
              </w:tabs>
              <w:rPr>
                <w:rFonts w:cs="Arial"/>
                <w:color w:val="000000"/>
                <w:sz w:val="18"/>
                <w:szCs w:val="18"/>
                <w:lang w:val="en-ZA" w:eastAsia="en-ZA"/>
              </w:rPr>
            </w:pPr>
            <w:r w:rsidRPr="000D564F">
              <w:rPr>
                <w:rFonts w:cs="Arial"/>
                <w:color w:val="000000"/>
                <w:sz w:val="18"/>
                <w:szCs w:val="18"/>
                <w:lang w:val="en-ZA" w:eastAsia="en-ZA"/>
              </w:rPr>
              <w:t>Buffered</w:t>
            </w:r>
          </w:p>
        </w:tc>
      </w:tr>
      <w:tr w:rsidR="007B47C9"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tcPr>
          <w:p w:rsidR="007B47C9" w:rsidRPr="000D564F" w:rsidRDefault="007B47C9" w:rsidP="007B47C9">
            <w:pPr>
              <w:tabs>
                <w:tab w:val="clear" w:pos="357"/>
              </w:tabs>
              <w:jc w:val="left"/>
              <w:rPr>
                <w:rFonts w:cs="Arial"/>
                <w:color w:val="000000"/>
                <w:sz w:val="18"/>
                <w:szCs w:val="18"/>
                <w:lang w:eastAsia="en-ZA"/>
              </w:rPr>
            </w:pPr>
            <w:r>
              <w:rPr>
                <w:rFonts w:cs="Arial"/>
                <w:szCs w:val="20"/>
              </w:rPr>
              <w:t xml:space="preserve">EFP B NDE RELATIVE SHAFT VIBRATION Y PROBE </w:t>
            </w:r>
          </w:p>
        </w:tc>
        <w:tc>
          <w:tcPr>
            <w:tcW w:w="1117" w:type="dxa"/>
            <w:tcBorders>
              <w:top w:val="nil"/>
              <w:left w:val="nil"/>
              <w:bottom w:val="single" w:sz="8" w:space="0" w:color="auto"/>
              <w:right w:val="single" w:sz="8" w:space="0" w:color="auto"/>
            </w:tcBorders>
            <w:shd w:val="clear" w:color="auto" w:fill="auto"/>
            <w:vAlign w:val="center"/>
          </w:tcPr>
          <w:p w:rsidR="007B47C9" w:rsidRPr="000D564F" w:rsidRDefault="007B47C9" w:rsidP="007B47C9">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tcPr>
          <w:p w:rsidR="007B47C9" w:rsidRPr="000D564F" w:rsidRDefault="007B47C9" w:rsidP="007B47C9">
            <w:pPr>
              <w:tabs>
                <w:tab w:val="clear" w:pos="357"/>
              </w:tabs>
              <w:rPr>
                <w:rFonts w:cs="Arial"/>
                <w:color w:val="000000"/>
                <w:sz w:val="18"/>
                <w:szCs w:val="18"/>
                <w:lang w:val="en-ZA" w:eastAsia="en-ZA"/>
              </w:rPr>
            </w:pPr>
            <w:r w:rsidRPr="000D564F">
              <w:rPr>
                <w:rFonts w:cs="Arial"/>
                <w:color w:val="000000"/>
                <w:sz w:val="18"/>
                <w:szCs w:val="18"/>
                <w:lang w:val="en-ZA" w:eastAsia="en-ZA"/>
              </w:rPr>
              <w:t>Buffered</w:t>
            </w:r>
          </w:p>
        </w:tc>
      </w:tr>
      <w:tr w:rsidR="007B47C9" w:rsidRPr="000D564F" w:rsidTr="002934E8">
        <w:trPr>
          <w:trHeight w:val="315"/>
        </w:trPr>
        <w:tc>
          <w:tcPr>
            <w:tcW w:w="5240" w:type="dxa"/>
            <w:tcBorders>
              <w:top w:val="single" w:sz="8" w:space="0" w:color="auto"/>
              <w:left w:val="single" w:sz="8" w:space="0" w:color="auto"/>
              <w:bottom w:val="single" w:sz="8" w:space="0" w:color="auto"/>
              <w:right w:val="single" w:sz="8" w:space="0" w:color="000000"/>
            </w:tcBorders>
            <w:shd w:val="clear" w:color="auto" w:fill="auto"/>
            <w:noWrap/>
            <w:vAlign w:val="bottom"/>
          </w:tcPr>
          <w:p w:rsidR="007B47C9" w:rsidRPr="000D564F" w:rsidRDefault="007B47C9" w:rsidP="007B47C9">
            <w:pPr>
              <w:tabs>
                <w:tab w:val="clear" w:pos="357"/>
              </w:tabs>
              <w:jc w:val="left"/>
              <w:rPr>
                <w:rFonts w:cs="Arial"/>
                <w:color w:val="000000"/>
                <w:sz w:val="18"/>
                <w:szCs w:val="18"/>
                <w:lang w:eastAsia="en-ZA"/>
              </w:rPr>
            </w:pPr>
            <w:r>
              <w:rPr>
                <w:rFonts w:cs="Arial"/>
                <w:szCs w:val="20"/>
              </w:rPr>
              <w:t>EFP B PHASE REFERENCE PROBE</w:t>
            </w:r>
          </w:p>
        </w:tc>
        <w:tc>
          <w:tcPr>
            <w:tcW w:w="1117" w:type="dxa"/>
            <w:tcBorders>
              <w:top w:val="nil"/>
              <w:left w:val="nil"/>
              <w:bottom w:val="single" w:sz="8" w:space="0" w:color="auto"/>
              <w:right w:val="single" w:sz="8" w:space="0" w:color="auto"/>
            </w:tcBorders>
            <w:shd w:val="clear" w:color="auto" w:fill="auto"/>
            <w:vAlign w:val="center"/>
          </w:tcPr>
          <w:p w:rsidR="007B47C9" w:rsidRPr="000D564F" w:rsidRDefault="007B47C9" w:rsidP="007B47C9">
            <w:pPr>
              <w:tabs>
                <w:tab w:val="clear" w:pos="357"/>
              </w:tabs>
              <w:jc w:val="center"/>
              <w:rPr>
                <w:rFonts w:cs="Arial"/>
                <w:color w:val="000000"/>
                <w:sz w:val="18"/>
                <w:szCs w:val="18"/>
                <w:lang w:val="en-ZA" w:eastAsia="en-ZA"/>
              </w:rPr>
            </w:pPr>
            <w:r w:rsidRPr="000D564F">
              <w:rPr>
                <w:rFonts w:cs="Arial"/>
                <w:color w:val="000000"/>
                <w:sz w:val="18"/>
                <w:szCs w:val="18"/>
                <w:lang w:val="en-ZA" w:eastAsia="en-ZA"/>
              </w:rPr>
              <w:t>mV</w:t>
            </w:r>
          </w:p>
        </w:tc>
        <w:tc>
          <w:tcPr>
            <w:tcW w:w="1680" w:type="dxa"/>
            <w:tcBorders>
              <w:top w:val="nil"/>
              <w:left w:val="nil"/>
              <w:bottom w:val="single" w:sz="8" w:space="0" w:color="auto"/>
              <w:right w:val="single" w:sz="8" w:space="0" w:color="auto"/>
            </w:tcBorders>
            <w:shd w:val="clear" w:color="auto" w:fill="auto"/>
            <w:noWrap/>
            <w:vAlign w:val="center"/>
          </w:tcPr>
          <w:p w:rsidR="007B47C9" w:rsidRPr="000D564F" w:rsidRDefault="007B47C9" w:rsidP="007B47C9">
            <w:pPr>
              <w:tabs>
                <w:tab w:val="clear" w:pos="357"/>
              </w:tabs>
              <w:rPr>
                <w:rFonts w:cs="Arial"/>
                <w:color w:val="000000"/>
                <w:sz w:val="18"/>
                <w:szCs w:val="18"/>
                <w:lang w:val="en-ZA" w:eastAsia="en-ZA"/>
              </w:rPr>
            </w:pPr>
            <w:r w:rsidRPr="000D564F">
              <w:rPr>
                <w:rFonts w:cs="Arial"/>
                <w:color w:val="000000"/>
                <w:sz w:val="18"/>
                <w:szCs w:val="18"/>
                <w:lang w:val="en-ZA" w:eastAsia="en-ZA"/>
              </w:rPr>
              <w:t>Buffered</w:t>
            </w:r>
          </w:p>
        </w:tc>
      </w:tr>
    </w:tbl>
    <w:p w:rsidR="0094022E" w:rsidRPr="00DA10CC" w:rsidRDefault="00DA10CC" w:rsidP="00DA10CC">
      <w:pPr>
        <w:pStyle w:val="Caption"/>
        <w:rPr>
          <w:rFonts w:cs="Arial"/>
          <w:b w:val="0"/>
          <w:snapToGrid w:val="0"/>
          <w:sz w:val="20"/>
          <w:lang w:val="en-GB"/>
        </w:rPr>
      </w:pPr>
      <w:bookmarkStart w:id="188" w:name="_Toc73518340"/>
      <w:r w:rsidRPr="00DA10CC">
        <w:rPr>
          <w:b w:val="0"/>
          <w:sz w:val="20"/>
        </w:rPr>
        <w:t xml:space="preserve">Table </w:t>
      </w:r>
      <w:r w:rsidRPr="00DA10CC">
        <w:rPr>
          <w:b w:val="0"/>
          <w:sz w:val="20"/>
        </w:rPr>
        <w:fldChar w:fldCharType="begin"/>
      </w:r>
      <w:r w:rsidRPr="00DA10CC">
        <w:rPr>
          <w:b w:val="0"/>
          <w:sz w:val="20"/>
        </w:rPr>
        <w:instrText xml:space="preserve"> SEQ Table \* ARABIC </w:instrText>
      </w:r>
      <w:r w:rsidRPr="00DA10CC">
        <w:rPr>
          <w:b w:val="0"/>
          <w:sz w:val="20"/>
        </w:rPr>
        <w:fldChar w:fldCharType="separate"/>
      </w:r>
      <w:r w:rsidR="002934E8">
        <w:rPr>
          <w:b w:val="0"/>
          <w:noProof/>
          <w:sz w:val="20"/>
        </w:rPr>
        <w:t>3</w:t>
      </w:r>
      <w:r w:rsidRPr="00DA10CC">
        <w:rPr>
          <w:b w:val="0"/>
          <w:sz w:val="20"/>
        </w:rPr>
        <w:fldChar w:fldCharType="end"/>
      </w:r>
      <w:r>
        <w:rPr>
          <w:b w:val="0"/>
          <w:sz w:val="20"/>
        </w:rPr>
        <w:t xml:space="preserve"> – Unitised vibration monitoring interface to diagnostic system</w:t>
      </w:r>
      <w:bookmarkEnd w:id="188"/>
    </w:p>
    <w:p w:rsidR="009D60FC" w:rsidRPr="001E69E4" w:rsidRDefault="009D60FC" w:rsidP="002934E8">
      <w:pPr>
        <w:pStyle w:val="Heading2"/>
        <w:numPr>
          <w:ilvl w:val="1"/>
          <w:numId w:val="28"/>
        </w:numPr>
        <w:rPr>
          <w:rFonts w:ascii="Arial Bold" w:hAnsi="Arial Bold"/>
          <w:caps/>
          <w:sz w:val="22"/>
          <w:szCs w:val="22"/>
          <w:lang w:val="en-ZA"/>
        </w:rPr>
      </w:pPr>
      <w:bookmarkStart w:id="189" w:name="_Toc31032015"/>
      <w:bookmarkStart w:id="190" w:name="_Toc31032347"/>
      <w:bookmarkStart w:id="191" w:name="_Toc31032681"/>
      <w:bookmarkStart w:id="192" w:name="_Toc31034336"/>
      <w:bookmarkStart w:id="193" w:name="_Toc31032016"/>
      <w:bookmarkStart w:id="194" w:name="_Toc31032348"/>
      <w:bookmarkStart w:id="195" w:name="_Toc31032682"/>
      <w:bookmarkStart w:id="196" w:name="_Toc31034337"/>
      <w:bookmarkStart w:id="197" w:name="_Toc73518284"/>
      <w:bookmarkEnd w:id="189"/>
      <w:bookmarkEnd w:id="190"/>
      <w:bookmarkEnd w:id="191"/>
      <w:bookmarkEnd w:id="192"/>
      <w:bookmarkEnd w:id="193"/>
      <w:bookmarkEnd w:id="194"/>
      <w:bookmarkEnd w:id="195"/>
      <w:bookmarkEnd w:id="196"/>
      <w:r w:rsidRPr="001E69E4">
        <w:rPr>
          <w:rFonts w:ascii="Arial Bold" w:hAnsi="Arial Bold"/>
          <w:caps/>
          <w:sz w:val="22"/>
          <w:szCs w:val="22"/>
          <w:lang w:val="en-ZA"/>
        </w:rPr>
        <w:t>OEM Relationship</w:t>
      </w:r>
      <w:bookmarkEnd w:id="197"/>
    </w:p>
    <w:p w:rsidR="009D60FC" w:rsidRDefault="009D60FC" w:rsidP="009D60FC">
      <w:pPr>
        <w:rPr>
          <w:rFonts w:cs="Arial"/>
          <w:snapToGrid w:val="0"/>
          <w:sz w:val="22"/>
          <w:szCs w:val="22"/>
        </w:rPr>
      </w:pPr>
      <w:r w:rsidRPr="00856096">
        <w:rPr>
          <w:rFonts w:cs="Arial"/>
          <w:snapToGrid w:val="0"/>
          <w:sz w:val="22"/>
          <w:szCs w:val="22"/>
        </w:rPr>
        <w:t>The parent OEM of the diagnostic system takes full accountability of the works and provides a design report which confirms that the technology provided for the project as well as the design provided meets the OEM specification and requirements</w:t>
      </w:r>
      <w:r>
        <w:rPr>
          <w:rFonts w:cs="Arial"/>
          <w:snapToGrid w:val="0"/>
          <w:sz w:val="22"/>
          <w:szCs w:val="22"/>
        </w:rPr>
        <w:t>.</w:t>
      </w:r>
    </w:p>
    <w:p w:rsidR="009D60FC" w:rsidRPr="001E69E4" w:rsidRDefault="009D60FC" w:rsidP="002934E8">
      <w:pPr>
        <w:pStyle w:val="Heading2"/>
        <w:numPr>
          <w:ilvl w:val="1"/>
          <w:numId w:val="28"/>
        </w:numPr>
        <w:rPr>
          <w:rFonts w:ascii="Arial Bold" w:hAnsi="Arial Bold"/>
          <w:caps/>
          <w:sz w:val="22"/>
          <w:szCs w:val="22"/>
          <w:lang w:val="en-ZA"/>
        </w:rPr>
      </w:pPr>
      <w:bookmarkStart w:id="198" w:name="_Toc31032018"/>
      <w:bookmarkStart w:id="199" w:name="_Toc31032350"/>
      <w:bookmarkStart w:id="200" w:name="_Toc31032684"/>
      <w:bookmarkStart w:id="201" w:name="_Toc31034339"/>
      <w:bookmarkStart w:id="202" w:name="_Toc73518285"/>
      <w:bookmarkEnd w:id="198"/>
      <w:bookmarkEnd w:id="199"/>
      <w:bookmarkEnd w:id="200"/>
      <w:bookmarkEnd w:id="201"/>
      <w:r w:rsidRPr="001E69E4">
        <w:rPr>
          <w:rFonts w:ascii="Arial Bold" w:hAnsi="Arial Bold"/>
          <w:caps/>
          <w:sz w:val="22"/>
          <w:szCs w:val="22"/>
          <w:lang w:val="en-ZA"/>
        </w:rPr>
        <w:t>Reliability</w:t>
      </w:r>
      <w:bookmarkEnd w:id="202"/>
    </w:p>
    <w:p w:rsidR="009D60FC" w:rsidRDefault="009D60FC" w:rsidP="009D60FC">
      <w:pPr>
        <w:spacing w:before="120"/>
        <w:rPr>
          <w:rFonts w:cs="Arial"/>
          <w:snapToGrid w:val="0"/>
          <w:sz w:val="22"/>
          <w:szCs w:val="22"/>
        </w:rPr>
      </w:pPr>
      <w:r w:rsidRPr="00856096">
        <w:rPr>
          <w:rFonts w:cs="Arial"/>
          <w:snapToGrid w:val="0"/>
          <w:sz w:val="22"/>
          <w:szCs w:val="22"/>
        </w:rPr>
        <w:t>The equipment selected meets an equipment failure rate of less than 0.2% of the installed base over a calendar year.</w:t>
      </w:r>
    </w:p>
    <w:p w:rsidR="009D60FC" w:rsidRPr="001E69E4" w:rsidRDefault="009D60FC" w:rsidP="002934E8">
      <w:pPr>
        <w:pStyle w:val="Heading2"/>
        <w:numPr>
          <w:ilvl w:val="1"/>
          <w:numId w:val="28"/>
        </w:numPr>
        <w:rPr>
          <w:rFonts w:ascii="Arial Bold" w:hAnsi="Arial Bold"/>
          <w:caps/>
          <w:sz w:val="22"/>
          <w:szCs w:val="22"/>
          <w:lang w:val="en-ZA"/>
        </w:rPr>
      </w:pPr>
      <w:bookmarkStart w:id="203" w:name="_Toc31032020"/>
      <w:bookmarkStart w:id="204" w:name="_Toc31032352"/>
      <w:bookmarkStart w:id="205" w:name="_Toc31032686"/>
      <w:bookmarkStart w:id="206" w:name="_Toc31034341"/>
      <w:bookmarkStart w:id="207" w:name="_Toc31032021"/>
      <w:bookmarkStart w:id="208" w:name="_Toc31032353"/>
      <w:bookmarkStart w:id="209" w:name="_Toc31032687"/>
      <w:bookmarkStart w:id="210" w:name="_Toc31034342"/>
      <w:bookmarkStart w:id="211" w:name="_Toc73518286"/>
      <w:bookmarkEnd w:id="203"/>
      <w:bookmarkEnd w:id="204"/>
      <w:bookmarkEnd w:id="205"/>
      <w:bookmarkEnd w:id="206"/>
      <w:bookmarkEnd w:id="207"/>
      <w:bookmarkEnd w:id="208"/>
      <w:bookmarkEnd w:id="209"/>
      <w:bookmarkEnd w:id="210"/>
      <w:r w:rsidRPr="001E69E4">
        <w:rPr>
          <w:rFonts w:ascii="Arial Bold" w:hAnsi="Arial Bold"/>
          <w:caps/>
          <w:sz w:val="22"/>
          <w:szCs w:val="22"/>
          <w:lang w:val="en-ZA"/>
        </w:rPr>
        <w:t>Availability</w:t>
      </w:r>
      <w:bookmarkEnd w:id="211"/>
    </w:p>
    <w:p w:rsidR="009D60FC" w:rsidRPr="00856096" w:rsidRDefault="009D60FC" w:rsidP="009D60FC">
      <w:pPr>
        <w:spacing w:before="120"/>
        <w:rPr>
          <w:rFonts w:cs="Arial"/>
          <w:snapToGrid w:val="0"/>
          <w:sz w:val="22"/>
          <w:szCs w:val="22"/>
        </w:rPr>
      </w:pPr>
      <w:r w:rsidRPr="00856096">
        <w:rPr>
          <w:rFonts w:cs="Arial"/>
          <w:snapToGrid w:val="0"/>
          <w:sz w:val="22"/>
          <w:szCs w:val="22"/>
        </w:rPr>
        <w:t>The availability of the complete diagnostic system over its life in percentage of time is 99, 9% or greater measured annually. Any downtime for software updates and upgrades is included in the availability calculation. The availability excludes hardware upgrades.</w:t>
      </w:r>
    </w:p>
    <w:p w:rsidR="009D60FC" w:rsidRPr="001E69E4" w:rsidRDefault="009D60FC" w:rsidP="002934E8">
      <w:pPr>
        <w:pStyle w:val="Heading2"/>
        <w:numPr>
          <w:ilvl w:val="1"/>
          <w:numId w:val="28"/>
        </w:numPr>
        <w:rPr>
          <w:rFonts w:ascii="Arial Bold" w:hAnsi="Arial Bold"/>
          <w:caps/>
          <w:sz w:val="22"/>
          <w:szCs w:val="22"/>
          <w:lang w:val="en-ZA"/>
        </w:rPr>
      </w:pPr>
      <w:bookmarkStart w:id="212" w:name="_Toc31032023"/>
      <w:bookmarkStart w:id="213" w:name="_Toc31032355"/>
      <w:bookmarkStart w:id="214" w:name="_Toc31032689"/>
      <w:bookmarkStart w:id="215" w:name="_Toc31034344"/>
      <w:bookmarkStart w:id="216" w:name="_Toc73518287"/>
      <w:bookmarkEnd w:id="212"/>
      <w:bookmarkEnd w:id="213"/>
      <w:bookmarkEnd w:id="214"/>
      <w:bookmarkEnd w:id="215"/>
      <w:r w:rsidRPr="001E69E4">
        <w:rPr>
          <w:rFonts w:ascii="Arial Bold" w:hAnsi="Arial Bold"/>
          <w:caps/>
          <w:sz w:val="22"/>
          <w:szCs w:val="22"/>
          <w:lang w:val="en-ZA"/>
        </w:rPr>
        <w:t>Expandability</w:t>
      </w:r>
      <w:bookmarkEnd w:id="216"/>
    </w:p>
    <w:p w:rsidR="009D60FC" w:rsidRDefault="009D60FC" w:rsidP="009D60FC">
      <w:pPr>
        <w:spacing w:before="120"/>
        <w:rPr>
          <w:rFonts w:cs="Arial"/>
          <w:snapToGrid w:val="0"/>
          <w:sz w:val="22"/>
          <w:szCs w:val="22"/>
        </w:rPr>
      </w:pPr>
      <w:r>
        <w:rPr>
          <w:rFonts w:cs="Arial"/>
          <w:snapToGrid w:val="0"/>
          <w:sz w:val="22"/>
          <w:szCs w:val="22"/>
        </w:rPr>
        <w:t>The</w:t>
      </w:r>
      <w:r w:rsidRPr="00856096">
        <w:rPr>
          <w:rFonts w:cs="Arial"/>
          <w:snapToGrid w:val="0"/>
          <w:sz w:val="22"/>
          <w:szCs w:val="22"/>
        </w:rPr>
        <w:t xml:space="preserve"> sub</w:t>
      </w:r>
      <w:r>
        <w:rPr>
          <w:rFonts w:cs="Arial"/>
          <w:snapToGrid w:val="0"/>
          <w:sz w:val="22"/>
          <w:szCs w:val="22"/>
        </w:rPr>
        <w:t>-</w:t>
      </w:r>
      <w:r w:rsidRPr="00856096">
        <w:rPr>
          <w:rFonts w:cs="Arial"/>
          <w:snapToGrid w:val="0"/>
          <w:sz w:val="22"/>
          <w:szCs w:val="22"/>
        </w:rPr>
        <w:t xml:space="preserve">network switch </w:t>
      </w:r>
      <w:r>
        <w:rPr>
          <w:rFonts w:cs="Arial"/>
          <w:snapToGrid w:val="0"/>
          <w:sz w:val="22"/>
          <w:szCs w:val="22"/>
        </w:rPr>
        <w:t xml:space="preserve">which </w:t>
      </w:r>
      <w:r w:rsidRPr="00856096">
        <w:rPr>
          <w:rFonts w:cs="Arial"/>
          <w:snapToGrid w:val="0"/>
          <w:sz w:val="22"/>
          <w:szCs w:val="22"/>
        </w:rPr>
        <w:t>is provided per unit provides as a minimum</w:t>
      </w:r>
      <w:r>
        <w:rPr>
          <w:rFonts w:cs="Arial"/>
          <w:snapToGrid w:val="0"/>
          <w:sz w:val="22"/>
          <w:szCs w:val="22"/>
        </w:rPr>
        <w:t xml:space="preserve"> one additional output and one additional input spare port.</w:t>
      </w:r>
    </w:p>
    <w:p w:rsidR="009D60FC" w:rsidRPr="00856096" w:rsidRDefault="009D60FC" w:rsidP="009D60FC">
      <w:pPr>
        <w:spacing w:before="120"/>
        <w:rPr>
          <w:rFonts w:cs="Arial"/>
          <w:snapToGrid w:val="0"/>
          <w:sz w:val="22"/>
          <w:szCs w:val="22"/>
        </w:rPr>
      </w:pPr>
      <w:r w:rsidRPr="00856096">
        <w:rPr>
          <w:rFonts w:cs="Arial"/>
          <w:snapToGrid w:val="0"/>
          <w:sz w:val="22"/>
          <w:szCs w:val="22"/>
        </w:rPr>
        <w:t>All spare terminals in the junction boxes/terminal strips and marshalling are terminated. A 10% spare I/O (installed) is targeted.</w:t>
      </w:r>
    </w:p>
    <w:p w:rsidR="009D60FC" w:rsidRPr="00856096" w:rsidRDefault="009D60FC" w:rsidP="009D60FC">
      <w:pPr>
        <w:spacing w:before="120"/>
        <w:rPr>
          <w:rFonts w:cs="Arial"/>
          <w:snapToGrid w:val="0"/>
          <w:sz w:val="22"/>
          <w:szCs w:val="22"/>
        </w:rPr>
      </w:pPr>
      <w:r w:rsidRPr="00856096">
        <w:rPr>
          <w:rFonts w:cs="Arial"/>
          <w:snapToGrid w:val="0"/>
          <w:sz w:val="22"/>
          <w:szCs w:val="22"/>
        </w:rPr>
        <w:t xml:space="preserve">The supplier shall clearly indicate all limitations on expansion of the system which include hardware related limitations such as I/O as well as software such as viewer </w:t>
      </w:r>
      <w:r>
        <w:rPr>
          <w:rFonts w:cs="Arial"/>
          <w:snapToGrid w:val="0"/>
          <w:sz w:val="22"/>
          <w:szCs w:val="22"/>
        </w:rPr>
        <w:t xml:space="preserve">and user </w:t>
      </w:r>
      <w:r w:rsidRPr="00856096">
        <w:rPr>
          <w:rFonts w:cs="Arial"/>
          <w:snapToGrid w:val="0"/>
          <w:sz w:val="22"/>
          <w:szCs w:val="22"/>
        </w:rPr>
        <w:t>limitations.</w:t>
      </w:r>
    </w:p>
    <w:p w:rsidR="009D60FC" w:rsidRPr="00856096" w:rsidRDefault="009D60FC" w:rsidP="009D60FC">
      <w:pPr>
        <w:spacing w:before="120"/>
        <w:rPr>
          <w:rFonts w:cs="Arial"/>
          <w:snapToGrid w:val="0"/>
          <w:sz w:val="22"/>
          <w:szCs w:val="22"/>
        </w:rPr>
      </w:pPr>
      <w:r w:rsidRPr="00856096">
        <w:rPr>
          <w:rFonts w:cs="Arial"/>
          <w:snapToGrid w:val="0"/>
          <w:sz w:val="22"/>
          <w:szCs w:val="22"/>
        </w:rPr>
        <w:t>To prevent the massive capital outlay of the replacement of the entire system in the future, it is required that the new system is expandable and upgradeable at “component” level. This means that it should be possible to upgrade the individual items of hardware or software without having to perform major upgrades on the rest of the system</w:t>
      </w:r>
    </w:p>
    <w:p w:rsidR="009D60FC" w:rsidRPr="001E69E4" w:rsidRDefault="009D60FC" w:rsidP="002934E8">
      <w:pPr>
        <w:pStyle w:val="Heading2"/>
        <w:numPr>
          <w:ilvl w:val="1"/>
          <w:numId w:val="28"/>
        </w:numPr>
        <w:rPr>
          <w:rFonts w:ascii="Arial Bold" w:hAnsi="Arial Bold"/>
          <w:caps/>
          <w:sz w:val="22"/>
          <w:szCs w:val="22"/>
          <w:lang w:val="en-ZA"/>
        </w:rPr>
      </w:pPr>
      <w:bookmarkStart w:id="217" w:name="_Toc31032025"/>
      <w:bookmarkStart w:id="218" w:name="_Toc31032357"/>
      <w:bookmarkStart w:id="219" w:name="_Toc31032691"/>
      <w:bookmarkStart w:id="220" w:name="_Toc31034346"/>
      <w:bookmarkStart w:id="221" w:name="_Toc73518288"/>
      <w:bookmarkEnd w:id="217"/>
      <w:bookmarkEnd w:id="218"/>
      <w:bookmarkEnd w:id="219"/>
      <w:bookmarkEnd w:id="220"/>
      <w:r w:rsidRPr="001E69E4">
        <w:rPr>
          <w:rFonts w:ascii="Arial Bold" w:hAnsi="Arial Bold"/>
          <w:caps/>
          <w:sz w:val="22"/>
          <w:szCs w:val="22"/>
          <w:lang w:val="en-ZA"/>
        </w:rPr>
        <w:t>Accuracy</w:t>
      </w:r>
      <w:bookmarkEnd w:id="221"/>
    </w:p>
    <w:p w:rsidR="009D60FC" w:rsidRDefault="009D60FC" w:rsidP="009D60FC">
      <w:pPr>
        <w:pStyle w:val="StandardParagraph"/>
        <w:tabs>
          <w:tab w:val="left" w:pos="249"/>
          <w:tab w:val="left" w:pos="675"/>
          <w:tab w:val="left" w:pos="1196"/>
          <w:tab w:val="left" w:leader="dot" w:pos="8363"/>
          <w:tab w:val="decimal" w:pos="8789"/>
        </w:tabs>
        <w:spacing w:before="120" w:after="0"/>
        <w:rPr>
          <w:sz w:val="22"/>
          <w:szCs w:val="22"/>
          <w:lang w:val="en-ZA"/>
        </w:rPr>
      </w:pPr>
      <w:r w:rsidRPr="00856096">
        <w:rPr>
          <w:sz w:val="22"/>
          <w:szCs w:val="22"/>
          <w:lang w:val="en-ZA"/>
        </w:rPr>
        <w:t xml:space="preserve">The </w:t>
      </w:r>
      <w:r>
        <w:rPr>
          <w:sz w:val="22"/>
          <w:szCs w:val="22"/>
          <w:lang w:val="en-ZA"/>
        </w:rPr>
        <w:t xml:space="preserve">variables displayed within the diagnostic system will have zero deviation or difference from the same variable displayed in the source. For </w:t>
      </w:r>
      <w:proofErr w:type="gramStart"/>
      <w:r>
        <w:rPr>
          <w:sz w:val="22"/>
          <w:szCs w:val="22"/>
          <w:lang w:val="en-ZA"/>
        </w:rPr>
        <w:t>example</w:t>
      </w:r>
      <w:proofErr w:type="gramEnd"/>
      <w:r>
        <w:rPr>
          <w:sz w:val="22"/>
          <w:szCs w:val="22"/>
          <w:lang w:val="en-ZA"/>
        </w:rPr>
        <w:t xml:space="preserve"> if the vibration monitor system local indication display a vibration value of 200 then the same signal will display 200 in the vibration diagnostic system.</w:t>
      </w:r>
    </w:p>
    <w:p w:rsidR="009D60FC" w:rsidRPr="00FA685B" w:rsidRDefault="009D60FC" w:rsidP="009D60FC">
      <w:pPr>
        <w:rPr>
          <w:lang w:val="en-ZA"/>
        </w:rPr>
      </w:pPr>
      <w:r>
        <w:rPr>
          <w:rFonts w:cs="Arial"/>
          <w:sz w:val="22"/>
          <w:szCs w:val="22"/>
          <w:lang w:val="en-ZA"/>
        </w:rPr>
        <w:t>The accuracy of information retrieved from historical data is not affected by compression processes used during archiving or storage of data.</w:t>
      </w:r>
    </w:p>
    <w:p w:rsidR="009D60FC" w:rsidRPr="001E69E4" w:rsidRDefault="009D60FC" w:rsidP="002934E8">
      <w:pPr>
        <w:pStyle w:val="Heading2"/>
        <w:numPr>
          <w:ilvl w:val="1"/>
          <w:numId w:val="28"/>
        </w:numPr>
        <w:rPr>
          <w:rFonts w:ascii="Arial Bold" w:hAnsi="Arial Bold"/>
          <w:caps/>
          <w:sz w:val="22"/>
          <w:szCs w:val="22"/>
          <w:lang w:val="en-ZA"/>
        </w:rPr>
      </w:pPr>
      <w:bookmarkStart w:id="222" w:name="_Toc31032027"/>
      <w:bookmarkStart w:id="223" w:name="_Toc31032359"/>
      <w:bookmarkStart w:id="224" w:name="_Toc31032693"/>
      <w:bookmarkStart w:id="225" w:name="_Toc31034348"/>
      <w:bookmarkStart w:id="226" w:name="_Toc73518289"/>
      <w:bookmarkEnd w:id="222"/>
      <w:bookmarkEnd w:id="223"/>
      <w:bookmarkEnd w:id="224"/>
      <w:bookmarkEnd w:id="225"/>
      <w:r w:rsidRPr="001E69E4">
        <w:rPr>
          <w:rFonts w:ascii="Arial Bold" w:hAnsi="Arial Bold"/>
          <w:caps/>
          <w:sz w:val="22"/>
          <w:szCs w:val="22"/>
          <w:lang w:val="en-ZA"/>
        </w:rPr>
        <w:t>Network Cabinets</w:t>
      </w:r>
      <w:bookmarkEnd w:id="226"/>
    </w:p>
    <w:p w:rsidR="009D60FC" w:rsidRPr="00856096" w:rsidRDefault="009D60FC" w:rsidP="009D60FC">
      <w:pPr>
        <w:spacing w:before="120"/>
        <w:rPr>
          <w:rFonts w:cs="Arial"/>
          <w:snapToGrid w:val="0"/>
          <w:sz w:val="22"/>
          <w:szCs w:val="22"/>
        </w:rPr>
      </w:pPr>
      <w:r w:rsidRPr="00856096">
        <w:rPr>
          <w:rFonts w:cs="Arial"/>
          <w:snapToGrid w:val="0"/>
          <w:sz w:val="22"/>
          <w:szCs w:val="22"/>
        </w:rPr>
        <w:t>The vibration sub-network switches are accommodated within new network cabinets which are installed within each unitised equipment room. For easier cable management, all connectors on rack mounted components must be rear facing in the network cabinet as long as it does not compromise the efficiency of the airflow through the network cabinet or devices themselves.</w:t>
      </w:r>
    </w:p>
    <w:p w:rsidR="009D60FC" w:rsidRPr="00856096" w:rsidRDefault="009D60FC" w:rsidP="009D60FC">
      <w:pPr>
        <w:spacing w:before="120"/>
        <w:rPr>
          <w:rFonts w:cs="Arial"/>
          <w:snapToGrid w:val="0"/>
          <w:sz w:val="22"/>
          <w:szCs w:val="22"/>
        </w:rPr>
      </w:pPr>
      <w:r w:rsidRPr="00856096">
        <w:rPr>
          <w:rFonts w:cs="Arial"/>
          <w:snapToGrid w:val="0"/>
          <w:sz w:val="22"/>
          <w:szCs w:val="22"/>
        </w:rPr>
        <w:t xml:space="preserve">Network cables and power cables entry will be confirmed during basic </w:t>
      </w:r>
      <w:r w:rsidRPr="00192355">
        <w:rPr>
          <w:rFonts w:cs="Arial"/>
          <w:snapToGrid w:val="0"/>
          <w:sz w:val="22"/>
          <w:szCs w:val="22"/>
        </w:rPr>
        <w:t>design. Where</w:t>
      </w:r>
      <w:r w:rsidRPr="00856096">
        <w:rPr>
          <w:rFonts w:cs="Arial"/>
          <w:snapToGrid w:val="0"/>
          <w:sz w:val="22"/>
          <w:szCs w:val="22"/>
        </w:rPr>
        <w:t xml:space="preserve"> 24VDC is employed, blocking diodes are provided as part of the internal power distribution system within the network cabinets</w:t>
      </w:r>
    </w:p>
    <w:p w:rsidR="009D60FC" w:rsidRPr="00856096" w:rsidRDefault="009D60FC" w:rsidP="009D60FC">
      <w:pPr>
        <w:spacing w:before="120"/>
        <w:rPr>
          <w:rFonts w:cs="Arial"/>
          <w:snapToGrid w:val="0"/>
          <w:sz w:val="22"/>
          <w:szCs w:val="22"/>
        </w:rPr>
      </w:pPr>
      <w:r w:rsidRPr="00856096">
        <w:rPr>
          <w:rFonts w:cs="Arial"/>
          <w:snapToGrid w:val="0"/>
          <w:sz w:val="22"/>
          <w:szCs w:val="22"/>
        </w:rPr>
        <w:t>Each network cabinets must have the following characteristics:</w:t>
      </w:r>
    </w:p>
    <w:p w:rsidR="009D60FC" w:rsidRPr="00856096" w:rsidRDefault="009D60FC" w:rsidP="002934E8">
      <w:pPr>
        <w:numPr>
          <w:ilvl w:val="0"/>
          <w:numId w:val="26"/>
        </w:numPr>
        <w:tabs>
          <w:tab w:val="clear" w:pos="357"/>
          <w:tab w:val="clear" w:pos="2699"/>
          <w:tab w:val="num" w:pos="567"/>
        </w:tabs>
        <w:spacing w:before="120"/>
        <w:ind w:left="567" w:hanging="567"/>
        <w:rPr>
          <w:rFonts w:cs="Arial"/>
          <w:snapToGrid w:val="0"/>
          <w:sz w:val="22"/>
          <w:szCs w:val="22"/>
        </w:rPr>
      </w:pPr>
      <w:r w:rsidRPr="00856096">
        <w:rPr>
          <w:rFonts w:cs="Arial"/>
          <w:snapToGrid w:val="0"/>
          <w:sz w:val="22"/>
          <w:szCs w:val="22"/>
        </w:rPr>
        <w:t>Front and rear access via cabinet doors</w:t>
      </w:r>
    </w:p>
    <w:p w:rsidR="009D60FC" w:rsidRPr="00856096" w:rsidRDefault="009D60FC" w:rsidP="002934E8">
      <w:pPr>
        <w:numPr>
          <w:ilvl w:val="0"/>
          <w:numId w:val="26"/>
        </w:numPr>
        <w:tabs>
          <w:tab w:val="clear" w:pos="357"/>
          <w:tab w:val="clear" w:pos="2699"/>
          <w:tab w:val="num" w:pos="567"/>
        </w:tabs>
        <w:spacing w:before="120"/>
        <w:ind w:left="567" w:hanging="567"/>
        <w:rPr>
          <w:rFonts w:cs="Arial"/>
          <w:snapToGrid w:val="0"/>
          <w:sz w:val="22"/>
          <w:szCs w:val="22"/>
        </w:rPr>
      </w:pPr>
      <w:r w:rsidRPr="00856096">
        <w:rPr>
          <w:rFonts w:cs="Arial"/>
          <w:snapToGrid w:val="0"/>
          <w:sz w:val="22"/>
          <w:szCs w:val="22"/>
        </w:rPr>
        <w:t>There must be no open spaces between the rails and sides of the rack enclosure. This ensures the network cabinet air flow is managed correctly</w:t>
      </w:r>
    </w:p>
    <w:p w:rsidR="009D60FC" w:rsidRPr="00856096" w:rsidRDefault="009D60FC" w:rsidP="002934E8">
      <w:pPr>
        <w:numPr>
          <w:ilvl w:val="0"/>
          <w:numId w:val="26"/>
        </w:numPr>
        <w:tabs>
          <w:tab w:val="clear" w:pos="357"/>
          <w:tab w:val="clear" w:pos="2699"/>
          <w:tab w:val="num" w:pos="567"/>
        </w:tabs>
        <w:spacing w:before="120"/>
        <w:ind w:left="567" w:hanging="567"/>
        <w:rPr>
          <w:rFonts w:cs="Arial"/>
          <w:snapToGrid w:val="0"/>
          <w:sz w:val="22"/>
          <w:szCs w:val="22"/>
        </w:rPr>
      </w:pPr>
      <w:r w:rsidRPr="00856096">
        <w:rPr>
          <w:rFonts w:cs="Arial"/>
          <w:snapToGrid w:val="0"/>
          <w:sz w:val="22"/>
          <w:szCs w:val="22"/>
        </w:rPr>
        <w:t>Blanking panels are installed on all unused slots to manage air flow efficiency and reduce hot spot temperature in the network cabinet</w:t>
      </w:r>
    </w:p>
    <w:p w:rsidR="009D60FC" w:rsidRPr="00856096" w:rsidRDefault="009D60FC" w:rsidP="002934E8">
      <w:pPr>
        <w:numPr>
          <w:ilvl w:val="0"/>
          <w:numId w:val="26"/>
        </w:numPr>
        <w:tabs>
          <w:tab w:val="clear" w:pos="357"/>
          <w:tab w:val="clear" w:pos="2699"/>
          <w:tab w:val="num" w:pos="567"/>
        </w:tabs>
        <w:spacing w:before="120"/>
        <w:ind w:left="567" w:hanging="567"/>
        <w:rPr>
          <w:rFonts w:cs="Arial"/>
          <w:snapToGrid w:val="0"/>
          <w:sz w:val="22"/>
          <w:szCs w:val="22"/>
        </w:rPr>
      </w:pPr>
      <w:r w:rsidRPr="00856096">
        <w:rPr>
          <w:rFonts w:cs="Arial"/>
          <w:snapToGrid w:val="0"/>
          <w:sz w:val="22"/>
          <w:szCs w:val="22"/>
        </w:rPr>
        <w:t>Flexible brushes or shields must be used to prevent air leakage from cables via cable entries</w:t>
      </w:r>
    </w:p>
    <w:p w:rsidR="009D60FC" w:rsidRPr="00856096" w:rsidRDefault="009D60FC" w:rsidP="002934E8">
      <w:pPr>
        <w:numPr>
          <w:ilvl w:val="0"/>
          <w:numId w:val="26"/>
        </w:numPr>
        <w:tabs>
          <w:tab w:val="clear" w:pos="357"/>
          <w:tab w:val="clear" w:pos="2699"/>
          <w:tab w:val="num" w:pos="567"/>
        </w:tabs>
        <w:spacing w:before="120"/>
        <w:ind w:left="567" w:hanging="567"/>
        <w:rPr>
          <w:rFonts w:cs="Arial"/>
          <w:snapToGrid w:val="0"/>
          <w:sz w:val="22"/>
          <w:szCs w:val="22"/>
        </w:rPr>
      </w:pPr>
      <w:r w:rsidRPr="00856096">
        <w:rPr>
          <w:rFonts w:cs="Arial"/>
          <w:snapToGrid w:val="0"/>
          <w:sz w:val="22"/>
          <w:szCs w:val="22"/>
        </w:rPr>
        <w:t>Internal cable management systems are used for both horizontal and vertical cable management</w:t>
      </w:r>
    </w:p>
    <w:p w:rsidR="009D60FC" w:rsidRPr="00856096" w:rsidRDefault="009D60FC" w:rsidP="002934E8">
      <w:pPr>
        <w:numPr>
          <w:ilvl w:val="0"/>
          <w:numId w:val="26"/>
        </w:numPr>
        <w:tabs>
          <w:tab w:val="clear" w:pos="357"/>
          <w:tab w:val="clear" w:pos="2699"/>
          <w:tab w:val="num" w:pos="567"/>
        </w:tabs>
        <w:spacing w:before="120"/>
        <w:ind w:left="567" w:hanging="567"/>
        <w:rPr>
          <w:rFonts w:cs="Arial"/>
          <w:snapToGrid w:val="0"/>
          <w:sz w:val="22"/>
          <w:szCs w:val="22"/>
        </w:rPr>
      </w:pPr>
      <w:r w:rsidRPr="00856096">
        <w:rPr>
          <w:rFonts w:cs="Arial"/>
          <w:snapToGrid w:val="0"/>
          <w:sz w:val="22"/>
          <w:szCs w:val="22"/>
        </w:rPr>
        <w:t>Intelligent rack mounted power distribution units (PDU) are used</w:t>
      </w:r>
    </w:p>
    <w:p w:rsidR="009D60FC" w:rsidRPr="00856096" w:rsidRDefault="009D60FC" w:rsidP="002934E8">
      <w:pPr>
        <w:numPr>
          <w:ilvl w:val="0"/>
          <w:numId w:val="26"/>
        </w:numPr>
        <w:tabs>
          <w:tab w:val="clear" w:pos="357"/>
          <w:tab w:val="clear" w:pos="2699"/>
          <w:tab w:val="num" w:pos="567"/>
        </w:tabs>
        <w:spacing w:before="120"/>
        <w:ind w:left="567" w:hanging="567"/>
        <w:rPr>
          <w:rFonts w:cs="Arial"/>
          <w:snapToGrid w:val="0"/>
          <w:sz w:val="22"/>
          <w:szCs w:val="22"/>
        </w:rPr>
      </w:pPr>
      <w:r w:rsidRPr="00856096">
        <w:rPr>
          <w:rFonts w:cs="Arial"/>
          <w:snapToGrid w:val="0"/>
          <w:sz w:val="22"/>
          <w:szCs w:val="22"/>
        </w:rPr>
        <w:t>Network cabinets must have sufficient depth to allow free air flow around cables in rear.</w:t>
      </w:r>
    </w:p>
    <w:p w:rsidR="009D60FC" w:rsidRPr="00856096" w:rsidRDefault="009D60FC" w:rsidP="002934E8">
      <w:pPr>
        <w:numPr>
          <w:ilvl w:val="0"/>
          <w:numId w:val="26"/>
        </w:numPr>
        <w:tabs>
          <w:tab w:val="clear" w:pos="357"/>
          <w:tab w:val="clear" w:pos="2699"/>
          <w:tab w:val="num" w:pos="567"/>
        </w:tabs>
        <w:spacing w:before="120"/>
        <w:ind w:left="567" w:hanging="567"/>
        <w:rPr>
          <w:rFonts w:cs="Arial"/>
          <w:snapToGrid w:val="0"/>
          <w:sz w:val="22"/>
          <w:szCs w:val="22"/>
        </w:rPr>
      </w:pPr>
      <w:r w:rsidRPr="00856096">
        <w:rPr>
          <w:rFonts w:cs="Arial"/>
          <w:snapToGrid w:val="0"/>
          <w:sz w:val="22"/>
          <w:szCs w:val="22"/>
        </w:rPr>
        <w:t>Any cable cut-outs beneath the network cabinet must be sealed to prevent air leakage using raised floor grommets</w:t>
      </w:r>
    </w:p>
    <w:p w:rsidR="009D60FC" w:rsidRDefault="009D60FC" w:rsidP="002934E8">
      <w:pPr>
        <w:numPr>
          <w:ilvl w:val="0"/>
          <w:numId w:val="26"/>
        </w:numPr>
        <w:tabs>
          <w:tab w:val="clear" w:pos="357"/>
          <w:tab w:val="clear" w:pos="2699"/>
          <w:tab w:val="num" w:pos="567"/>
        </w:tabs>
        <w:spacing w:before="120"/>
        <w:ind w:left="567" w:hanging="567"/>
        <w:rPr>
          <w:rFonts w:cs="Arial"/>
          <w:snapToGrid w:val="0"/>
          <w:sz w:val="22"/>
          <w:szCs w:val="22"/>
        </w:rPr>
      </w:pPr>
      <w:r w:rsidRPr="00856096">
        <w:rPr>
          <w:rFonts w:cs="Arial"/>
          <w:snapToGrid w:val="0"/>
          <w:sz w:val="22"/>
          <w:szCs w:val="22"/>
        </w:rPr>
        <w:t>Environmental condition within equipment rooms are exposed to temperatures of between 22°C and 27°C and have a high presence of dust.</w:t>
      </w:r>
    </w:p>
    <w:p w:rsidR="009D60FC" w:rsidRDefault="009D60FC" w:rsidP="002934E8">
      <w:pPr>
        <w:numPr>
          <w:ilvl w:val="0"/>
          <w:numId w:val="26"/>
        </w:numPr>
        <w:tabs>
          <w:tab w:val="clear" w:pos="357"/>
          <w:tab w:val="clear" w:pos="2699"/>
          <w:tab w:val="num" w:pos="567"/>
        </w:tabs>
        <w:spacing w:before="120"/>
        <w:ind w:left="567" w:hanging="567"/>
        <w:rPr>
          <w:rFonts w:cs="Arial"/>
          <w:snapToGrid w:val="0"/>
          <w:sz w:val="22"/>
          <w:szCs w:val="22"/>
        </w:rPr>
      </w:pPr>
      <w:r>
        <w:rPr>
          <w:rFonts w:cs="Arial"/>
          <w:snapToGrid w:val="0"/>
          <w:sz w:val="22"/>
          <w:szCs w:val="22"/>
        </w:rPr>
        <w:t>Cabinet must meet as a minimum IP54 specification</w:t>
      </w:r>
    </w:p>
    <w:p w:rsidR="009D60FC" w:rsidRPr="001E69E4" w:rsidRDefault="009D60FC" w:rsidP="002934E8">
      <w:pPr>
        <w:pStyle w:val="Heading2"/>
        <w:numPr>
          <w:ilvl w:val="1"/>
          <w:numId w:val="28"/>
        </w:numPr>
        <w:rPr>
          <w:rFonts w:ascii="Arial Bold" w:hAnsi="Arial Bold"/>
          <w:caps/>
          <w:sz w:val="22"/>
          <w:szCs w:val="22"/>
          <w:lang w:val="en-ZA"/>
        </w:rPr>
      </w:pPr>
      <w:bookmarkStart w:id="227" w:name="_Toc31032029"/>
      <w:bookmarkStart w:id="228" w:name="_Toc31032361"/>
      <w:bookmarkStart w:id="229" w:name="_Toc31032695"/>
      <w:bookmarkStart w:id="230" w:name="_Toc31034350"/>
      <w:bookmarkStart w:id="231" w:name="_Toc73518290"/>
      <w:bookmarkEnd w:id="227"/>
      <w:bookmarkEnd w:id="228"/>
      <w:bookmarkEnd w:id="229"/>
      <w:bookmarkEnd w:id="230"/>
      <w:r w:rsidRPr="001E69E4">
        <w:rPr>
          <w:rFonts w:ascii="Arial Bold" w:hAnsi="Arial Bold"/>
          <w:caps/>
          <w:sz w:val="22"/>
          <w:szCs w:val="22"/>
          <w:lang w:val="en-ZA"/>
        </w:rPr>
        <w:t>Engineering Workstation</w:t>
      </w:r>
      <w:bookmarkEnd w:id="231"/>
    </w:p>
    <w:p w:rsidR="009D60FC" w:rsidRPr="00856096" w:rsidRDefault="009D60FC" w:rsidP="009D60FC">
      <w:pPr>
        <w:spacing w:before="120"/>
        <w:rPr>
          <w:rFonts w:cs="Arial"/>
          <w:snapToGrid w:val="0"/>
          <w:sz w:val="22"/>
          <w:szCs w:val="22"/>
        </w:rPr>
      </w:pPr>
      <w:r w:rsidRPr="00856096">
        <w:rPr>
          <w:rFonts w:cs="Arial"/>
          <w:snapToGrid w:val="0"/>
          <w:sz w:val="22"/>
          <w:szCs w:val="22"/>
        </w:rPr>
        <w:t xml:space="preserve">The </w:t>
      </w:r>
      <w:r w:rsidRPr="00856096">
        <w:rPr>
          <w:rFonts w:cs="Arial"/>
          <w:i/>
          <w:snapToGrid w:val="0"/>
          <w:sz w:val="22"/>
          <w:szCs w:val="22"/>
        </w:rPr>
        <w:t>Contractor</w:t>
      </w:r>
      <w:r w:rsidRPr="00856096">
        <w:rPr>
          <w:rFonts w:cs="Arial"/>
          <w:snapToGrid w:val="0"/>
          <w:sz w:val="22"/>
          <w:szCs w:val="22"/>
        </w:rPr>
        <w:t xml:space="preserve"> provides </w:t>
      </w:r>
      <w:r>
        <w:rPr>
          <w:rFonts w:cs="Arial"/>
          <w:snapToGrid w:val="0"/>
          <w:sz w:val="22"/>
          <w:szCs w:val="22"/>
        </w:rPr>
        <w:t>one</w:t>
      </w:r>
      <w:r w:rsidRPr="00856096">
        <w:rPr>
          <w:rFonts w:cs="Arial"/>
          <w:snapToGrid w:val="0"/>
          <w:sz w:val="22"/>
          <w:szCs w:val="22"/>
        </w:rPr>
        <w:t xml:space="preserve"> portable engineering workstations. The engineering workstations provide access to the relevant diagnostic system hardware equipment as well as vibration sub-network equipment. </w:t>
      </w:r>
    </w:p>
    <w:p w:rsidR="009D60FC" w:rsidRPr="00856096" w:rsidRDefault="009D60FC" w:rsidP="009D60FC">
      <w:pPr>
        <w:spacing w:before="120"/>
        <w:rPr>
          <w:rFonts w:cs="Arial"/>
          <w:sz w:val="22"/>
          <w:szCs w:val="22"/>
        </w:rPr>
      </w:pPr>
      <w:r w:rsidRPr="00856096">
        <w:rPr>
          <w:rFonts w:cs="Arial"/>
          <w:snapToGrid w:val="0"/>
          <w:sz w:val="22"/>
          <w:szCs w:val="22"/>
        </w:rPr>
        <w:t xml:space="preserve">The engineering workstation has all the required software which </w:t>
      </w:r>
      <w:r w:rsidRPr="00192355">
        <w:rPr>
          <w:rFonts w:cs="Arial"/>
          <w:snapToGrid w:val="0"/>
          <w:sz w:val="22"/>
          <w:szCs w:val="22"/>
        </w:rPr>
        <w:t>is</w:t>
      </w:r>
      <w:r w:rsidRPr="00856096">
        <w:rPr>
          <w:rFonts w:cs="Arial"/>
          <w:snapToGrid w:val="0"/>
          <w:sz w:val="22"/>
          <w:szCs w:val="22"/>
        </w:rPr>
        <w:t xml:space="preserve"> needed to provide maintenance and engineering activities on the related equipment. The engineering workstations provide access to all supportive documentation which </w:t>
      </w:r>
      <w:r w:rsidRPr="00192355">
        <w:rPr>
          <w:rFonts w:cs="Arial"/>
          <w:snapToGrid w:val="0"/>
          <w:sz w:val="22"/>
          <w:szCs w:val="22"/>
        </w:rPr>
        <w:t>is</w:t>
      </w:r>
      <w:r w:rsidRPr="00856096">
        <w:rPr>
          <w:rFonts w:cs="Arial"/>
          <w:snapToGrid w:val="0"/>
          <w:sz w:val="22"/>
          <w:szCs w:val="22"/>
        </w:rPr>
        <w:t xml:space="preserve"> required for maintenance and engineering activities. T</w:t>
      </w:r>
      <w:r w:rsidRPr="00192355">
        <w:rPr>
          <w:rFonts w:cs="Arial"/>
          <w:snapToGrid w:val="0"/>
          <w:sz w:val="22"/>
          <w:szCs w:val="22"/>
        </w:rPr>
        <w:t xml:space="preserve">he </w:t>
      </w:r>
      <w:r>
        <w:rPr>
          <w:rFonts w:cs="Arial"/>
          <w:snapToGrid w:val="0"/>
          <w:sz w:val="22"/>
          <w:szCs w:val="22"/>
        </w:rPr>
        <w:t>e</w:t>
      </w:r>
      <w:r w:rsidRPr="00856096">
        <w:rPr>
          <w:rFonts w:cs="Arial"/>
          <w:snapToGrid w:val="0"/>
          <w:sz w:val="22"/>
          <w:szCs w:val="22"/>
        </w:rPr>
        <w:t>ngineering workstation complies with the Cyber Security requirements specific to workstations.</w:t>
      </w:r>
    </w:p>
    <w:p w:rsidR="009D60FC" w:rsidRPr="001E69E4" w:rsidRDefault="009D60FC" w:rsidP="002934E8">
      <w:pPr>
        <w:pStyle w:val="Heading2"/>
        <w:numPr>
          <w:ilvl w:val="1"/>
          <w:numId w:val="28"/>
        </w:numPr>
        <w:rPr>
          <w:rFonts w:ascii="Arial Bold" w:hAnsi="Arial Bold"/>
          <w:caps/>
          <w:sz w:val="22"/>
          <w:szCs w:val="22"/>
          <w:lang w:val="en-ZA"/>
        </w:rPr>
      </w:pPr>
      <w:bookmarkStart w:id="232" w:name="_Toc31032031"/>
      <w:bookmarkStart w:id="233" w:name="_Toc31032363"/>
      <w:bookmarkStart w:id="234" w:name="_Toc31032697"/>
      <w:bookmarkStart w:id="235" w:name="_Toc31034352"/>
      <w:bookmarkStart w:id="236" w:name="_Toc73518291"/>
      <w:bookmarkEnd w:id="232"/>
      <w:bookmarkEnd w:id="233"/>
      <w:bookmarkEnd w:id="234"/>
      <w:bookmarkEnd w:id="235"/>
      <w:r w:rsidRPr="001E69E4">
        <w:rPr>
          <w:rFonts w:ascii="Arial Bold" w:hAnsi="Arial Bold"/>
          <w:caps/>
          <w:sz w:val="22"/>
          <w:szCs w:val="22"/>
          <w:lang w:val="en-ZA"/>
        </w:rPr>
        <w:t>Switches</w:t>
      </w:r>
      <w:bookmarkEnd w:id="236"/>
    </w:p>
    <w:p w:rsidR="009D60FC" w:rsidRPr="001C25F9" w:rsidRDefault="009D60FC" w:rsidP="009D60FC">
      <w:pPr>
        <w:spacing w:before="120"/>
        <w:rPr>
          <w:rFonts w:cs="Arial"/>
          <w:snapToGrid w:val="0"/>
          <w:sz w:val="22"/>
          <w:szCs w:val="22"/>
        </w:rPr>
      </w:pPr>
      <w:r w:rsidRPr="001C25F9">
        <w:rPr>
          <w:rFonts w:cs="Arial"/>
          <w:snapToGrid w:val="0"/>
          <w:sz w:val="22"/>
          <w:szCs w:val="22"/>
        </w:rPr>
        <w:t>Network switches provided at the vibration condition network cabinets must preferably be the same as the hardware equipment used for existing network communication within the station OT environment or the condition monitoring network as described in appendix A.</w:t>
      </w:r>
    </w:p>
    <w:p w:rsidR="009D60FC" w:rsidRPr="001C25F9" w:rsidRDefault="009D60FC" w:rsidP="009D60FC">
      <w:pPr>
        <w:rPr>
          <w:rFonts w:cs="Arial"/>
          <w:snapToGrid w:val="0"/>
          <w:sz w:val="22"/>
          <w:szCs w:val="22"/>
        </w:rPr>
      </w:pPr>
    </w:p>
    <w:p w:rsidR="009D60FC" w:rsidRPr="00FA685B" w:rsidRDefault="009D60FC" w:rsidP="009D60FC">
      <w:pPr>
        <w:rPr>
          <w:lang w:val="en-ZA"/>
        </w:rPr>
      </w:pPr>
      <w:r w:rsidRPr="001C25F9">
        <w:rPr>
          <w:rFonts w:cs="Arial"/>
          <w:snapToGrid w:val="0"/>
          <w:sz w:val="22"/>
          <w:szCs w:val="22"/>
        </w:rPr>
        <w:t>Interface equipment to the condition monitoring network as described in appendix A must however utilise the same equipment which provide for expansion options to include the vibration monitoring network.</w:t>
      </w:r>
    </w:p>
    <w:p w:rsidR="009D60FC" w:rsidRPr="001E69E4" w:rsidRDefault="009D60FC" w:rsidP="002934E8">
      <w:pPr>
        <w:pStyle w:val="Heading2"/>
        <w:numPr>
          <w:ilvl w:val="1"/>
          <w:numId w:val="28"/>
        </w:numPr>
        <w:rPr>
          <w:rFonts w:ascii="Arial Bold" w:hAnsi="Arial Bold"/>
          <w:caps/>
          <w:sz w:val="22"/>
          <w:szCs w:val="22"/>
          <w:lang w:val="en-ZA"/>
        </w:rPr>
      </w:pPr>
      <w:bookmarkStart w:id="237" w:name="_Toc31032034"/>
      <w:bookmarkStart w:id="238" w:name="_Toc31032366"/>
      <w:bookmarkStart w:id="239" w:name="_Toc31032700"/>
      <w:bookmarkStart w:id="240" w:name="_Toc31034355"/>
      <w:bookmarkStart w:id="241" w:name="_Toc73518292"/>
      <w:bookmarkEnd w:id="237"/>
      <w:bookmarkEnd w:id="238"/>
      <w:bookmarkEnd w:id="239"/>
      <w:bookmarkEnd w:id="240"/>
      <w:r w:rsidRPr="001E69E4">
        <w:rPr>
          <w:rFonts w:ascii="Arial Bold" w:hAnsi="Arial Bold"/>
          <w:caps/>
          <w:sz w:val="22"/>
          <w:szCs w:val="22"/>
          <w:lang w:val="en-ZA"/>
        </w:rPr>
        <w:t>Functional Requirements</w:t>
      </w:r>
      <w:bookmarkEnd w:id="241"/>
    </w:p>
    <w:p w:rsidR="009D60FC" w:rsidRPr="001E69E4" w:rsidRDefault="009D60FC" w:rsidP="002934E8">
      <w:pPr>
        <w:pStyle w:val="Heading2"/>
        <w:numPr>
          <w:ilvl w:val="2"/>
          <w:numId w:val="28"/>
        </w:numPr>
        <w:rPr>
          <w:lang w:val="en-ZA"/>
        </w:rPr>
      </w:pPr>
      <w:bookmarkStart w:id="242" w:name="_Toc73518293"/>
      <w:r w:rsidRPr="001E69E4">
        <w:rPr>
          <w:lang w:val="en-ZA"/>
        </w:rPr>
        <w:t>Monitoring Modes required from the diagnostic System</w:t>
      </w:r>
      <w:bookmarkEnd w:id="242"/>
    </w:p>
    <w:p w:rsidR="009D60FC" w:rsidRDefault="009D60FC" w:rsidP="009D60FC">
      <w:pPr>
        <w:rPr>
          <w:sz w:val="22"/>
          <w:szCs w:val="22"/>
          <w:lang w:val="en-ZA"/>
        </w:rPr>
      </w:pPr>
      <w:r w:rsidRPr="00856096">
        <w:rPr>
          <w:sz w:val="22"/>
          <w:szCs w:val="22"/>
          <w:lang w:val="en-ZA"/>
        </w:rPr>
        <w:t>The diagnostic system shall be capable of monitoring with different operating modes depending on the status of the plant and/or individual machines</w:t>
      </w:r>
      <w:r>
        <w:rPr>
          <w:sz w:val="22"/>
          <w:szCs w:val="22"/>
          <w:lang w:val="en-ZA"/>
        </w:rPr>
        <w:t>. These different monitoring modes are typical</w:t>
      </w:r>
    </w:p>
    <w:p w:rsidR="009D60FC" w:rsidRPr="001E69E4" w:rsidRDefault="009D60FC" w:rsidP="002934E8">
      <w:pPr>
        <w:pStyle w:val="Heading2"/>
        <w:numPr>
          <w:ilvl w:val="2"/>
          <w:numId w:val="28"/>
        </w:numPr>
        <w:rPr>
          <w:lang w:val="en-ZA"/>
        </w:rPr>
      </w:pPr>
      <w:bookmarkStart w:id="243" w:name="_Toc31032037"/>
      <w:bookmarkStart w:id="244" w:name="_Toc31032369"/>
      <w:bookmarkStart w:id="245" w:name="_Toc31032703"/>
      <w:bookmarkStart w:id="246" w:name="_Toc31034358"/>
      <w:bookmarkStart w:id="247" w:name="_Toc73518294"/>
      <w:bookmarkEnd w:id="243"/>
      <w:bookmarkEnd w:id="244"/>
      <w:bookmarkEnd w:id="245"/>
      <w:bookmarkEnd w:id="246"/>
      <w:r w:rsidRPr="001E69E4">
        <w:rPr>
          <w:lang w:val="en-ZA"/>
        </w:rPr>
        <w:t>Continuous Monitoring</w:t>
      </w:r>
      <w:bookmarkEnd w:id="247"/>
    </w:p>
    <w:p w:rsidR="009D60FC" w:rsidRDefault="009D60FC" w:rsidP="009D60FC">
      <w:pPr>
        <w:rPr>
          <w:sz w:val="22"/>
          <w:szCs w:val="22"/>
          <w:lang w:val="en-ZA"/>
        </w:rPr>
      </w:pPr>
      <w:r w:rsidRPr="00856096">
        <w:rPr>
          <w:sz w:val="22"/>
          <w:szCs w:val="22"/>
          <w:lang w:val="en-ZA"/>
        </w:rPr>
        <w:t xml:space="preserve">This shall be the normal diagnostic monitoring mode of the system. It shall include monitoring of the turbo-generator sets on load. All variables must be monitored in this mode. The turbo-generator sets shall be running at rated speed. The data shall further be available for plotting on the relevant time based displays as described in display format requirements section </w:t>
      </w:r>
      <w:r>
        <w:rPr>
          <w:sz w:val="22"/>
          <w:szCs w:val="22"/>
          <w:lang w:val="en-ZA"/>
        </w:rPr>
        <w:t xml:space="preserve">2.3.8 </w:t>
      </w:r>
      <w:r w:rsidRPr="00856096">
        <w:rPr>
          <w:sz w:val="22"/>
          <w:szCs w:val="22"/>
          <w:lang w:val="en-ZA"/>
        </w:rPr>
        <w:t>of this document.</w:t>
      </w:r>
      <w:r>
        <w:rPr>
          <w:sz w:val="22"/>
          <w:szCs w:val="22"/>
          <w:lang w:val="en-ZA"/>
        </w:rPr>
        <w:t xml:space="preserve"> </w:t>
      </w:r>
      <w:r w:rsidRPr="00856096">
        <w:rPr>
          <w:sz w:val="22"/>
          <w:szCs w:val="22"/>
          <w:lang w:val="en-ZA"/>
        </w:rPr>
        <w:t>All the variables shall be monitored at a maximum scan time (delta time) of ten (10)</w:t>
      </w:r>
      <w:r w:rsidRPr="00856096">
        <w:rPr>
          <w:i/>
          <w:sz w:val="22"/>
          <w:szCs w:val="22"/>
          <w:lang w:val="en-ZA"/>
        </w:rPr>
        <w:t xml:space="preserve"> </w:t>
      </w:r>
      <w:r w:rsidRPr="00856096">
        <w:rPr>
          <w:sz w:val="22"/>
          <w:szCs w:val="22"/>
          <w:lang w:val="en-ZA"/>
        </w:rPr>
        <w:t>seconds for all the signals associated with the monitored equipment (machine</w:t>
      </w:r>
      <w:r w:rsidRPr="00856096">
        <w:rPr>
          <w:i/>
          <w:sz w:val="22"/>
          <w:szCs w:val="22"/>
          <w:lang w:val="en-ZA"/>
        </w:rPr>
        <w:t>).</w:t>
      </w:r>
      <w:r w:rsidRPr="00856096">
        <w:rPr>
          <w:sz w:val="22"/>
          <w:szCs w:val="22"/>
          <w:lang w:val="en-ZA"/>
        </w:rPr>
        <w:t xml:space="preserve"> During this period the following tasks shall be completed by system</w:t>
      </w:r>
      <w:r>
        <w:rPr>
          <w:sz w:val="22"/>
          <w:szCs w:val="22"/>
          <w:lang w:val="en-ZA"/>
        </w:rPr>
        <w:t>.</w:t>
      </w:r>
    </w:p>
    <w:p w:rsidR="009D60FC" w:rsidRPr="001E69E4" w:rsidRDefault="009D60FC" w:rsidP="002934E8">
      <w:pPr>
        <w:pStyle w:val="Heading2"/>
        <w:numPr>
          <w:ilvl w:val="2"/>
          <w:numId w:val="28"/>
        </w:numPr>
        <w:rPr>
          <w:lang w:val="en-ZA"/>
        </w:rPr>
      </w:pPr>
      <w:bookmarkStart w:id="248" w:name="_Toc31032039"/>
      <w:bookmarkStart w:id="249" w:name="_Toc31032371"/>
      <w:bookmarkStart w:id="250" w:name="_Toc31032705"/>
      <w:bookmarkStart w:id="251" w:name="_Toc31034360"/>
      <w:bookmarkStart w:id="252" w:name="_Toc31032040"/>
      <w:bookmarkStart w:id="253" w:name="_Toc31032372"/>
      <w:bookmarkStart w:id="254" w:name="_Toc31032706"/>
      <w:bookmarkStart w:id="255" w:name="_Toc31034361"/>
      <w:bookmarkStart w:id="256" w:name="_Toc73518295"/>
      <w:bookmarkEnd w:id="248"/>
      <w:bookmarkEnd w:id="249"/>
      <w:bookmarkEnd w:id="250"/>
      <w:bookmarkEnd w:id="251"/>
      <w:bookmarkEnd w:id="252"/>
      <w:bookmarkEnd w:id="253"/>
      <w:bookmarkEnd w:id="254"/>
      <w:bookmarkEnd w:id="255"/>
      <w:r w:rsidRPr="001E69E4">
        <w:rPr>
          <w:lang w:val="en-ZA"/>
        </w:rPr>
        <w:t>Transient Monitoring Mode</w:t>
      </w:r>
      <w:bookmarkEnd w:id="256"/>
    </w:p>
    <w:p w:rsidR="009D60FC" w:rsidRPr="00856096" w:rsidRDefault="009D60FC" w:rsidP="009D60FC">
      <w:pPr>
        <w:pStyle w:val="StandardParagraph"/>
        <w:tabs>
          <w:tab w:val="left" w:pos="249"/>
          <w:tab w:val="left" w:pos="675"/>
          <w:tab w:val="left" w:pos="1196"/>
          <w:tab w:val="left" w:leader="dot" w:pos="8363"/>
          <w:tab w:val="decimal" w:pos="8789"/>
        </w:tabs>
        <w:spacing w:before="120" w:after="0"/>
        <w:rPr>
          <w:sz w:val="22"/>
          <w:szCs w:val="22"/>
          <w:highlight w:val="yellow"/>
          <w:lang w:val="en-ZA"/>
        </w:rPr>
      </w:pPr>
      <w:r w:rsidRPr="00856096">
        <w:rPr>
          <w:sz w:val="22"/>
          <w:szCs w:val="22"/>
          <w:lang w:val="en-ZA"/>
        </w:rPr>
        <w:t>This mode is applicable when machine operating speed (rpm) is changing, usually involving start-up, shutdown, overspend or unplanned trip. For the run-up modes the speed variance shall be indicated as positive and for the run-down modes negative. The system shall be capable of monitoring an acceleration/deceleration rpm as per the OEM specification. The systems shall be capable of automatically acquiring slow roll data and have the capability of recording in the slow roll values.</w:t>
      </w:r>
    </w:p>
    <w:p w:rsidR="009D60FC" w:rsidRPr="00856096" w:rsidRDefault="009D60FC" w:rsidP="009D60FC">
      <w:pPr>
        <w:pStyle w:val="StandardParagraph"/>
        <w:tabs>
          <w:tab w:val="left" w:pos="249"/>
          <w:tab w:val="left" w:pos="675"/>
          <w:tab w:val="left" w:pos="1196"/>
          <w:tab w:val="left" w:leader="dot" w:pos="8363"/>
          <w:tab w:val="decimal" w:pos="8789"/>
        </w:tabs>
        <w:spacing w:before="120" w:after="0"/>
        <w:rPr>
          <w:b/>
          <w:sz w:val="22"/>
          <w:szCs w:val="22"/>
          <w:lang w:val="en-ZA"/>
        </w:rPr>
      </w:pPr>
      <w:r w:rsidRPr="00856096">
        <w:rPr>
          <w:sz w:val="22"/>
          <w:szCs w:val="22"/>
          <w:lang w:val="en-ZA"/>
        </w:rPr>
        <w:t xml:space="preserve">The variables to be monitored shall be the same for run-up and run-down conditions. All dynamic variables shall be monitored. Separate sets of reference data shall be kept for the run-up and run-down conditions. The end of the transient mode for the run-up condition shall be the identification of either the continuous monitoring mode or the constant speed monitoring mode. The end of the run-down mode shall be identified by the turbo-generator speed dropping </w:t>
      </w:r>
      <w:r>
        <w:rPr>
          <w:sz w:val="22"/>
          <w:szCs w:val="22"/>
          <w:lang w:val="en-ZA"/>
        </w:rPr>
        <w:t xml:space="preserve">to barring speed which will </w:t>
      </w:r>
      <w:r w:rsidRPr="00856096">
        <w:rPr>
          <w:sz w:val="22"/>
          <w:szCs w:val="22"/>
          <w:lang w:val="en-ZA"/>
        </w:rPr>
        <w:t>initiat</w:t>
      </w:r>
      <w:r>
        <w:rPr>
          <w:sz w:val="22"/>
          <w:szCs w:val="22"/>
          <w:lang w:val="en-ZA"/>
        </w:rPr>
        <w:t xml:space="preserve">e the </w:t>
      </w:r>
      <w:r w:rsidRPr="00856096">
        <w:rPr>
          <w:sz w:val="22"/>
          <w:szCs w:val="22"/>
          <w:lang w:val="en-ZA"/>
        </w:rPr>
        <w:t xml:space="preserve">barring speed monitoring mode. </w:t>
      </w:r>
    </w:p>
    <w:p w:rsidR="009D60FC" w:rsidRPr="00856096" w:rsidRDefault="009D60FC" w:rsidP="009D60FC">
      <w:pPr>
        <w:pStyle w:val="StandardParagraph"/>
        <w:tabs>
          <w:tab w:val="left" w:pos="249"/>
          <w:tab w:val="left" w:pos="675"/>
          <w:tab w:val="left" w:pos="1196"/>
          <w:tab w:val="left" w:leader="dot" w:pos="8363"/>
          <w:tab w:val="decimal" w:pos="8789"/>
        </w:tabs>
        <w:spacing w:before="120" w:after="0"/>
        <w:rPr>
          <w:b/>
          <w:sz w:val="22"/>
          <w:szCs w:val="22"/>
          <w:lang w:val="en-ZA"/>
        </w:rPr>
      </w:pPr>
      <w:r w:rsidRPr="00856096">
        <w:rPr>
          <w:sz w:val="22"/>
          <w:szCs w:val="22"/>
          <w:lang w:val="en-ZA"/>
        </w:rPr>
        <w:t>The system shall be capable of automatically initiating transient event data collection, when machine rpm changes and falls within the pre-set minimum and maximum threshold. After completion of one transient event, collected data shall be stored automatically in transient event files and the system reset for next transient event. Provision for manual activation and aborting of transient and steady state events shall also be allowed within the configuration.</w:t>
      </w:r>
    </w:p>
    <w:p w:rsidR="009D60FC" w:rsidRPr="00856096" w:rsidRDefault="009D60FC" w:rsidP="009D60FC">
      <w:pPr>
        <w:pStyle w:val="StandardParagraph"/>
        <w:tabs>
          <w:tab w:val="left" w:pos="249"/>
          <w:tab w:val="left" w:pos="675"/>
          <w:tab w:val="left" w:pos="1196"/>
          <w:tab w:val="left" w:leader="dot" w:pos="8363"/>
          <w:tab w:val="decimal" w:pos="8789"/>
        </w:tabs>
        <w:spacing w:before="120" w:after="0"/>
        <w:rPr>
          <w:sz w:val="22"/>
          <w:szCs w:val="22"/>
          <w:lang w:val="en-ZA"/>
        </w:rPr>
      </w:pPr>
      <w:r w:rsidRPr="00856096">
        <w:rPr>
          <w:sz w:val="22"/>
          <w:szCs w:val="22"/>
          <w:lang w:val="en-ZA"/>
        </w:rPr>
        <w:t>For turbo-generator sets, the transient data shall be collected at speed (delta rpm) change not more than 10rpm increments for both start-up and shutdown events. For Boiler Feed Pump Turbines (BFPT’s), which normally operates at higher speed, transient data shall be collected at speed increments not more than 20rpm. Higher than 20 delta rpm selection may lead to poor transient data and distorted response of balance resonance.</w:t>
      </w:r>
    </w:p>
    <w:p w:rsidR="009D60FC" w:rsidRPr="00856096" w:rsidRDefault="009D60FC" w:rsidP="009D60FC">
      <w:pPr>
        <w:pStyle w:val="StandardParagraph"/>
        <w:tabs>
          <w:tab w:val="left" w:pos="249"/>
          <w:tab w:val="left" w:pos="675"/>
          <w:tab w:val="left" w:pos="1196"/>
          <w:tab w:val="left" w:leader="dot" w:pos="8363"/>
          <w:tab w:val="decimal" w:pos="8789"/>
        </w:tabs>
        <w:spacing w:before="120" w:after="0"/>
        <w:rPr>
          <w:sz w:val="22"/>
          <w:szCs w:val="22"/>
          <w:lang w:val="en-ZA"/>
        </w:rPr>
      </w:pPr>
      <w:r w:rsidRPr="00856096">
        <w:rPr>
          <w:sz w:val="22"/>
          <w:szCs w:val="22"/>
          <w:lang w:val="en-ZA"/>
        </w:rPr>
        <w:t>The actual speed and time at which the data collection starts for each point shall be recorded. Should the rate of change of speed over any period during run-up or run-down be too fast for the data acquisition or process plant, the system shall automatically calculate the minimum speed intervals at which data can be collected and continue monitoring. In this event the date, time and speed increment must be captured and entered into the system alarm log. The system shall continuously check whether the specified rate can be resumed.</w:t>
      </w:r>
    </w:p>
    <w:p w:rsidR="009D60FC" w:rsidRPr="00856096" w:rsidRDefault="009D60FC" w:rsidP="009D60FC">
      <w:pPr>
        <w:pStyle w:val="StandardParagraph"/>
        <w:tabs>
          <w:tab w:val="left" w:pos="249"/>
          <w:tab w:val="left" w:pos="675"/>
          <w:tab w:val="left" w:pos="1196"/>
          <w:tab w:val="left" w:leader="dot" w:pos="8363"/>
          <w:tab w:val="decimal" w:pos="8789"/>
        </w:tabs>
        <w:spacing w:before="120" w:after="0"/>
        <w:rPr>
          <w:sz w:val="22"/>
          <w:szCs w:val="22"/>
          <w:lang w:val="en-ZA"/>
        </w:rPr>
      </w:pPr>
      <w:r w:rsidRPr="00856096">
        <w:rPr>
          <w:sz w:val="22"/>
          <w:szCs w:val="22"/>
          <w:lang w:val="en-ZA"/>
        </w:rPr>
        <w:t xml:space="preserve">In order to minimize amount of captured data and improve system response time, monitoring system shall for every 10 static vector samples (amplitude &amp; phase), collect one waveform sample for each vibration point. The transient mode ‘enabled’ state shall not effect steady state (delta time) sampling mode. </w:t>
      </w:r>
    </w:p>
    <w:p w:rsidR="009D60FC" w:rsidRPr="001E69E4" w:rsidRDefault="009D60FC" w:rsidP="002934E8">
      <w:pPr>
        <w:pStyle w:val="Heading2"/>
        <w:numPr>
          <w:ilvl w:val="2"/>
          <w:numId w:val="28"/>
        </w:numPr>
        <w:rPr>
          <w:lang w:val="en-ZA"/>
        </w:rPr>
      </w:pPr>
      <w:bookmarkStart w:id="257" w:name="_Toc31032042"/>
      <w:bookmarkStart w:id="258" w:name="_Toc31032374"/>
      <w:bookmarkStart w:id="259" w:name="_Toc31032708"/>
      <w:bookmarkStart w:id="260" w:name="_Toc31034363"/>
      <w:bookmarkStart w:id="261" w:name="_Toc73518296"/>
      <w:bookmarkEnd w:id="257"/>
      <w:bookmarkEnd w:id="258"/>
      <w:bookmarkEnd w:id="259"/>
      <w:bookmarkEnd w:id="260"/>
      <w:r w:rsidRPr="001E69E4">
        <w:rPr>
          <w:lang w:val="en-ZA"/>
        </w:rPr>
        <w:t>Barring Speed Monitoring Mode</w:t>
      </w:r>
      <w:bookmarkEnd w:id="261"/>
    </w:p>
    <w:p w:rsidR="009D60FC" w:rsidRPr="00856096" w:rsidRDefault="009D60FC" w:rsidP="009D60FC">
      <w:pPr>
        <w:pStyle w:val="StandardParagraph"/>
        <w:tabs>
          <w:tab w:val="left" w:pos="249"/>
          <w:tab w:val="left" w:pos="675"/>
          <w:tab w:val="left" w:pos="1196"/>
          <w:tab w:val="left" w:leader="dot" w:pos="8363"/>
          <w:tab w:val="decimal" w:pos="8789"/>
        </w:tabs>
        <w:spacing w:before="120" w:after="0"/>
        <w:rPr>
          <w:sz w:val="22"/>
          <w:szCs w:val="22"/>
          <w:lang w:val="en-ZA"/>
        </w:rPr>
      </w:pPr>
      <w:r w:rsidRPr="00856096">
        <w:rPr>
          <w:sz w:val="22"/>
          <w:szCs w:val="22"/>
          <w:lang w:val="en-ZA"/>
        </w:rPr>
        <w:t>This mode is only applicable to the turbo-generator and shall monitor the condition of the turbo-generator at barring speed. It shall be automatically identified by the turbo-generator speed being above 0 rpm and below 100 rpm or the OEM specified barring speed rpm.</w:t>
      </w:r>
      <w:r>
        <w:rPr>
          <w:sz w:val="22"/>
          <w:szCs w:val="22"/>
          <w:lang w:val="en-ZA"/>
        </w:rPr>
        <w:t xml:space="preserve"> </w:t>
      </w:r>
      <w:r w:rsidRPr="00856096">
        <w:rPr>
          <w:sz w:val="22"/>
          <w:szCs w:val="22"/>
          <w:lang w:val="en-ZA"/>
        </w:rPr>
        <w:t>In this monitoring mode, the data acquisition, collection and storage of the group of input signals shall be carried out at a ten (10) second scan time for all the signals associat</w:t>
      </w:r>
      <w:r w:rsidRPr="00192355">
        <w:rPr>
          <w:sz w:val="22"/>
          <w:szCs w:val="22"/>
          <w:lang w:val="en-ZA"/>
        </w:rPr>
        <w:t>ed with the turbo-generator</w:t>
      </w:r>
      <w:r>
        <w:rPr>
          <w:sz w:val="22"/>
          <w:szCs w:val="22"/>
          <w:lang w:val="en-ZA"/>
        </w:rPr>
        <w:t>.</w:t>
      </w:r>
    </w:p>
    <w:p w:rsidR="009D60FC" w:rsidRPr="009D3599" w:rsidRDefault="009D60FC" w:rsidP="009D60FC">
      <w:pPr>
        <w:rPr>
          <w:lang w:val="en-ZA"/>
        </w:rPr>
      </w:pPr>
      <w:r w:rsidRPr="00856096">
        <w:rPr>
          <w:sz w:val="22"/>
          <w:szCs w:val="22"/>
          <w:lang w:val="en-ZA"/>
        </w:rPr>
        <w:t xml:space="preserve">The </w:t>
      </w:r>
      <w:r>
        <w:rPr>
          <w:sz w:val="22"/>
          <w:szCs w:val="22"/>
          <w:lang w:val="en-ZA"/>
        </w:rPr>
        <w:t xml:space="preserve">DC </w:t>
      </w:r>
      <w:r w:rsidRPr="00856096">
        <w:rPr>
          <w:sz w:val="22"/>
          <w:szCs w:val="22"/>
          <w:lang w:val="en-ZA"/>
        </w:rPr>
        <w:t>values of all the dynamic variables shall be monitored</w:t>
      </w:r>
      <w:r>
        <w:rPr>
          <w:sz w:val="22"/>
          <w:szCs w:val="22"/>
          <w:lang w:val="en-ZA"/>
        </w:rPr>
        <w:t>.</w:t>
      </w:r>
      <w:r w:rsidRPr="00856096">
        <w:rPr>
          <w:sz w:val="22"/>
          <w:szCs w:val="22"/>
          <w:lang w:val="en-ZA"/>
        </w:rPr>
        <w:t xml:space="preserve"> This mode of monitoring shall be used to identity the slow roll vector of the various shaft collars and used for compensation of the dynamic variables during the high speed and transient monitoring modes (if required).</w:t>
      </w:r>
    </w:p>
    <w:p w:rsidR="009D60FC" w:rsidRPr="001E69E4" w:rsidRDefault="009D60FC" w:rsidP="002934E8">
      <w:pPr>
        <w:pStyle w:val="Heading2"/>
        <w:numPr>
          <w:ilvl w:val="2"/>
          <w:numId w:val="28"/>
        </w:numPr>
        <w:rPr>
          <w:lang w:val="en-ZA"/>
        </w:rPr>
      </w:pPr>
      <w:bookmarkStart w:id="262" w:name="_Toc73518297"/>
      <w:r w:rsidRPr="001E69E4">
        <w:rPr>
          <w:lang w:val="en-ZA"/>
        </w:rPr>
        <w:t>Constant Speed, No load Monitoring</w:t>
      </w:r>
      <w:bookmarkEnd w:id="262"/>
    </w:p>
    <w:p w:rsidR="009D60FC" w:rsidRDefault="009D60FC" w:rsidP="009D60FC">
      <w:pPr>
        <w:rPr>
          <w:sz w:val="22"/>
          <w:szCs w:val="22"/>
          <w:lang w:val="en-ZA"/>
        </w:rPr>
      </w:pPr>
      <w:r w:rsidRPr="00856096">
        <w:rPr>
          <w:sz w:val="22"/>
          <w:szCs w:val="22"/>
          <w:lang w:val="en-ZA"/>
        </w:rPr>
        <w:t>The turbo-generator shall be monitored at a constant speed and zero load on the generator. This mode shall be identified by the machine running at constant speed and the generator load not greater than 0 MW. The supplier shall indicate how the speed overlap between this and the transient monitoring mode is addressed.</w:t>
      </w:r>
      <w:r>
        <w:rPr>
          <w:sz w:val="22"/>
          <w:szCs w:val="22"/>
          <w:lang w:val="en-ZA"/>
        </w:rPr>
        <w:t xml:space="preserve"> </w:t>
      </w:r>
      <w:r w:rsidRPr="00856096">
        <w:rPr>
          <w:sz w:val="22"/>
          <w:szCs w:val="22"/>
          <w:lang w:val="en-ZA"/>
        </w:rPr>
        <w:t>During this monitoring mode the same signals (except the generator load) shall be measured and at the same speed as for t</w:t>
      </w:r>
      <w:r w:rsidRPr="00192355">
        <w:rPr>
          <w:sz w:val="22"/>
          <w:szCs w:val="22"/>
          <w:lang w:val="en-ZA"/>
        </w:rPr>
        <w:t>he continuous monitoring mode</w:t>
      </w:r>
      <w:r>
        <w:rPr>
          <w:sz w:val="22"/>
          <w:szCs w:val="22"/>
          <w:lang w:val="en-ZA"/>
        </w:rPr>
        <w:t>.</w:t>
      </w:r>
    </w:p>
    <w:p w:rsidR="009D60FC" w:rsidRPr="001E69E4" w:rsidRDefault="009D60FC" w:rsidP="002934E8">
      <w:pPr>
        <w:pStyle w:val="Heading2"/>
        <w:numPr>
          <w:ilvl w:val="1"/>
          <w:numId w:val="28"/>
        </w:numPr>
        <w:rPr>
          <w:rFonts w:ascii="Arial Bold" w:hAnsi="Arial Bold"/>
          <w:caps/>
          <w:sz w:val="22"/>
          <w:szCs w:val="22"/>
          <w:lang w:val="en-ZA"/>
        </w:rPr>
      </w:pPr>
      <w:bookmarkStart w:id="263" w:name="_Toc31032045"/>
      <w:bookmarkStart w:id="264" w:name="_Toc31032377"/>
      <w:bookmarkStart w:id="265" w:name="_Toc31032711"/>
      <w:bookmarkStart w:id="266" w:name="_Toc31034366"/>
      <w:bookmarkStart w:id="267" w:name="_Toc73518298"/>
      <w:bookmarkEnd w:id="263"/>
      <w:bookmarkEnd w:id="264"/>
      <w:bookmarkEnd w:id="265"/>
      <w:bookmarkEnd w:id="266"/>
      <w:r w:rsidRPr="001E69E4">
        <w:rPr>
          <w:rFonts w:ascii="Arial Bold" w:hAnsi="Arial Bold"/>
          <w:caps/>
          <w:sz w:val="22"/>
          <w:szCs w:val="22"/>
          <w:lang w:val="en-ZA"/>
        </w:rPr>
        <w:t>Alarm Handling</w:t>
      </w:r>
      <w:bookmarkEnd w:id="154"/>
      <w:bookmarkEnd w:id="267"/>
    </w:p>
    <w:p w:rsidR="009D60FC" w:rsidRPr="00856096" w:rsidRDefault="009D60FC" w:rsidP="009D60FC">
      <w:pPr>
        <w:tabs>
          <w:tab w:val="left" w:pos="0"/>
          <w:tab w:val="num" w:pos="90"/>
        </w:tabs>
        <w:spacing w:before="120"/>
        <w:rPr>
          <w:rFonts w:cs="Arial"/>
          <w:sz w:val="22"/>
          <w:szCs w:val="22"/>
          <w:lang w:val="en-ZA"/>
        </w:rPr>
      </w:pPr>
      <w:r w:rsidRPr="00856096">
        <w:rPr>
          <w:rFonts w:cs="Arial"/>
          <w:sz w:val="22"/>
          <w:szCs w:val="22"/>
          <w:lang w:val="en-ZA"/>
        </w:rPr>
        <w:t>All alarms to be triggered by the diagnostic system shall be the result of an automatic comparison between the most recent measured variables and a user defined value for the specific variable/measurement concerned. If the measured variable (dynamic, static or process variable) exceeds the pre-set alarm value, an alarm signal shall be triggered and a unique user defined data set shall be stored. For each individual variable a data set may be defined and as a minimum four alarm levels (Very High, High. Low and Very Low) must be provided for each variable.</w:t>
      </w:r>
    </w:p>
    <w:p w:rsidR="009D60FC" w:rsidRPr="00856096" w:rsidRDefault="009D60FC" w:rsidP="009D60FC">
      <w:pPr>
        <w:tabs>
          <w:tab w:val="left" w:pos="0"/>
          <w:tab w:val="num" w:pos="90"/>
        </w:tabs>
        <w:spacing w:before="120"/>
        <w:rPr>
          <w:rFonts w:cs="Arial"/>
          <w:sz w:val="22"/>
          <w:szCs w:val="22"/>
          <w:lang w:val="en-ZA"/>
        </w:rPr>
      </w:pPr>
      <w:r w:rsidRPr="00856096">
        <w:rPr>
          <w:rFonts w:cs="Arial"/>
          <w:sz w:val="22"/>
          <w:szCs w:val="22"/>
          <w:lang w:val="en-ZA"/>
        </w:rPr>
        <w:t xml:space="preserve">The system shall provide the possibility to choose calculated alarm limits which can vary as a function of other system variables. Calculation facilities to obtain the most reasonable boundary limits based on statistical analysis or archive data shall also be available. A predetermined hysteresis set by the </w:t>
      </w:r>
      <w:r w:rsidRPr="00856096">
        <w:rPr>
          <w:rFonts w:cs="Arial"/>
          <w:i/>
          <w:sz w:val="22"/>
          <w:szCs w:val="22"/>
          <w:lang w:val="en-ZA"/>
        </w:rPr>
        <w:t>Employer</w:t>
      </w:r>
      <w:r w:rsidRPr="00856096">
        <w:rPr>
          <w:rFonts w:cs="Arial"/>
          <w:sz w:val="22"/>
          <w:szCs w:val="22"/>
          <w:lang w:val="en-ZA"/>
        </w:rPr>
        <w:t xml:space="preserve"> shall be assignable to each alarm signal input to avoid repeated flashing alarms.</w:t>
      </w:r>
    </w:p>
    <w:p w:rsidR="009D60FC" w:rsidRPr="00856096" w:rsidRDefault="009D60FC" w:rsidP="009D60FC">
      <w:pPr>
        <w:tabs>
          <w:tab w:val="left" w:pos="0"/>
          <w:tab w:val="num" w:pos="90"/>
          <w:tab w:val="left" w:pos="1260"/>
        </w:tabs>
        <w:spacing w:before="120"/>
        <w:rPr>
          <w:rFonts w:cs="Arial"/>
          <w:sz w:val="22"/>
          <w:szCs w:val="22"/>
          <w:lang w:val="en-ZA"/>
        </w:rPr>
      </w:pPr>
      <w:r w:rsidRPr="00856096">
        <w:rPr>
          <w:rFonts w:cs="Arial"/>
          <w:sz w:val="22"/>
          <w:szCs w:val="22"/>
          <w:lang w:val="en-ZA"/>
        </w:rPr>
        <w:t>As a minimum the following information shall be sent simultaneously to the system alarm log:</w:t>
      </w:r>
    </w:p>
    <w:p w:rsidR="009D60FC" w:rsidRPr="00856096" w:rsidRDefault="009D60FC" w:rsidP="002934E8">
      <w:pPr>
        <w:numPr>
          <w:ilvl w:val="0"/>
          <w:numId w:val="20"/>
        </w:numPr>
        <w:tabs>
          <w:tab w:val="left" w:pos="0"/>
          <w:tab w:val="left" w:pos="1260"/>
        </w:tabs>
        <w:spacing w:before="120"/>
        <w:rPr>
          <w:rFonts w:cs="Arial"/>
          <w:sz w:val="22"/>
          <w:szCs w:val="22"/>
          <w:lang w:val="en-ZA"/>
        </w:rPr>
      </w:pPr>
      <w:r w:rsidRPr="00856096">
        <w:rPr>
          <w:rFonts w:cs="Arial"/>
          <w:sz w:val="22"/>
          <w:szCs w:val="22"/>
          <w:lang w:val="en-ZA"/>
        </w:rPr>
        <w:t>Machine and signal identification.</w:t>
      </w:r>
    </w:p>
    <w:p w:rsidR="009D60FC" w:rsidRPr="00856096" w:rsidRDefault="009D60FC" w:rsidP="002934E8">
      <w:pPr>
        <w:numPr>
          <w:ilvl w:val="0"/>
          <w:numId w:val="20"/>
        </w:numPr>
        <w:tabs>
          <w:tab w:val="left" w:pos="0"/>
          <w:tab w:val="left" w:pos="1260"/>
        </w:tabs>
        <w:spacing w:before="120"/>
        <w:rPr>
          <w:rFonts w:cs="Arial"/>
          <w:sz w:val="22"/>
          <w:szCs w:val="22"/>
          <w:lang w:val="en-ZA"/>
        </w:rPr>
      </w:pPr>
      <w:r w:rsidRPr="00856096">
        <w:rPr>
          <w:rFonts w:cs="Arial"/>
          <w:sz w:val="22"/>
          <w:szCs w:val="22"/>
          <w:lang w:val="en-ZA"/>
        </w:rPr>
        <w:t>The date and time of occurrence.</w:t>
      </w:r>
    </w:p>
    <w:p w:rsidR="009D60FC" w:rsidRPr="00856096" w:rsidRDefault="009D60FC" w:rsidP="002934E8">
      <w:pPr>
        <w:numPr>
          <w:ilvl w:val="0"/>
          <w:numId w:val="20"/>
        </w:numPr>
        <w:tabs>
          <w:tab w:val="left" w:pos="0"/>
          <w:tab w:val="left" w:pos="1260"/>
        </w:tabs>
        <w:spacing w:before="120"/>
        <w:rPr>
          <w:rFonts w:cs="Arial"/>
          <w:sz w:val="22"/>
          <w:szCs w:val="22"/>
          <w:lang w:val="en-ZA"/>
        </w:rPr>
      </w:pPr>
      <w:r w:rsidRPr="00856096">
        <w:rPr>
          <w:rFonts w:cs="Arial"/>
          <w:sz w:val="22"/>
          <w:szCs w:val="22"/>
          <w:lang w:val="en-ZA"/>
        </w:rPr>
        <w:t>The value of measured variables.</w:t>
      </w:r>
    </w:p>
    <w:p w:rsidR="009D60FC" w:rsidRPr="00856096" w:rsidRDefault="009D60FC" w:rsidP="002934E8">
      <w:pPr>
        <w:numPr>
          <w:ilvl w:val="0"/>
          <w:numId w:val="20"/>
        </w:numPr>
        <w:tabs>
          <w:tab w:val="left" w:pos="0"/>
          <w:tab w:val="num" w:pos="90"/>
          <w:tab w:val="left" w:pos="1260"/>
        </w:tabs>
        <w:spacing w:before="120"/>
        <w:rPr>
          <w:rFonts w:cs="Arial"/>
          <w:sz w:val="22"/>
          <w:szCs w:val="22"/>
          <w:lang w:val="en-ZA"/>
        </w:rPr>
      </w:pPr>
      <w:r w:rsidRPr="00856096">
        <w:rPr>
          <w:rFonts w:cs="Arial"/>
          <w:sz w:val="22"/>
          <w:szCs w:val="22"/>
          <w:lang w:val="en-ZA"/>
        </w:rPr>
        <w:t>A brief description of the fault.</w:t>
      </w:r>
    </w:p>
    <w:p w:rsidR="009D60FC" w:rsidRPr="00856096" w:rsidRDefault="009D60FC" w:rsidP="009D60FC">
      <w:pPr>
        <w:tabs>
          <w:tab w:val="left" w:pos="0"/>
          <w:tab w:val="num" w:pos="90"/>
        </w:tabs>
        <w:spacing w:before="120"/>
        <w:rPr>
          <w:rFonts w:cs="Arial"/>
          <w:sz w:val="22"/>
          <w:szCs w:val="22"/>
          <w:lang w:val="en-ZA"/>
        </w:rPr>
      </w:pPr>
      <w:r w:rsidRPr="00856096">
        <w:rPr>
          <w:rFonts w:cs="Arial"/>
          <w:sz w:val="22"/>
          <w:szCs w:val="22"/>
          <w:lang w:val="en-ZA"/>
        </w:rPr>
        <w:t xml:space="preserve">The alarms in the system alarm log shall be accessible to all users at all times but only the system administrator must be capable of erasing any system alarm log entries that they deem is no longer necessary. The system alarm log shall have the capacity to store a large number of alarms. </w:t>
      </w:r>
    </w:p>
    <w:p w:rsidR="009D60FC" w:rsidRPr="00856096" w:rsidRDefault="009D60FC" w:rsidP="009D60FC">
      <w:pPr>
        <w:pStyle w:val="StandardParagraph"/>
        <w:tabs>
          <w:tab w:val="left" w:pos="249"/>
          <w:tab w:val="left" w:pos="675"/>
          <w:tab w:val="left" w:pos="1196"/>
          <w:tab w:val="left" w:leader="dot" w:pos="8363"/>
          <w:tab w:val="decimal" w:pos="8789"/>
        </w:tabs>
        <w:spacing w:before="120" w:after="0"/>
        <w:rPr>
          <w:sz w:val="22"/>
          <w:szCs w:val="22"/>
          <w:lang w:val="en-ZA"/>
        </w:rPr>
      </w:pPr>
      <w:r w:rsidRPr="00856096">
        <w:rPr>
          <w:sz w:val="22"/>
          <w:szCs w:val="22"/>
          <w:lang w:val="en-ZA"/>
        </w:rPr>
        <w:t xml:space="preserve">Any changes in alarm settings shall be logged and only the system administrator should be permitted to override and delete alarm log entries. </w:t>
      </w:r>
    </w:p>
    <w:p w:rsidR="009D60FC" w:rsidRPr="00856096" w:rsidRDefault="009D60FC" w:rsidP="009D60FC">
      <w:pPr>
        <w:pStyle w:val="StandardParagraph"/>
        <w:tabs>
          <w:tab w:val="left" w:pos="249"/>
          <w:tab w:val="left" w:pos="675"/>
          <w:tab w:val="left" w:pos="1196"/>
          <w:tab w:val="left" w:leader="dot" w:pos="8363"/>
          <w:tab w:val="decimal" w:pos="8789"/>
        </w:tabs>
        <w:spacing w:before="120" w:after="0"/>
        <w:rPr>
          <w:sz w:val="22"/>
          <w:szCs w:val="22"/>
          <w:lang w:val="en-ZA"/>
        </w:rPr>
      </w:pPr>
      <w:r w:rsidRPr="00856096">
        <w:rPr>
          <w:sz w:val="22"/>
          <w:szCs w:val="22"/>
        </w:rPr>
        <w:t>Pro</w:t>
      </w:r>
      <w:r w:rsidRPr="00192355">
        <w:rPr>
          <w:sz w:val="22"/>
          <w:szCs w:val="22"/>
        </w:rPr>
        <w:t xml:space="preserve">visions shall also be made for </w:t>
      </w:r>
      <w:r>
        <w:rPr>
          <w:sz w:val="22"/>
          <w:szCs w:val="22"/>
        </w:rPr>
        <w:t>s</w:t>
      </w:r>
      <w:r w:rsidRPr="00856096">
        <w:rPr>
          <w:sz w:val="22"/>
          <w:szCs w:val="22"/>
        </w:rPr>
        <w:t>oftware alarms to be disabled during the transient events and individual equipment / machine maintenance period.</w:t>
      </w:r>
    </w:p>
    <w:p w:rsidR="009D60FC" w:rsidRPr="00856096" w:rsidRDefault="009D60FC" w:rsidP="009D60FC">
      <w:pPr>
        <w:pStyle w:val="StandardParagraph"/>
        <w:tabs>
          <w:tab w:val="left" w:pos="249"/>
          <w:tab w:val="left" w:pos="675"/>
          <w:tab w:val="left" w:pos="1196"/>
          <w:tab w:val="left" w:leader="dot" w:pos="8363"/>
          <w:tab w:val="decimal" w:pos="8789"/>
        </w:tabs>
        <w:spacing w:before="120" w:after="0"/>
        <w:rPr>
          <w:b/>
          <w:sz w:val="22"/>
          <w:szCs w:val="22"/>
          <w:lang w:val="en-ZA"/>
        </w:rPr>
      </w:pPr>
      <w:r w:rsidRPr="00856096">
        <w:rPr>
          <w:sz w:val="22"/>
          <w:szCs w:val="22"/>
          <w:lang w:val="en-ZA"/>
        </w:rPr>
        <w:t xml:space="preserve">The machinery </w:t>
      </w:r>
      <w:r>
        <w:rPr>
          <w:sz w:val="22"/>
          <w:szCs w:val="22"/>
          <w:lang w:val="en-ZA"/>
        </w:rPr>
        <w:t xml:space="preserve">diagnostic and </w:t>
      </w:r>
      <w:r w:rsidRPr="00856096">
        <w:rPr>
          <w:sz w:val="22"/>
          <w:szCs w:val="22"/>
          <w:lang w:val="en-ZA"/>
        </w:rPr>
        <w:t>monitoring system shall provide configuration for several types and different levels of alarms</w:t>
      </w:r>
      <w:r>
        <w:rPr>
          <w:sz w:val="22"/>
          <w:szCs w:val="22"/>
          <w:lang w:val="en-ZA"/>
        </w:rPr>
        <w:t xml:space="preserve"> as required for different monitoring modes</w:t>
      </w:r>
      <w:r w:rsidRPr="00856096">
        <w:rPr>
          <w:sz w:val="22"/>
          <w:szCs w:val="22"/>
          <w:lang w:val="en-ZA"/>
        </w:rPr>
        <w:t>. This configuration shall include the following alarm types required for complete system monitoring:</w:t>
      </w:r>
    </w:p>
    <w:p w:rsidR="009D60FC" w:rsidRPr="00F46672" w:rsidRDefault="009D60FC" w:rsidP="002934E8">
      <w:pPr>
        <w:pStyle w:val="Heading4"/>
        <w:numPr>
          <w:ilvl w:val="3"/>
          <w:numId w:val="21"/>
        </w:numPr>
        <w:tabs>
          <w:tab w:val="clear" w:pos="-720"/>
          <w:tab w:val="clear" w:pos="357"/>
          <w:tab w:val="left" w:pos="249"/>
          <w:tab w:val="left" w:pos="675"/>
          <w:tab w:val="left" w:pos="851"/>
          <w:tab w:val="left" w:leader="dot" w:pos="8363"/>
          <w:tab w:val="decimal" w:pos="8789"/>
        </w:tabs>
        <w:spacing w:after="0"/>
        <w:ind w:left="851" w:hanging="851"/>
        <w:rPr>
          <w:rFonts w:ascii="Arial" w:hAnsi="Arial" w:cs="Arial"/>
          <w:b w:val="0"/>
          <w:sz w:val="22"/>
          <w:szCs w:val="22"/>
          <w:lang w:val="en-ZA"/>
        </w:rPr>
      </w:pPr>
      <w:r w:rsidRPr="00F46672">
        <w:rPr>
          <w:rFonts w:ascii="Arial" w:hAnsi="Arial" w:cs="Arial"/>
          <w:b w:val="0"/>
          <w:sz w:val="22"/>
          <w:szCs w:val="22"/>
          <w:lang w:val="en-ZA"/>
        </w:rPr>
        <w:t>Software Alarms</w:t>
      </w:r>
    </w:p>
    <w:p w:rsidR="009D60FC" w:rsidRPr="00F46672" w:rsidRDefault="009D60FC" w:rsidP="002934E8">
      <w:pPr>
        <w:pStyle w:val="Heading4"/>
        <w:numPr>
          <w:ilvl w:val="3"/>
          <w:numId w:val="21"/>
        </w:numPr>
        <w:tabs>
          <w:tab w:val="clear" w:pos="-720"/>
          <w:tab w:val="clear" w:pos="357"/>
          <w:tab w:val="left" w:pos="249"/>
          <w:tab w:val="left" w:pos="675"/>
          <w:tab w:val="left" w:pos="851"/>
          <w:tab w:val="left" w:leader="dot" w:pos="8363"/>
          <w:tab w:val="decimal" w:pos="8789"/>
        </w:tabs>
        <w:spacing w:after="0"/>
        <w:ind w:left="851" w:hanging="851"/>
        <w:rPr>
          <w:rFonts w:ascii="Arial" w:hAnsi="Arial" w:cs="Arial"/>
          <w:b w:val="0"/>
          <w:sz w:val="22"/>
          <w:szCs w:val="22"/>
          <w:lang w:val="en-ZA"/>
        </w:rPr>
      </w:pPr>
      <w:r w:rsidRPr="00F46672">
        <w:rPr>
          <w:rFonts w:ascii="Arial" w:hAnsi="Arial" w:cs="Arial"/>
          <w:b w:val="0"/>
          <w:sz w:val="22"/>
          <w:szCs w:val="22"/>
          <w:lang w:val="en-ZA"/>
        </w:rPr>
        <w:t>Maximum and Minimum Values</w:t>
      </w:r>
    </w:p>
    <w:p w:rsidR="009D60FC" w:rsidRPr="00F46672" w:rsidRDefault="009D60FC" w:rsidP="002934E8">
      <w:pPr>
        <w:pStyle w:val="Heading4"/>
        <w:numPr>
          <w:ilvl w:val="3"/>
          <w:numId w:val="21"/>
        </w:numPr>
        <w:tabs>
          <w:tab w:val="clear" w:pos="-720"/>
          <w:tab w:val="clear" w:pos="357"/>
        </w:tabs>
        <w:spacing w:after="0"/>
        <w:ind w:left="284" w:hanging="284"/>
        <w:rPr>
          <w:rFonts w:ascii="Arial" w:hAnsi="Arial" w:cs="Arial"/>
          <w:b w:val="0"/>
          <w:sz w:val="22"/>
          <w:szCs w:val="22"/>
          <w:lang w:val="en-ZA"/>
        </w:rPr>
      </w:pPr>
      <w:r w:rsidRPr="00F46672">
        <w:rPr>
          <w:rFonts w:ascii="Arial" w:hAnsi="Arial" w:cs="Arial"/>
          <w:b w:val="0"/>
          <w:sz w:val="22"/>
          <w:szCs w:val="22"/>
          <w:lang w:val="en-ZA"/>
        </w:rPr>
        <w:t>Envelope alarms</w:t>
      </w:r>
    </w:p>
    <w:p w:rsidR="009D60FC" w:rsidRPr="00F46672" w:rsidRDefault="009D60FC" w:rsidP="002934E8">
      <w:pPr>
        <w:pStyle w:val="Heading4"/>
        <w:numPr>
          <w:ilvl w:val="3"/>
          <w:numId w:val="21"/>
        </w:numPr>
        <w:tabs>
          <w:tab w:val="clear" w:pos="-720"/>
          <w:tab w:val="clear" w:pos="357"/>
        </w:tabs>
        <w:spacing w:after="0"/>
        <w:ind w:left="284" w:hanging="284"/>
        <w:rPr>
          <w:rFonts w:ascii="Arial" w:hAnsi="Arial" w:cs="Arial"/>
          <w:b w:val="0"/>
          <w:sz w:val="22"/>
          <w:szCs w:val="22"/>
          <w:lang w:val="en-ZA"/>
        </w:rPr>
      </w:pPr>
      <w:r w:rsidRPr="00F46672">
        <w:rPr>
          <w:rFonts w:ascii="Arial" w:hAnsi="Arial" w:cs="Arial"/>
          <w:b w:val="0"/>
          <w:sz w:val="22"/>
          <w:szCs w:val="22"/>
          <w:lang w:val="en-ZA"/>
        </w:rPr>
        <w:t>Step Changes alarm</w:t>
      </w:r>
    </w:p>
    <w:p w:rsidR="009D60FC" w:rsidRPr="00F46672" w:rsidRDefault="009D60FC" w:rsidP="002934E8">
      <w:pPr>
        <w:pStyle w:val="Heading4"/>
        <w:numPr>
          <w:ilvl w:val="3"/>
          <w:numId w:val="21"/>
        </w:numPr>
        <w:tabs>
          <w:tab w:val="clear" w:pos="-720"/>
          <w:tab w:val="clear" w:pos="357"/>
          <w:tab w:val="left" w:pos="249"/>
          <w:tab w:val="left" w:pos="675"/>
          <w:tab w:val="left" w:pos="1196"/>
          <w:tab w:val="left" w:leader="dot" w:pos="8363"/>
          <w:tab w:val="decimal" w:pos="8789"/>
        </w:tabs>
        <w:spacing w:after="0"/>
        <w:ind w:left="851" w:hanging="851"/>
        <w:rPr>
          <w:rFonts w:ascii="Arial" w:hAnsi="Arial" w:cs="Arial"/>
          <w:b w:val="0"/>
          <w:sz w:val="22"/>
          <w:szCs w:val="22"/>
          <w:lang w:val="en-ZA"/>
        </w:rPr>
      </w:pPr>
      <w:r w:rsidRPr="00F46672">
        <w:rPr>
          <w:rFonts w:ascii="Arial" w:hAnsi="Arial" w:cs="Arial"/>
          <w:b w:val="0"/>
          <w:sz w:val="22"/>
          <w:szCs w:val="22"/>
          <w:lang w:val="en-ZA"/>
        </w:rPr>
        <w:t>Acceptance Region Alarms</w:t>
      </w:r>
    </w:p>
    <w:p w:rsidR="009D60FC" w:rsidRDefault="009D60FC" w:rsidP="009D60FC">
      <w:pPr>
        <w:pStyle w:val="NormalIndent"/>
        <w:rPr>
          <w:lang w:val="en-ZA"/>
        </w:rPr>
      </w:pPr>
    </w:p>
    <w:p w:rsidR="009D60FC" w:rsidRPr="001F67E5" w:rsidRDefault="009D60FC" w:rsidP="009D60FC">
      <w:pPr>
        <w:pStyle w:val="NormalIndent"/>
        <w:ind w:left="0"/>
        <w:rPr>
          <w:rFonts w:cs="Arial"/>
        </w:rPr>
      </w:pPr>
      <w:r w:rsidRPr="00856096">
        <w:rPr>
          <w:rFonts w:cs="Arial"/>
          <w:sz w:val="22"/>
          <w:szCs w:val="22"/>
          <w:lang w:val="en-ZA"/>
        </w:rPr>
        <w:t xml:space="preserve">The </w:t>
      </w:r>
      <w:r w:rsidRPr="00856096">
        <w:rPr>
          <w:rFonts w:cs="Arial"/>
          <w:i/>
          <w:sz w:val="22"/>
          <w:szCs w:val="22"/>
          <w:lang w:val="en-ZA"/>
        </w:rPr>
        <w:t>Contractor</w:t>
      </w:r>
      <w:r w:rsidRPr="00856096">
        <w:rPr>
          <w:rFonts w:cs="Arial"/>
          <w:sz w:val="22"/>
          <w:szCs w:val="22"/>
          <w:lang w:val="en-ZA"/>
        </w:rPr>
        <w:t xml:space="preserve"> will be responsible to implement an alarm ratification and management </w:t>
      </w:r>
      <w:r>
        <w:rPr>
          <w:rFonts w:cs="Arial"/>
          <w:sz w:val="22"/>
          <w:szCs w:val="22"/>
          <w:lang w:val="en-ZA"/>
        </w:rPr>
        <w:t>s</w:t>
      </w:r>
      <w:r w:rsidRPr="00856096">
        <w:rPr>
          <w:rFonts w:cs="Arial"/>
          <w:sz w:val="22"/>
          <w:szCs w:val="22"/>
          <w:lang w:val="en-ZA"/>
        </w:rPr>
        <w:t>ystem which will optimise the system alarms. The aim of this process will be to eliminate nuisance alarms and confirm implemented alarm levels.</w:t>
      </w:r>
    </w:p>
    <w:p w:rsidR="009D60FC" w:rsidRPr="001E69E4" w:rsidRDefault="009D60FC" w:rsidP="002934E8">
      <w:pPr>
        <w:pStyle w:val="Heading2"/>
        <w:numPr>
          <w:ilvl w:val="1"/>
          <w:numId w:val="28"/>
        </w:numPr>
        <w:rPr>
          <w:rFonts w:ascii="Arial Bold" w:hAnsi="Arial Bold"/>
          <w:caps/>
          <w:sz w:val="22"/>
          <w:szCs w:val="22"/>
          <w:lang w:val="en-ZA"/>
        </w:rPr>
      </w:pPr>
      <w:bookmarkStart w:id="268" w:name="_Toc31032047"/>
      <w:bookmarkStart w:id="269" w:name="_Toc31032379"/>
      <w:bookmarkStart w:id="270" w:name="_Toc31032713"/>
      <w:bookmarkStart w:id="271" w:name="_Toc31034368"/>
      <w:bookmarkStart w:id="272" w:name="_Toc31032048"/>
      <w:bookmarkStart w:id="273" w:name="_Toc31032380"/>
      <w:bookmarkStart w:id="274" w:name="_Toc31032714"/>
      <w:bookmarkStart w:id="275" w:name="_Toc31034369"/>
      <w:bookmarkStart w:id="276" w:name="_Toc489969634"/>
      <w:bookmarkStart w:id="277" w:name="_Toc73518299"/>
      <w:bookmarkEnd w:id="268"/>
      <w:bookmarkEnd w:id="269"/>
      <w:bookmarkEnd w:id="270"/>
      <w:bookmarkEnd w:id="271"/>
      <w:bookmarkEnd w:id="272"/>
      <w:bookmarkEnd w:id="273"/>
      <w:bookmarkEnd w:id="274"/>
      <w:bookmarkEnd w:id="275"/>
      <w:r w:rsidRPr="001E69E4">
        <w:rPr>
          <w:rFonts w:ascii="Arial Bold" w:hAnsi="Arial Bold"/>
          <w:caps/>
          <w:sz w:val="22"/>
          <w:szCs w:val="22"/>
          <w:lang w:val="en-ZA"/>
        </w:rPr>
        <w:t>Cyber Security</w:t>
      </w:r>
      <w:bookmarkEnd w:id="276"/>
      <w:bookmarkEnd w:id="277"/>
    </w:p>
    <w:p w:rsidR="009D60FC" w:rsidRPr="00856096" w:rsidRDefault="009D60FC" w:rsidP="009D60FC">
      <w:pPr>
        <w:spacing w:before="120"/>
        <w:rPr>
          <w:rFonts w:cs="Arial"/>
          <w:snapToGrid w:val="0"/>
          <w:sz w:val="22"/>
          <w:szCs w:val="22"/>
        </w:rPr>
      </w:pPr>
      <w:r w:rsidRPr="00856096">
        <w:rPr>
          <w:rFonts w:cs="Arial"/>
          <w:snapToGrid w:val="0"/>
          <w:sz w:val="22"/>
          <w:szCs w:val="22"/>
        </w:rPr>
        <w:t xml:space="preserve">The </w:t>
      </w:r>
      <w:r w:rsidRPr="000C5EDF">
        <w:rPr>
          <w:rFonts w:cs="Arial"/>
          <w:i/>
          <w:snapToGrid w:val="0"/>
          <w:sz w:val="22"/>
          <w:szCs w:val="22"/>
        </w:rPr>
        <w:t>Employer</w:t>
      </w:r>
      <w:r w:rsidRPr="00856096">
        <w:rPr>
          <w:rFonts w:cs="Arial"/>
          <w:snapToGrid w:val="0"/>
          <w:sz w:val="22"/>
          <w:szCs w:val="22"/>
        </w:rPr>
        <w:t xml:space="preserve"> has an internal Cyber Security standard, document 240-55410927, which needs to be complied with. The boundaries of the both the unitised vibration sub-nets and Station vibration monitoring network are protected from unwanted intrusions via firewalls. A firewall with provide for deep packet inspection need to be provided. The virtual diagnostic servers will be configured within the Eskom DMZ.</w:t>
      </w:r>
    </w:p>
    <w:p w:rsidR="009D60FC" w:rsidRPr="00856096" w:rsidRDefault="009D60FC" w:rsidP="009D60FC">
      <w:pPr>
        <w:spacing w:before="120"/>
        <w:rPr>
          <w:rFonts w:cs="Arial"/>
          <w:snapToGrid w:val="0"/>
          <w:sz w:val="22"/>
          <w:szCs w:val="22"/>
        </w:rPr>
      </w:pPr>
      <w:r w:rsidRPr="00856096">
        <w:rPr>
          <w:rFonts w:cs="Arial"/>
          <w:snapToGrid w:val="0"/>
          <w:sz w:val="22"/>
          <w:szCs w:val="22"/>
        </w:rPr>
        <w:t xml:space="preserve">Open 3rd party systems do not connect directly to the virtual diagnostic server. Such 3rd party systems connect to the virtual diagnostic server via the DMZ. Eskom will provide the DMZ, the Contractor ensures that the limitations as implemented within the existing Eskom DMZ do not reduce the performance, access or reliability of the diagnostic system provided by the Contractor. </w:t>
      </w:r>
    </w:p>
    <w:p w:rsidR="009D60FC" w:rsidRPr="00856096" w:rsidRDefault="009D60FC" w:rsidP="009D60FC">
      <w:pPr>
        <w:spacing w:before="120"/>
        <w:rPr>
          <w:rFonts w:cs="Arial"/>
          <w:snapToGrid w:val="0"/>
          <w:sz w:val="22"/>
          <w:szCs w:val="22"/>
        </w:rPr>
      </w:pPr>
      <w:r w:rsidRPr="00856096">
        <w:rPr>
          <w:rFonts w:cs="Arial"/>
          <w:snapToGrid w:val="0"/>
          <w:sz w:val="22"/>
          <w:szCs w:val="22"/>
        </w:rPr>
        <w:t>The sub-net hardware provided by the Contractor are compatible and support existing Network intrusion detection system (NIDS), intrusion prevention systems, antivirus software and network management software utilised by the condition monitoring network.</w:t>
      </w:r>
    </w:p>
    <w:p w:rsidR="009D60FC" w:rsidRPr="00856096" w:rsidRDefault="009D60FC" w:rsidP="009D60FC">
      <w:pPr>
        <w:spacing w:before="120"/>
        <w:rPr>
          <w:rFonts w:cs="Arial"/>
          <w:snapToGrid w:val="0"/>
          <w:sz w:val="22"/>
          <w:szCs w:val="22"/>
        </w:rPr>
      </w:pPr>
      <w:r w:rsidRPr="00856096">
        <w:rPr>
          <w:rFonts w:cs="Arial"/>
          <w:snapToGrid w:val="0"/>
          <w:sz w:val="22"/>
          <w:szCs w:val="22"/>
        </w:rPr>
        <w:t>Every network switches’ unused ports are blocked via the network management system. Access to the unit sub-network switches is possible via unit Engineering workstations while to the common condition monitoring network switches is possible via the common network monitoring workstation. USB ports on all relevant hardware must be software locked to prevent data access via USB storage devices.</w:t>
      </w:r>
    </w:p>
    <w:p w:rsidR="009D60FC" w:rsidRPr="00856096" w:rsidRDefault="009D60FC" w:rsidP="009D60FC">
      <w:pPr>
        <w:spacing w:before="120"/>
        <w:rPr>
          <w:rFonts w:cs="Arial"/>
          <w:snapToGrid w:val="0"/>
          <w:sz w:val="22"/>
          <w:szCs w:val="22"/>
        </w:rPr>
      </w:pPr>
      <w:r w:rsidRPr="00856096">
        <w:rPr>
          <w:rFonts w:cs="Arial"/>
          <w:snapToGrid w:val="0"/>
          <w:sz w:val="22"/>
          <w:szCs w:val="22"/>
        </w:rPr>
        <w:t>Antivirus software is installed on all workstations. All workstations are supported by regular updates with the latest OEM approved security patches.</w:t>
      </w:r>
    </w:p>
    <w:p w:rsidR="009D60FC" w:rsidRPr="00856096" w:rsidRDefault="009D60FC" w:rsidP="009D60FC">
      <w:pPr>
        <w:spacing w:before="120"/>
        <w:rPr>
          <w:rFonts w:cs="Arial"/>
          <w:snapToGrid w:val="0"/>
          <w:sz w:val="22"/>
          <w:szCs w:val="22"/>
        </w:rPr>
      </w:pPr>
      <w:r w:rsidRPr="00856096">
        <w:rPr>
          <w:rFonts w:cs="Arial"/>
          <w:snapToGrid w:val="0"/>
          <w:sz w:val="22"/>
          <w:szCs w:val="22"/>
        </w:rPr>
        <w:t>Unauthorised access is denied on all servers and clients’ Basic Input Output System (BIOS) through password protection. Only applications and services that are necessary are activated on servers such that communication and potential points of attack are restricted to an absolute minimum. All users with extended access rights such as</w:t>
      </w:r>
      <w:r w:rsidRPr="00192355">
        <w:rPr>
          <w:rFonts w:cs="Arial"/>
          <w:snapToGrid w:val="0"/>
          <w:sz w:val="22"/>
          <w:szCs w:val="22"/>
        </w:rPr>
        <w:t xml:space="preserve"> administrators, engineers, etc.</w:t>
      </w:r>
      <w:r>
        <w:rPr>
          <w:rFonts w:cs="Arial"/>
          <w:snapToGrid w:val="0"/>
          <w:sz w:val="22"/>
          <w:szCs w:val="22"/>
        </w:rPr>
        <w:t xml:space="preserve"> </w:t>
      </w:r>
      <w:r w:rsidRPr="00856096">
        <w:rPr>
          <w:rFonts w:cs="Arial"/>
          <w:snapToGrid w:val="0"/>
          <w:sz w:val="22"/>
          <w:szCs w:val="22"/>
        </w:rPr>
        <w:t>are automatically logged off after a pre-defined idle time.</w:t>
      </w:r>
    </w:p>
    <w:p w:rsidR="009D60FC" w:rsidRPr="00856096" w:rsidRDefault="009D60FC" w:rsidP="009D60FC">
      <w:pPr>
        <w:spacing w:before="120"/>
        <w:rPr>
          <w:rFonts w:cs="Arial"/>
          <w:snapToGrid w:val="0"/>
          <w:sz w:val="22"/>
          <w:szCs w:val="22"/>
        </w:rPr>
      </w:pPr>
      <w:r w:rsidRPr="00856096">
        <w:rPr>
          <w:rFonts w:cs="Arial"/>
          <w:snapToGrid w:val="0"/>
          <w:sz w:val="22"/>
          <w:szCs w:val="22"/>
        </w:rPr>
        <w:t>All actual security conditions and the initiated and implemented measures are documented in a uniform structure in a Cyber Security manual to be submitted during the project conceptual design.</w:t>
      </w:r>
    </w:p>
    <w:p w:rsidR="009D60FC" w:rsidRPr="001E69E4" w:rsidRDefault="009D60FC" w:rsidP="002934E8">
      <w:pPr>
        <w:pStyle w:val="Heading2"/>
        <w:numPr>
          <w:ilvl w:val="1"/>
          <w:numId w:val="28"/>
        </w:numPr>
        <w:rPr>
          <w:rFonts w:ascii="Arial Bold" w:hAnsi="Arial Bold"/>
          <w:caps/>
          <w:sz w:val="22"/>
          <w:szCs w:val="22"/>
          <w:lang w:val="en-ZA"/>
        </w:rPr>
      </w:pPr>
      <w:bookmarkStart w:id="278" w:name="_Toc31032050"/>
      <w:bookmarkStart w:id="279" w:name="_Toc31032382"/>
      <w:bookmarkStart w:id="280" w:name="_Toc31032716"/>
      <w:bookmarkStart w:id="281" w:name="_Toc31034371"/>
      <w:bookmarkStart w:id="282" w:name="_Toc31032051"/>
      <w:bookmarkStart w:id="283" w:name="_Toc31032383"/>
      <w:bookmarkStart w:id="284" w:name="_Toc31032717"/>
      <w:bookmarkStart w:id="285" w:name="_Toc31034372"/>
      <w:bookmarkStart w:id="286" w:name="_Toc489969635"/>
      <w:bookmarkStart w:id="287" w:name="_Toc73518300"/>
      <w:bookmarkEnd w:id="278"/>
      <w:bookmarkEnd w:id="279"/>
      <w:bookmarkEnd w:id="280"/>
      <w:bookmarkEnd w:id="281"/>
      <w:bookmarkEnd w:id="282"/>
      <w:bookmarkEnd w:id="283"/>
      <w:bookmarkEnd w:id="284"/>
      <w:bookmarkEnd w:id="285"/>
      <w:r w:rsidRPr="001E69E4">
        <w:rPr>
          <w:rFonts w:ascii="Arial Bold" w:hAnsi="Arial Bold"/>
          <w:caps/>
          <w:sz w:val="22"/>
          <w:szCs w:val="22"/>
          <w:lang w:val="en-ZA"/>
        </w:rPr>
        <w:t>Licencing</w:t>
      </w:r>
      <w:bookmarkEnd w:id="286"/>
      <w:bookmarkEnd w:id="287"/>
    </w:p>
    <w:p w:rsidR="009D60FC" w:rsidRDefault="009D60FC" w:rsidP="009D60FC">
      <w:pPr>
        <w:rPr>
          <w:rFonts w:cs="Arial"/>
          <w:sz w:val="22"/>
          <w:szCs w:val="22"/>
        </w:rPr>
      </w:pPr>
      <w:r>
        <w:rPr>
          <w:rFonts w:cs="Arial"/>
          <w:sz w:val="22"/>
          <w:szCs w:val="22"/>
        </w:rPr>
        <w:t xml:space="preserve">The </w:t>
      </w:r>
      <w:r w:rsidRPr="00856096">
        <w:rPr>
          <w:rFonts w:cs="Arial"/>
          <w:i/>
          <w:sz w:val="22"/>
          <w:szCs w:val="22"/>
        </w:rPr>
        <w:t>Contractor</w:t>
      </w:r>
      <w:r>
        <w:rPr>
          <w:rFonts w:cs="Arial"/>
          <w:sz w:val="22"/>
          <w:szCs w:val="22"/>
        </w:rPr>
        <w:t xml:space="preserve"> provides a reference list of software and associated licences. The </w:t>
      </w:r>
      <w:r w:rsidRPr="00856096">
        <w:rPr>
          <w:rFonts w:cs="Arial"/>
          <w:i/>
          <w:sz w:val="22"/>
          <w:szCs w:val="22"/>
        </w:rPr>
        <w:t xml:space="preserve">Contractor </w:t>
      </w:r>
      <w:r>
        <w:rPr>
          <w:rFonts w:cs="Arial"/>
          <w:sz w:val="22"/>
          <w:szCs w:val="22"/>
        </w:rPr>
        <w:t>confirms the financial requirements, user limitations and restrictions related to the software licences.</w:t>
      </w:r>
    </w:p>
    <w:p w:rsidR="009D60FC" w:rsidRPr="001E69E4" w:rsidRDefault="009D60FC" w:rsidP="002934E8">
      <w:pPr>
        <w:pStyle w:val="Heading2"/>
        <w:numPr>
          <w:ilvl w:val="1"/>
          <w:numId w:val="28"/>
        </w:numPr>
        <w:rPr>
          <w:rFonts w:ascii="Arial Bold" w:hAnsi="Arial Bold"/>
          <w:caps/>
          <w:sz w:val="22"/>
          <w:szCs w:val="22"/>
          <w:lang w:val="en-ZA"/>
        </w:rPr>
      </w:pPr>
      <w:bookmarkStart w:id="288" w:name="_Toc31032053"/>
      <w:bookmarkStart w:id="289" w:name="_Toc31032385"/>
      <w:bookmarkStart w:id="290" w:name="_Toc31032719"/>
      <w:bookmarkStart w:id="291" w:name="_Toc31034374"/>
      <w:bookmarkStart w:id="292" w:name="_Toc31032054"/>
      <w:bookmarkStart w:id="293" w:name="_Toc31032386"/>
      <w:bookmarkStart w:id="294" w:name="_Toc31032720"/>
      <w:bookmarkStart w:id="295" w:name="_Toc31034375"/>
      <w:bookmarkStart w:id="296" w:name="_Toc489969643"/>
      <w:bookmarkStart w:id="297" w:name="_Toc73518301"/>
      <w:bookmarkEnd w:id="288"/>
      <w:bookmarkEnd w:id="289"/>
      <w:bookmarkEnd w:id="290"/>
      <w:bookmarkEnd w:id="291"/>
      <w:bookmarkEnd w:id="292"/>
      <w:bookmarkEnd w:id="293"/>
      <w:bookmarkEnd w:id="294"/>
      <w:bookmarkEnd w:id="295"/>
      <w:r w:rsidRPr="001E69E4">
        <w:rPr>
          <w:rFonts w:ascii="Arial Bold" w:hAnsi="Arial Bold"/>
          <w:caps/>
          <w:sz w:val="22"/>
          <w:szCs w:val="22"/>
          <w:lang w:val="en-ZA"/>
        </w:rPr>
        <w:t>Power Supplies</w:t>
      </w:r>
      <w:bookmarkEnd w:id="296"/>
      <w:bookmarkEnd w:id="297"/>
    </w:p>
    <w:p w:rsidR="009D60FC" w:rsidRPr="00856096" w:rsidRDefault="009D60FC" w:rsidP="009D60FC">
      <w:pPr>
        <w:spacing w:before="120"/>
        <w:rPr>
          <w:rFonts w:cs="Arial"/>
          <w:snapToGrid w:val="0"/>
          <w:sz w:val="22"/>
          <w:szCs w:val="22"/>
        </w:rPr>
      </w:pPr>
      <w:r w:rsidRPr="00856096">
        <w:rPr>
          <w:rFonts w:cs="Arial"/>
          <w:snapToGrid w:val="0"/>
          <w:sz w:val="22"/>
          <w:szCs w:val="22"/>
        </w:rPr>
        <w:t xml:space="preserve">Existing power supplies available at the station will be made available to the </w:t>
      </w:r>
      <w:r w:rsidRPr="00856096">
        <w:rPr>
          <w:rFonts w:cs="Arial"/>
          <w:i/>
          <w:snapToGrid w:val="0"/>
          <w:sz w:val="22"/>
          <w:szCs w:val="22"/>
        </w:rPr>
        <w:t>Contractor</w:t>
      </w:r>
      <w:r w:rsidRPr="00856096">
        <w:rPr>
          <w:rFonts w:cs="Arial"/>
          <w:snapToGrid w:val="0"/>
          <w:sz w:val="22"/>
          <w:szCs w:val="22"/>
        </w:rPr>
        <w:t xml:space="preserve">. The </w:t>
      </w:r>
      <w:r w:rsidRPr="00856096">
        <w:rPr>
          <w:rFonts w:cs="Arial"/>
          <w:i/>
          <w:snapToGrid w:val="0"/>
          <w:sz w:val="22"/>
          <w:szCs w:val="22"/>
        </w:rPr>
        <w:t>Contractor</w:t>
      </w:r>
      <w:r w:rsidRPr="00856096">
        <w:rPr>
          <w:rFonts w:cs="Arial"/>
          <w:snapToGrid w:val="0"/>
          <w:sz w:val="22"/>
          <w:szCs w:val="22"/>
        </w:rPr>
        <w:t xml:space="preserve"> provides for the </w:t>
      </w:r>
      <w:r w:rsidRPr="00856096">
        <w:rPr>
          <w:rFonts w:cs="Arial"/>
          <w:i/>
          <w:snapToGrid w:val="0"/>
          <w:sz w:val="22"/>
          <w:szCs w:val="22"/>
        </w:rPr>
        <w:t>Contractor’s</w:t>
      </w:r>
      <w:r w:rsidRPr="00856096">
        <w:rPr>
          <w:rFonts w:cs="Arial"/>
          <w:snapToGrid w:val="0"/>
          <w:sz w:val="22"/>
          <w:szCs w:val="22"/>
        </w:rPr>
        <w:t xml:space="preserve"> calculation and specifications for the power supply requirements for the equipment provided by the </w:t>
      </w:r>
      <w:r w:rsidRPr="00856096">
        <w:rPr>
          <w:rFonts w:cs="Arial"/>
          <w:i/>
          <w:snapToGrid w:val="0"/>
          <w:sz w:val="22"/>
          <w:szCs w:val="22"/>
        </w:rPr>
        <w:t>Contractor</w:t>
      </w:r>
      <w:r w:rsidRPr="00856096">
        <w:rPr>
          <w:rFonts w:cs="Arial"/>
          <w:snapToGrid w:val="0"/>
          <w:sz w:val="22"/>
          <w:szCs w:val="22"/>
        </w:rPr>
        <w:t xml:space="preserve"> to the </w:t>
      </w:r>
      <w:r w:rsidRPr="00856096">
        <w:rPr>
          <w:rFonts w:cs="Arial"/>
          <w:i/>
          <w:snapToGrid w:val="0"/>
          <w:sz w:val="22"/>
          <w:szCs w:val="22"/>
        </w:rPr>
        <w:t>Employer</w:t>
      </w:r>
      <w:r w:rsidRPr="00856096">
        <w:rPr>
          <w:rFonts w:cs="Arial"/>
          <w:snapToGrid w:val="0"/>
          <w:sz w:val="22"/>
          <w:szCs w:val="22"/>
        </w:rPr>
        <w:t xml:space="preserve"> to allow identification of suitable power supply source at the station. </w:t>
      </w:r>
    </w:p>
    <w:p w:rsidR="009D60FC" w:rsidRDefault="009D60FC" w:rsidP="009D60FC">
      <w:pPr>
        <w:spacing w:after="120"/>
        <w:rPr>
          <w:rFonts w:cs="Arial"/>
          <w:snapToGrid w:val="0"/>
          <w:sz w:val="22"/>
          <w:szCs w:val="22"/>
        </w:rPr>
      </w:pPr>
      <w:r w:rsidRPr="00856096">
        <w:rPr>
          <w:rFonts w:cs="Arial"/>
          <w:snapToGrid w:val="0"/>
          <w:sz w:val="22"/>
          <w:szCs w:val="22"/>
        </w:rPr>
        <w:t xml:space="preserve">All power supply connections are subject to Safety Clearance by the </w:t>
      </w:r>
      <w:r w:rsidRPr="00856096">
        <w:rPr>
          <w:rFonts w:cs="Arial"/>
          <w:i/>
          <w:snapToGrid w:val="0"/>
          <w:sz w:val="22"/>
          <w:szCs w:val="22"/>
        </w:rPr>
        <w:t>Contractor</w:t>
      </w:r>
      <w:r w:rsidRPr="00856096">
        <w:rPr>
          <w:rFonts w:cs="Arial"/>
          <w:snapToGrid w:val="0"/>
          <w:sz w:val="22"/>
          <w:szCs w:val="22"/>
        </w:rPr>
        <w:t xml:space="preserve"> and witnessed by the </w:t>
      </w:r>
      <w:r w:rsidRPr="00856096">
        <w:rPr>
          <w:rFonts w:cs="Arial"/>
          <w:i/>
          <w:snapToGrid w:val="0"/>
          <w:sz w:val="22"/>
          <w:szCs w:val="22"/>
        </w:rPr>
        <w:t>Employer</w:t>
      </w:r>
      <w:r w:rsidRPr="00856096">
        <w:rPr>
          <w:rFonts w:cs="Arial"/>
          <w:snapToGrid w:val="0"/>
          <w:sz w:val="22"/>
          <w:szCs w:val="22"/>
        </w:rPr>
        <w:t xml:space="preserve"> representative before energising of any new circuit. Safety precautions of isolation of power supply connections, with appropriate locking-off and disconnection where appropriate, must be observed during the execution of the Work; to be agreed between the </w:t>
      </w:r>
      <w:r w:rsidRPr="00856096">
        <w:rPr>
          <w:rFonts w:cs="Arial"/>
          <w:i/>
          <w:snapToGrid w:val="0"/>
          <w:sz w:val="22"/>
          <w:szCs w:val="22"/>
        </w:rPr>
        <w:t>Contractor</w:t>
      </w:r>
      <w:r w:rsidRPr="00856096">
        <w:rPr>
          <w:rFonts w:cs="Arial"/>
          <w:snapToGrid w:val="0"/>
          <w:sz w:val="22"/>
          <w:szCs w:val="22"/>
        </w:rPr>
        <w:t xml:space="preserve"> and the </w:t>
      </w:r>
      <w:r w:rsidRPr="00146513">
        <w:rPr>
          <w:rFonts w:cs="Arial"/>
          <w:i/>
          <w:snapToGrid w:val="0"/>
          <w:sz w:val="22"/>
          <w:szCs w:val="22"/>
        </w:rPr>
        <w:t>Project Manager</w:t>
      </w:r>
      <w:r w:rsidRPr="00856096">
        <w:rPr>
          <w:rFonts w:cs="Arial"/>
          <w:snapToGrid w:val="0"/>
          <w:sz w:val="22"/>
          <w:szCs w:val="22"/>
        </w:rPr>
        <w:t>.</w:t>
      </w:r>
    </w:p>
    <w:p w:rsidR="009D60FC" w:rsidRDefault="009D60FC" w:rsidP="009D60FC">
      <w:pPr>
        <w:pStyle w:val="BlockText"/>
        <w:ind w:left="0" w:right="-1"/>
        <w:rPr>
          <w:rFonts w:cs="Arial"/>
          <w:snapToGrid w:val="0"/>
          <w:sz w:val="22"/>
          <w:szCs w:val="22"/>
        </w:rPr>
      </w:pPr>
      <w:r w:rsidRPr="00856096">
        <w:rPr>
          <w:rFonts w:cs="Arial"/>
          <w:snapToGrid w:val="0"/>
          <w:sz w:val="22"/>
          <w:szCs w:val="22"/>
        </w:rPr>
        <w:t xml:space="preserve">The </w:t>
      </w:r>
      <w:r w:rsidRPr="00856096">
        <w:rPr>
          <w:rFonts w:cs="Arial"/>
          <w:i/>
          <w:snapToGrid w:val="0"/>
          <w:sz w:val="22"/>
          <w:szCs w:val="22"/>
        </w:rPr>
        <w:t>Contractor</w:t>
      </w:r>
      <w:r w:rsidRPr="00856096">
        <w:rPr>
          <w:rFonts w:cs="Arial"/>
          <w:snapToGrid w:val="0"/>
          <w:sz w:val="22"/>
          <w:szCs w:val="22"/>
        </w:rPr>
        <w:t xml:space="preserve"> is required to provide and install, cabling and termination in </w:t>
      </w:r>
      <w:r>
        <w:rPr>
          <w:rFonts w:cs="Arial"/>
          <w:snapToGrid w:val="0"/>
          <w:sz w:val="22"/>
          <w:szCs w:val="22"/>
        </w:rPr>
        <w:t>a</w:t>
      </w:r>
      <w:r w:rsidRPr="00856096">
        <w:rPr>
          <w:rFonts w:cs="Arial"/>
          <w:snapToGrid w:val="0"/>
          <w:sz w:val="22"/>
          <w:szCs w:val="22"/>
        </w:rPr>
        <w:t>ccordance with his power supply design from the supply point which Eskom makes available.</w:t>
      </w:r>
    </w:p>
    <w:p w:rsidR="009D60FC" w:rsidRDefault="009D60FC" w:rsidP="009D60FC">
      <w:pPr>
        <w:pStyle w:val="BlockText"/>
        <w:ind w:left="0" w:right="-1"/>
        <w:rPr>
          <w:rFonts w:cs="Arial"/>
          <w:snapToGrid w:val="0"/>
          <w:color w:val="000000"/>
        </w:rPr>
      </w:pPr>
    </w:p>
    <w:p w:rsidR="009D60FC" w:rsidRPr="001E69E4" w:rsidRDefault="009D60FC" w:rsidP="002934E8">
      <w:pPr>
        <w:pStyle w:val="Heading2"/>
        <w:numPr>
          <w:ilvl w:val="1"/>
          <w:numId w:val="28"/>
        </w:numPr>
        <w:rPr>
          <w:rFonts w:ascii="Arial Bold" w:hAnsi="Arial Bold"/>
          <w:caps/>
          <w:sz w:val="22"/>
          <w:szCs w:val="22"/>
          <w:lang w:val="en-ZA"/>
        </w:rPr>
      </w:pPr>
      <w:bookmarkStart w:id="298" w:name="_Toc489969644"/>
      <w:bookmarkStart w:id="299" w:name="_Toc73518302"/>
      <w:r w:rsidRPr="001E69E4">
        <w:rPr>
          <w:rFonts w:ascii="Arial Bold" w:hAnsi="Arial Bold"/>
          <w:caps/>
          <w:sz w:val="22"/>
          <w:szCs w:val="22"/>
          <w:lang w:val="en-ZA"/>
        </w:rPr>
        <w:t>Cables requirements</w:t>
      </w:r>
      <w:bookmarkEnd w:id="298"/>
      <w:bookmarkEnd w:id="299"/>
    </w:p>
    <w:p w:rsidR="009D60FC" w:rsidRPr="00CF575C" w:rsidRDefault="009D60FC" w:rsidP="009D60FC">
      <w:pPr>
        <w:pStyle w:val="BlockText"/>
        <w:ind w:left="0" w:right="-1"/>
        <w:rPr>
          <w:rFonts w:cs="Arial"/>
          <w:snapToGrid w:val="0"/>
          <w:color w:val="000000"/>
          <w:sz w:val="22"/>
          <w:szCs w:val="22"/>
        </w:rPr>
      </w:pPr>
      <w:r w:rsidRPr="00CF575C">
        <w:rPr>
          <w:rFonts w:cs="Arial"/>
          <w:snapToGrid w:val="0"/>
          <w:color w:val="000000"/>
          <w:sz w:val="22"/>
          <w:szCs w:val="22"/>
        </w:rPr>
        <w:t xml:space="preserve">The </w:t>
      </w:r>
      <w:r w:rsidRPr="00CF575C">
        <w:rPr>
          <w:rFonts w:cs="Arial"/>
          <w:i/>
          <w:snapToGrid w:val="0"/>
          <w:color w:val="000000"/>
          <w:sz w:val="22"/>
          <w:szCs w:val="22"/>
        </w:rPr>
        <w:t>Contractor</w:t>
      </w:r>
      <w:r w:rsidRPr="00CF575C">
        <w:rPr>
          <w:rFonts w:cs="Arial"/>
          <w:snapToGrid w:val="0"/>
          <w:color w:val="000000"/>
          <w:sz w:val="22"/>
          <w:szCs w:val="22"/>
        </w:rPr>
        <w:t xml:space="preserve"> is responsible for all required cable supply and installation associated with the execution of the </w:t>
      </w:r>
      <w:r w:rsidR="0021114A">
        <w:rPr>
          <w:rFonts w:cs="Arial"/>
          <w:snapToGrid w:val="0"/>
          <w:color w:val="000000"/>
          <w:sz w:val="22"/>
          <w:szCs w:val="22"/>
        </w:rPr>
        <w:t>option</w:t>
      </w:r>
      <w:r w:rsidRPr="00CF575C">
        <w:rPr>
          <w:rFonts w:cs="Arial"/>
          <w:snapToGrid w:val="0"/>
          <w:color w:val="000000"/>
          <w:sz w:val="22"/>
          <w:szCs w:val="22"/>
        </w:rPr>
        <w:t xml:space="preserve"> by suitable qualified personnel. </w:t>
      </w:r>
    </w:p>
    <w:p w:rsidR="009D60FC" w:rsidRPr="001E69E4" w:rsidRDefault="009D60FC" w:rsidP="002934E8">
      <w:pPr>
        <w:pStyle w:val="Heading2"/>
        <w:numPr>
          <w:ilvl w:val="2"/>
          <w:numId w:val="28"/>
        </w:numPr>
        <w:rPr>
          <w:lang w:val="en-ZA"/>
        </w:rPr>
      </w:pPr>
      <w:bookmarkStart w:id="300" w:name="_Toc31032058"/>
      <w:bookmarkStart w:id="301" w:name="_Toc31032390"/>
      <w:bookmarkStart w:id="302" w:name="_Toc31032724"/>
      <w:bookmarkStart w:id="303" w:name="_Toc31034379"/>
      <w:bookmarkStart w:id="304" w:name="_Toc519171981"/>
      <w:bookmarkStart w:id="305" w:name="_Toc520122497"/>
      <w:bookmarkStart w:id="306" w:name="_Toc520450718"/>
      <w:bookmarkStart w:id="307" w:name="_Toc520451202"/>
      <w:bookmarkStart w:id="308" w:name="_Toc520452557"/>
      <w:bookmarkStart w:id="309" w:name="_Toc524676499"/>
      <w:bookmarkStart w:id="310" w:name="_Toc526167156"/>
      <w:bookmarkStart w:id="311" w:name="_Toc526246900"/>
      <w:bookmarkStart w:id="312" w:name="_Toc526247707"/>
      <w:bookmarkStart w:id="313" w:name="_Toc526261062"/>
      <w:bookmarkStart w:id="314" w:name="_Toc526261571"/>
      <w:bookmarkStart w:id="315" w:name="_Toc526261987"/>
      <w:bookmarkStart w:id="316" w:name="_Toc526262610"/>
      <w:bookmarkStart w:id="317" w:name="_Toc526263019"/>
      <w:bookmarkStart w:id="318" w:name="_Toc779771"/>
      <w:bookmarkStart w:id="319" w:name="_Toc779843"/>
      <w:bookmarkStart w:id="320" w:name="_Toc31032059"/>
      <w:bookmarkStart w:id="321" w:name="_Toc31032391"/>
      <w:bookmarkStart w:id="322" w:name="_Toc31032725"/>
      <w:bookmarkStart w:id="323" w:name="_Toc31034380"/>
      <w:bookmarkStart w:id="324" w:name="_Toc489969645"/>
      <w:bookmarkStart w:id="325" w:name="_Toc73518303"/>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r w:rsidRPr="001E69E4">
        <w:rPr>
          <w:lang w:val="en-ZA"/>
        </w:rPr>
        <w:t>Cabinet cabling</w:t>
      </w:r>
      <w:bookmarkEnd w:id="324"/>
      <w:bookmarkEnd w:id="325"/>
    </w:p>
    <w:p w:rsidR="009D60FC" w:rsidRPr="00CF575C" w:rsidRDefault="009D60FC" w:rsidP="002934E8">
      <w:pPr>
        <w:numPr>
          <w:ilvl w:val="0"/>
          <w:numId w:val="13"/>
        </w:numPr>
        <w:shd w:val="clear" w:color="auto" w:fill="FFFFFF"/>
        <w:tabs>
          <w:tab w:val="clear" w:pos="357"/>
          <w:tab w:val="clear" w:pos="720"/>
          <w:tab w:val="num" w:pos="426"/>
        </w:tabs>
        <w:ind w:left="426" w:hanging="284"/>
        <w:jc w:val="left"/>
        <w:rPr>
          <w:rFonts w:cs="Arial"/>
          <w:sz w:val="22"/>
          <w:szCs w:val="22"/>
          <w:lang w:val="en-ZA" w:eastAsia="en-ZA"/>
        </w:rPr>
      </w:pPr>
      <w:r w:rsidRPr="00CF575C">
        <w:rPr>
          <w:rFonts w:cs="Arial"/>
          <w:sz w:val="22"/>
          <w:szCs w:val="22"/>
          <w:lang w:val="en-ZA" w:eastAsia="en-ZA"/>
        </w:rPr>
        <w:t xml:space="preserve">The </w:t>
      </w:r>
      <w:r w:rsidRPr="00CF575C">
        <w:rPr>
          <w:rFonts w:cs="Arial"/>
          <w:i/>
          <w:sz w:val="22"/>
          <w:szCs w:val="22"/>
          <w:lang w:val="en-ZA" w:eastAsia="en-ZA"/>
        </w:rPr>
        <w:t>Contractor</w:t>
      </w:r>
      <w:r w:rsidRPr="00CF575C">
        <w:rPr>
          <w:rFonts w:cs="Arial"/>
          <w:sz w:val="22"/>
          <w:szCs w:val="22"/>
          <w:lang w:val="en-ZA" w:eastAsia="en-ZA"/>
        </w:rPr>
        <w:t xml:space="preserve"> utilises either Cat </w:t>
      </w:r>
      <w:proofErr w:type="gramStart"/>
      <w:r w:rsidRPr="00CF575C">
        <w:rPr>
          <w:rFonts w:cs="Arial"/>
          <w:sz w:val="22"/>
          <w:szCs w:val="22"/>
          <w:lang w:val="en-ZA" w:eastAsia="en-ZA"/>
        </w:rPr>
        <w:t>6  FTP</w:t>
      </w:r>
      <w:proofErr w:type="gramEnd"/>
      <w:r>
        <w:rPr>
          <w:rFonts w:cs="Arial"/>
          <w:sz w:val="22"/>
          <w:szCs w:val="22"/>
          <w:lang w:val="en-ZA" w:eastAsia="en-ZA"/>
        </w:rPr>
        <w:t xml:space="preserve"> </w:t>
      </w:r>
      <w:r w:rsidRPr="00CF575C">
        <w:rPr>
          <w:rFonts w:cs="Arial"/>
          <w:sz w:val="22"/>
          <w:szCs w:val="22"/>
          <w:lang w:val="en-ZA" w:eastAsia="en-ZA"/>
        </w:rPr>
        <w:t>(Foiled Twisted Pair) or Cat 6 STP (Shielded Twisted Pair).</w:t>
      </w:r>
    </w:p>
    <w:p w:rsidR="009D60FC" w:rsidRPr="00CF575C" w:rsidRDefault="009D60FC" w:rsidP="002934E8">
      <w:pPr>
        <w:numPr>
          <w:ilvl w:val="0"/>
          <w:numId w:val="13"/>
        </w:numPr>
        <w:shd w:val="clear" w:color="auto" w:fill="FFFFFF"/>
        <w:tabs>
          <w:tab w:val="clear" w:pos="357"/>
          <w:tab w:val="clear" w:pos="720"/>
          <w:tab w:val="num" w:pos="426"/>
        </w:tabs>
        <w:ind w:left="426" w:hanging="284"/>
        <w:jc w:val="left"/>
        <w:rPr>
          <w:rFonts w:cs="Arial"/>
          <w:sz w:val="22"/>
          <w:szCs w:val="22"/>
          <w:lang w:val="en-ZA" w:eastAsia="en-ZA"/>
        </w:rPr>
      </w:pPr>
      <w:r w:rsidRPr="00CF575C">
        <w:rPr>
          <w:rFonts w:cs="Arial"/>
          <w:sz w:val="22"/>
          <w:szCs w:val="22"/>
          <w:lang w:val="en-ZA" w:eastAsia="en-ZA"/>
        </w:rPr>
        <w:t>Cables used for patch/fly leads between network components are provided complete with required plugs and provide enough slag to allow neat cable routing within the cabinet.</w:t>
      </w:r>
    </w:p>
    <w:p w:rsidR="009D60FC" w:rsidRPr="00CF575C" w:rsidRDefault="009D60FC" w:rsidP="002934E8">
      <w:pPr>
        <w:numPr>
          <w:ilvl w:val="0"/>
          <w:numId w:val="13"/>
        </w:numPr>
        <w:shd w:val="clear" w:color="auto" w:fill="FFFFFF"/>
        <w:tabs>
          <w:tab w:val="clear" w:pos="357"/>
          <w:tab w:val="clear" w:pos="720"/>
          <w:tab w:val="num" w:pos="426"/>
        </w:tabs>
        <w:ind w:left="426" w:hanging="284"/>
        <w:jc w:val="left"/>
        <w:rPr>
          <w:rFonts w:cs="Arial"/>
          <w:sz w:val="22"/>
          <w:szCs w:val="22"/>
          <w:lang w:val="en-ZA" w:eastAsia="en-ZA"/>
        </w:rPr>
      </w:pPr>
      <w:r w:rsidRPr="00CF575C">
        <w:rPr>
          <w:rFonts w:cs="Arial"/>
          <w:sz w:val="22"/>
          <w:szCs w:val="22"/>
          <w:lang w:val="en-ZA" w:eastAsia="en-ZA"/>
        </w:rPr>
        <w:t xml:space="preserve">The </w:t>
      </w:r>
      <w:r w:rsidRPr="00CF575C">
        <w:rPr>
          <w:rFonts w:cs="Arial"/>
          <w:i/>
          <w:sz w:val="22"/>
          <w:szCs w:val="22"/>
          <w:lang w:val="en-ZA" w:eastAsia="en-ZA"/>
        </w:rPr>
        <w:t>Contractor</w:t>
      </w:r>
      <w:r w:rsidRPr="00CF575C">
        <w:rPr>
          <w:rFonts w:cs="Arial"/>
          <w:sz w:val="22"/>
          <w:szCs w:val="22"/>
          <w:lang w:val="en-ZA" w:eastAsia="en-ZA"/>
        </w:rPr>
        <w:t xml:space="preserve"> standardise on the colour coding of the cabinet communication cables.</w:t>
      </w:r>
    </w:p>
    <w:p w:rsidR="009D60FC" w:rsidRPr="00CF575C" w:rsidRDefault="009D60FC" w:rsidP="002934E8">
      <w:pPr>
        <w:numPr>
          <w:ilvl w:val="0"/>
          <w:numId w:val="13"/>
        </w:numPr>
        <w:shd w:val="clear" w:color="auto" w:fill="FFFFFF"/>
        <w:tabs>
          <w:tab w:val="clear" w:pos="357"/>
          <w:tab w:val="clear" w:pos="720"/>
          <w:tab w:val="num" w:pos="426"/>
        </w:tabs>
        <w:ind w:left="426" w:hanging="284"/>
        <w:jc w:val="left"/>
        <w:rPr>
          <w:rFonts w:cs="Arial"/>
          <w:sz w:val="22"/>
          <w:szCs w:val="22"/>
          <w:lang w:val="en-ZA" w:eastAsia="en-ZA"/>
        </w:rPr>
      </w:pPr>
      <w:r w:rsidRPr="00CF575C">
        <w:rPr>
          <w:rFonts w:cs="Arial"/>
          <w:sz w:val="22"/>
          <w:szCs w:val="22"/>
          <w:lang w:val="en-ZA" w:eastAsia="en-ZA"/>
        </w:rPr>
        <w:t xml:space="preserve">Each cable </w:t>
      </w:r>
      <w:proofErr w:type="gramStart"/>
      <w:r w:rsidRPr="00CF575C">
        <w:rPr>
          <w:rFonts w:cs="Arial"/>
          <w:sz w:val="22"/>
          <w:szCs w:val="22"/>
          <w:lang w:val="en-ZA" w:eastAsia="en-ZA"/>
        </w:rPr>
        <w:t>are</w:t>
      </w:r>
      <w:proofErr w:type="gramEnd"/>
      <w:r w:rsidRPr="00CF575C">
        <w:rPr>
          <w:rFonts w:cs="Arial"/>
          <w:sz w:val="22"/>
          <w:szCs w:val="22"/>
          <w:lang w:val="en-ZA" w:eastAsia="en-ZA"/>
        </w:rPr>
        <w:t xml:space="preserve"> clearly marked with a cable label at both source and destination points.</w:t>
      </w:r>
    </w:p>
    <w:p w:rsidR="009D60FC" w:rsidRPr="001E69E4" w:rsidRDefault="009D60FC" w:rsidP="002934E8">
      <w:pPr>
        <w:pStyle w:val="Heading2"/>
        <w:numPr>
          <w:ilvl w:val="2"/>
          <w:numId w:val="28"/>
        </w:numPr>
        <w:rPr>
          <w:lang w:val="en-ZA"/>
        </w:rPr>
      </w:pPr>
      <w:bookmarkStart w:id="326" w:name="_Toc31032061"/>
      <w:bookmarkStart w:id="327" w:name="_Toc31032393"/>
      <w:bookmarkStart w:id="328" w:name="_Toc31032727"/>
      <w:bookmarkStart w:id="329" w:name="_Toc31034382"/>
      <w:bookmarkStart w:id="330" w:name="_Toc489969646"/>
      <w:bookmarkStart w:id="331" w:name="_Toc73518304"/>
      <w:bookmarkEnd w:id="326"/>
      <w:bookmarkEnd w:id="327"/>
      <w:bookmarkEnd w:id="328"/>
      <w:bookmarkEnd w:id="329"/>
      <w:r w:rsidRPr="001E69E4">
        <w:rPr>
          <w:lang w:val="en-ZA"/>
        </w:rPr>
        <w:t>Network cabling</w:t>
      </w:r>
      <w:bookmarkEnd w:id="330"/>
      <w:bookmarkEnd w:id="331"/>
    </w:p>
    <w:p w:rsidR="009D60FC" w:rsidRPr="00CF575C" w:rsidRDefault="009D60FC" w:rsidP="002934E8">
      <w:pPr>
        <w:numPr>
          <w:ilvl w:val="0"/>
          <w:numId w:val="11"/>
        </w:numPr>
        <w:shd w:val="clear" w:color="auto" w:fill="FFFFFF"/>
        <w:tabs>
          <w:tab w:val="clear" w:pos="357"/>
          <w:tab w:val="clear" w:pos="720"/>
          <w:tab w:val="num" w:pos="426"/>
        </w:tabs>
        <w:ind w:left="426" w:hanging="284"/>
        <w:jc w:val="left"/>
        <w:rPr>
          <w:rFonts w:cs="Arial"/>
          <w:sz w:val="22"/>
          <w:szCs w:val="22"/>
          <w:lang w:val="en-ZA" w:eastAsia="en-ZA"/>
        </w:rPr>
      </w:pPr>
      <w:r w:rsidRPr="00CF575C">
        <w:rPr>
          <w:rFonts w:cs="Arial"/>
          <w:sz w:val="22"/>
          <w:szCs w:val="22"/>
          <w:lang w:val="en-ZA" w:eastAsia="en-ZA"/>
        </w:rPr>
        <w:t>Fibre optic cables are used between the vibration diagnostic switch and the condition monitoring switch.</w:t>
      </w:r>
    </w:p>
    <w:p w:rsidR="009D60FC" w:rsidRPr="00CF575C" w:rsidRDefault="009D60FC" w:rsidP="002934E8">
      <w:pPr>
        <w:numPr>
          <w:ilvl w:val="1"/>
          <w:numId w:val="11"/>
        </w:numPr>
        <w:shd w:val="clear" w:color="auto" w:fill="FFFFFF"/>
        <w:tabs>
          <w:tab w:val="clear" w:pos="357"/>
          <w:tab w:val="clear" w:pos="1440"/>
          <w:tab w:val="num" w:pos="426"/>
        </w:tabs>
        <w:ind w:left="426"/>
        <w:jc w:val="left"/>
        <w:rPr>
          <w:rFonts w:cs="Arial"/>
          <w:sz w:val="22"/>
          <w:szCs w:val="22"/>
          <w:lang w:val="en-ZA" w:eastAsia="en-ZA"/>
        </w:rPr>
      </w:pPr>
      <w:r w:rsidRPr="00CF575C">
        <w:rPr>
          <w:rFonts w:cs="Arial"/>
          <w:sz w:val="22"/>
          <w:szCs w:val="22"/>
          <w:lang w:val="en-ZA" w:eastAsia="en-ZA"/>
        </w:rPr>
        <w:t xml:space="preserve">The mode of fibre is determined by the longest link and not by the shortest and all interfaces are standardised the identified mode.  </w:t>
      </w:r>
    </w:p>
    <w:p w:rsidR="009D60FC" w:rsidRPr="00CF575C" w:rsidRDefault="009D60FC" w:rsidP="002934E8">
      <w:pPr>
        <w:numPr>
          <w:ilvl w:val="0"/>
          <w:numId w:val="14"/>
        </w:numPr>
        <w:shd w:val="clear" w:color="auto" w:fill="FFFFFF"/>
        <w:tabs>
          <w:tab w:val="clear" w:pos="357"/>
          <w:tab w:val="clear" w:pos="720"/>
          <w:tab w:val="num" w:pos="426"/>
        </w:tabs>
        <w:ind w:left="426" w:hanging="284"/>
        <w:jc w:val="left"/>
        <w:rPr>
          <w:rFonts w:cs="Arial"/>
          <w:sz w:val="22"/>
          <w:szCs w:val="22"/>
          <w:lang w:val="en-ZA" w:eastAsia="en-ZA"/>
        </w:rPr>
      </w:pPr>
      <w:r w:rsidRPr="00CF575C">
        <w:rPr>
          <w:rFonts w:cs="Arial"/>
          <w:sz w:val="22"/>
          <w:szCs w:val="22"/>
          <w:lang w:val="en-ZA" w:eastAsia="en-ZA"/>
        </w:rPr>
        <w:t>If multi-mode cable is used it must be at least of OM3 Specification</w:t>
      </w:r>
    </w:p>
    <w:p w:rsidR="009D60FC" w:rsidRPr="00CF575C" w:rsidRDefault="009D60FC" w:rsidP="002934E8">
      <w:pPr>
        <w:numPr>
          <w:ilvl w:val="0"/>
          <w:numId w:val="14"/>
        </w:numPr>
        <w:shd w:val="clear" w:color="auto" w:fill="FFFFFF"/>
        <w:tabs>
          <w:tab w:val="clear" w:pos="357"/>
          <w:tab w:val="clear" w:pos="720"/>
          <w:tab w:val="num" w:pos="426"/>
        </w:tabs>
        <w:ind w:left="426" w:hanging="284"/>
        <w:jc w:val="left"/>
        <w:rPr>
          <w:rFonts w:cs="Arial"/>
          <w:sz w:val="22"/>
          <w:szCs w:val="22"/>
          <w:lang w:val="en-ZA" w:eastAsia="en-ZA"/>
        </w:rPr>
      </w:pPr>
      <w:r w:rsidRPr="00CF575C">
        <w:rPr>
          <w:rFonts w:cs="Arial"/>
          <w:sz w:val="22"/>
          <w:szCs w:val="22"/>
          <w:lang w:val="en-ZA" w:eastAsia="en-ZA"/>
        </w:rPr>
        <w:t>Only Single mode cables should be used with OS2 as the lowest spec.</w:t>
      </w:r>
    </w:p>
    <w:p w:rsidR="009D60FC" w:rsidRPr="00CF575C" w:rsidRDefault="009D60FC" w:rsidP="002934E8">
      <w:pPr>
        <w:numPr>
          <w:ilvl w:val="0"/>
          <w:numId w:val="14"/>
        </w:numPr>
        <w:shd w:val="clear" w:color="auto" w:fill="FFFFFF"/>
        <w:tabs>
          <w:tab w:val="clear" w:pos="357"/>
          <w:tab w:val="clear" w:pos="720"/>
          <w:tab w:val="num" w:pos="426"/>
        </w:tabs>
        <w:ind w:left="426" w:hanging="284"/>
        <w:jc w:val="left"/>
        <w:rPr>
          <w:rFonts w:cs="Arial"/>
          <w:sz w:val="22"/>
          <w:szCs w:val="22"/>
          <w:lang w:val="en-ZA" w:eastAsia="en-ZA"/>
        </w:rPr>
      </w:pPr>
      <w:r w:rsidRPr="00CF575C">
        <w:rPr>
          <w:rFonts w:cs="Arial"/>
          <w:sz w:val="22"/>
          <w:szCs w:val="22"/>
          <w:lang w:val="en-ZA" w:eastAsia="en-ZA"/>
        </w:rPr>
        <w:t>Fibre cables are connected to patch panels using LC connectors. The connection ensures that required minimum radius for cable is adhered to and that the cable is secured at the cabinet to remove strain from the connector.</w:t>
      </w:r>
    </w:p>
    <w:p w:rsidR="009D60FC" w:rsidRPr="00CF575C" w:rsidRDefault="009D60FC" w:rsidP="002934E8">
      <w:pPr>
        <w:numPr>
          <w:ilvl w:val="1"/>
          <w:numId w:val="14"/>
        </w:numPr>
        <w:shd w:val="clear" w:color="auto" w:fill="FFFFFF"/>
        <w:tabs>
          <w:tab w:val="clear" w:pos="357"/>
          <w:tab w:val="clear" w:pos="1440"/>
          <w:tab w:val="num" w:pos="426"/>
        </w:tabs>
        <w:ind w:left="426" w:hanging="284"/>
        <w:jc w:val="left"/>
        <w:rPr>
          <w:rFonts w:cs="Arial"/>
          <w:sz w:val="22"/>
          <w:szCs w:val="22"/>
          <w:lang w:val="en-ZA" w:eastAsia="en-ZA"/>
        </w:rPr>
      </w:pPr>
      <w:r w:rsidRPr="00CF575C">
        <w:rPr>
          <w:rFonts w:cs="Arial"/>
          <w:sz w:val="22"/>
          <w:szCs w:val="22"/>
          <w:lang w:val="en-ZA" w:eastAsia="en-ZA"/>
        </w:rPr>
        <w:t xml:space="preserve">The </w:t>
      </w:r>
      <w:r w:rsidRPr="00CF575C">
        <w:rPr>
          <w:rFonts w:cs="Arial"/>
          <w:i/>
          <w:sz w:val="22"/>
          <w:szCs w:val="22"/>
          <w:lang w:val="en-ZA" w:eastAsia="en-ZA"/>
        </w:rPr>
        <w:t>Contractor’s</w:t>
      </w:r>
      <w:r w:rsidRPr="00CF575C">
        <w:rPr>
          <w:rFonts w:cs="Arial"/>
          <w:sz w:val="22"/>
          <w:szCs w:val="22"/>
          <w:lang w:val="en-ZA" w:eastAsia="en-ZA"/>
        </w:rPr>
        <w:t xml:space="preserve"> network interface design between the vibration network switch and the condition monitoring switch are able to support the 100Mbit transmission range by providing network cable that can support a 10 Gigabit transmission.</w:t>
      </w:r>
    </w:p>
    <w:p w:rsidR="009D60FC" w:rsidRPr="001E69E4" w:rsidRDefault="009D60FC" w:rsidP="002934E8">
      <w:pPr>
        <w:pStyle w:val="Heading2"/>
        <w:numPr>
          <w:ilvl w:val="2"/>
          <w:numId w:val="28"/>
        </w:numPr>
        <w:rPr>
          <w:lang w:val="en-ZA"/>
        </w:rPr>
      </w:pPr>
      <w:bookmarkStart w:id="332" w:name="_Toc31032063"/>
      <w:bookmarkStart w:id="333" w:name="_Toc31032395"/>
      <w:bookmarkStart w:id="334" w:name="_Toc31032729"/>
      <w:bookmarkStart w:id="335" w:name="_Toc31034384"/>
      <w:bookmarkStart w:id="336" w:name="_Toc489969647"/>
      <w:bookmarkStart w:id="337" w:name="_Toc73518305"/>
      <w:bookmarkEnd w:id="332"/>
      <w:bookmarkEnd w:id="333"/>
      <w:bookmarkEnd w:id="334"/>
      <w:bookmarkEnd w:id="335"/>
      <w:r w:rsidRPr="001E69E4">
        <w:rPr>
          <w:lang w:val="en-ZA"/>
        </w:rPr>
        <w:t>Other cabling</w:t>
      </w:r>
      <w:bookmarkEnd w:id="336"/>
      <w:bookmarkEnd w:id="337"/>
    </w:p>
    <w:p w:rsidR="009D60FC" w:rsidRDefault="0021114A" w:rsidP="009D60FC">
      <w:pPr>
        <w:pStyle w:val="BlockText"/>
        <w:ind w:left="0"/>
        <w:rPr>
          <w:rFonts w:cs="Arial"/>
          <w:snapToGrid w:val="0"/>
          <w:color w:val="000000"/>
          <w:sz w:val="22"/>
          <w:szCs w:val="22"/>
        </w:rPr>
      </w:pPr>
      <w:r>
        <w:rPr>
          <w:rFonts w:cs="Arial"/>
          <w:snapToGrid w:val="0"/>
          <w:color w:val="000000"/>
          <w:sz w:val="22"/>
          <w:szCs w:val="22"/>
        </w:rPr>
        <w:t xml:space="preserve">As specified in main </w:t>
      </w:r>
      <w:r w:rsidR="001365ED">
        <w:rPr>
          <w:rFonts w:cs="Arial"/>
          <w:snapToGrid w:val="0"/>
          <w:color w:val="000000"/>
          <w:sz w:val="22"/>
          <w:szCs w:val="22"/>
        </w:rPr>
        <w:t>technical specification</w:t>
      </w:r>
      <w:r>
        <w:rPr>
          <w:rFonts w:cs="Arial"/>
          <w:snapToGrid w:val="0"/>
          <w:color w:val="000000"/>
          <w:sz w:val="22"/>
          <w:szCs w:val="22"/>
        </w:rPr>
        <w:t xml:space="preserve"> requirements for cabling</w:t>
      </w:r>
      <w:r w:rsidR="009D60FC" w:rsidRPr="00CF575C">
        <w:rPr>
          <w:rFonts w:cs="Arial"/>
          <w:snapToGrid w:val="0"/>
          <w:color w:val="000000"/>
          <w:sz w:val="22"/>
          <w:szCs w:val="22"/>
        </w:rPr>
        <w:t>.</w:t>
      </w:r>
    </w:p>
    <w:p w:rsidR="009D60FC" w:rsidRPr="001E69E4" w:rsidRDefault="009D60FC" w:rsidP="002934E8">
      <w:pPr>
        <w:pStyle w:val="Heading2"/>
        <w:numPr>
          <w:ilvl w:val="2"/>
          <w:numId w:val="28"/>
        </w:numPr>
        <w:rPr>
          <w:lang w:val="en-ZA"/>
        </w:rPr>
      </w:pPr>
      <w:bookmarkStart w:id="338" w:name="_Toc31032065"/>
      <w:bookmarkStart w:id="339" w:name="_Toc31032397"/>
      <w:bookmarkStart w:id="340" w:name="_Toc31032731"/>
      <w:bookmarkStart w:id="341" w:name="_Toc31034386"/>
      <w:bookmarkStart w:id="342" w:name="_Toc31032066"/>
      <w:bookmarkStart w:id="343" w:name="_Toc31032398"/>
      <w:bookmarkStart w:id="344" w:name="_Toc31032732"/>
      <w:bookmarkStart w:id="345" w:name="_Toc31034387"/>
      <w:bookmarkStart w:id="346" w:name="_Toc275588690"/>
      <w:bookmarkStart w:id="347" w:name="_Toc352135178"/>
      <w:bookmarkStart w:id="348" w:name="_Toc489969648"/>
      <w:bookmarkStart w:id="349" w:name="_Toc73518306"/>
      <w:bookmarkEnd w:id="338"/>
      <w:bookmarkEnd w:id="339"/>
      <w:bookmarkEnd w:id="340"/>
      <w:bookmarkEnd w:id="341"/>
      <w:bookmarkEnd w:id="342"/>
      <w:bookmarkEnd w:id="343"/>
      <w:bookmarkEnd w:id="344"/>
      <w:bookmarkEnd w:id="345"/>
      <w:r w:rsidRPr="001E69E4">
        <w:rPr>
          <w:lang w:val="en-ZA"/>
        </w:rPr>
        <w:t>C</w:t>
      </w:r>
      <w:bookmarkEnd w:id="346"/>
      <w:r w:rsidRPr="001E69E4">
        <w:rPr>
          <w:lang w:val="en-ZA"/>
        </w:rPr>
        <w:t>able management system</w:t>
      </w:r>
      <w:bookmarkEnd w:id="347"/>
      <w:bookmarkEnd w:id="348"/>
      <w:bookmarkEnd w:id="349"/>
    </w:p>
    <w:p w:rsidR="00772FFE" w:rsidRDefault="00772FFE" w:rsidP="00772FFE">
      <w:pPr>
        <w:pStyle w:val="BlockText"/>
        <w:ind w:left="0"/>
        <w:rPr>
          <w:rFonts w:cs="Arial"/>
          <w:snapToGrid w:val="0"/>
          <w:color w:val="000000"/>
          <w:sz w:val="22"/>
          <w:szCs w:val="22"/>
        </w:rPr>
      </w:pPr>
      <w:bookmarkStart w:id="350" w:name="_Toc275406969"/>
      <w:bookmarkStart w:id="351" w:name="_Toc275406973"/>
      <w:bookmarkStart w:id="352" w:name="_Toc275406974"/>
      <w:bookmarkStart w:id="353" w:name="_Toc275406975"/>
      <w:bookmarkStart w:id="354" w:name="_Toc275406977"/>
      <w:bookmarkStart w:id="355" w:name="_Toc275406979"/>
      <w:bookmarkStart w:id="356" w:name="_Toc275406982"/>
      <w:bookmarkStart w:id="357" w:name="_Toc275406985"/>
      <w:bookmarkStart w:id="358" w:name="_Toc275406986"/>
      <w:bookmarkStart w:id="359" w:name="_Toc275406993"/>
      <w:bookmarkStart w:id="360" w:name="_Toc275406994"/>
      <w:bookmarkStart w:id="361" w:name="_Toc275406999"/>
      <w:bookmarkStart w:id="362" w:name="_Toc275407000"/>
      <w:bookmarkStart w:id="363" w:name="_Toc275407001"/>
      <w:bookmarkStart w:id="364" w:name="_Toc275407002"/>
      <w:bookmarkStart w:id="365" w:name="_Toc275407003"/>
      <w:bookmarkStart w:id="366" w:name="_Toc275407004"/>
      <w:bookmarkStart w:id="367" w:name="_Toc275407005"/>
      <w:bookmarkStart w:id="368" w:name="_Toc275407008"/>
      <w:bookmarkStart w:id="369" w:name="_Toc275407012"/>
      <w:bookmarkStart w:id="370" w:name="_Toc275407019"/>
      <w:bookmarkStart w:id="371" w:name="_Toc275407020"/>
      <w:bookmarkStart w:id="372" w:name="_Toc275407021"/>
      <w:bookmarkStart w:id="373" w:name="_Toc275407023"/>
      <w:bookmarkStart w:id="374" w:name="_Toc275407024"/>
      <w:bookmarkStart w:id="375" w:name="_Toc275407025"/>
      <w:bookmarkStart w:id="376" w:name="_Toc275407039"/>
      <w:bookmarkStart w:id="377" w:name="_Toc275407048"/>
      <w:bookmarkStart w:id="378" w:name="_Toc275407050"/>
      <w:bookmarkStart w:id="379" w:name="_Toc275407054"/>
      <w:bookmarkStart w:id="380" w:name="_Toc275407059"/>
      <w:bookmarkStart w:id="381" w:name="_Toc275407063"/>
      <w:bookmarkStart w:id="382" w:name="_Toc275407066"/>
      <w:bookmarkStart w:id="383" w:name="_Toc275407072"/>
      <w:bookmarkStart w:id="384" w:name="_Toc275407084"/>
      <w:bookmarkStart w:id="385" w:name="_Toc31032068"/>
      <w:bookmarkStart w:id="386" w:name="_Toc31032400"/>
      <w:bookmarkStart w:id="387" w:name="_Toc31032734"/>
      <w:bookmarkStart w:id="388" w:name="_Toc31034389"/>
      <w:bookmarkStart w:id="389" w:name="_Toc489969650"/>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r>
        <w:rPr>
          <w:rFonts w:cs="Arial"/>
          <w:snapToGrid w:val="0"/>
          <w:color w:val="000000"/>
          <w:sz w:val="22"/>
          <w:szCs w:val="22"/>
        </w:rPr>
        <w:t xml:space="preserve">As specified in </w:t>
      </w:r>
      <w:r w:rsidR="001365ED">
        <w:rPr>
          <w:rFonts w:cs="Arial"/>
          <w:snapToGrid w:val="0"/>
          <w:color w:val="000000"/>
          <w:sz w:val="22"/>
          <w:szCs w:val="22"/>
        </w:rPr>
        <w:t xml:space="preserve">main technical specification </w:t>
      </w:r>
      <w:r>
        <w:rPr>
          <w:rFonts w:cs="Arial"/>
          <w:snapToGrid w:val="0"/>
          <w:color w:val="000000"/>
          <w:sz w:val="22"/>
          <w:szCs w:val="22"/>
        </w:rPr>
        <w:t>for cable management</w:t>
      </w:r>
      <w:r w:rsidRPr="00CF575C">
        <w:rPr>
          <w:rFonts w:cs="Arial"/>
          <w:snapToGrid w:val="0"/>
          <w:color w:val="000000"/>
          <w:sz w:val="22"/>
          <w:szCs w:val="22"/>
        </w:rPr>
        <w:t>.</w:t>
      </w:r>
    </w:p>
    <w:p w:rsidR="009D60FC" w:rsidRPr="001E69E4" w:rsidRDefault="009D60FC" w:rsidP="002934E8">
      <w:pPr>
        <w:pStyle w:val="Heading2"/>
        <w:numPr>
          <w:ilvl w:val="2"/>
          <w:numId w:val="28"/>
        </w:numPr>
        <w:rPr>
          <w:lang w:val="en-ZA"/>
        </w:rPr>
      </w:pPr>
      <w:bookmarkStart w:id="390" w:name="_Toc73518307"/>
      <w:r w:rsidRPr="001E69E4">
        <w:rPr>
          <w:lang w:val="en-ZA"/>
        </w:rPr>
        <w:t>Labelling requirements</w:t>
      </w:r>
      <w:bookmarkEnd w:id="389"/>
      <w:bookmarkEnd w:id="390"/>
    </w:p>
    <w:p w:rsidR="00772FFE" w:rsidRDefault="00772FFE" w:rsidP="00772FFE">
      <w:pPr>
        <w:pStyle w:val="BlockText"/>
        <w:ind w:left="0"/>
        <w:rPr>
          <w:rFonts w:cs="Arial"/>
          <w:snapToGrid w:val="0"/>
          <w:color w:val="000000"/>
          <w:sz w:val="22"/>
          <w:szCs w:val="22"/>
        </w:rPr>
      </w:pPr>
      <w:r>
        <w:rPr>
          <w:rFonts w:cs="Arial"/>
          <w:snapToGrid w:val="0"/>
          <w:color w:val="000000"/>
          <w:sz w:val="22"/>
          <w:szCs w:val="22"/>
        </w:rPr>
        <w:t xml:space="preserve">As specified in </w:t>
      </w:r>
      <w:r w:rsidR="001365ED">
        <w:rPr>
          <w:rFonts w:cs="Arial"/>
          <w:snapToGrid w:val="0"/>
          <w:color w:val="000000"/>
          <w:sz w:val="22"/>
          <w:szCs w:val="22"/>
        </w:rPr>
        <w:t xml:space="preserve">main technical specification </w:t>
      </w:r>
      <w:r>
        <w:rPr>
          <w:rFonts w:cs="Arial"/>
          <w:snapToGrid w:val="0"/>
          <w:color w:val="000000"/>
          <w:sz w:val="22"/>
          <w:szCs w:val="22"/>
        </w:rPr>
        <w:t>requirements for cable management</w:t>
      </w:r>
      <w:r w:rsidRPr="00CF575C">
        <w:rPr>
          <w:rFonts w:cs="Arial"/>
          <w:snapToGrid w:val="0"/>
          <w:color w:val="000000"/>
          <w:sz w:val="22"/>
          <w:szCs w:val="22"/>
        </w:rPr>
        <w:t>.</w:t>
      </w:r>
    </w:p>
    <w:p w:rsidR="004E6471" w:rsidRPr="00CF575C" w:rsidRDefault="00567C06" w:rsidP="002934E8">
      <w:pPr>
        <w:pStyle w:val="Heading2"/>
        <w:numPr>
          <w:ilvl w:val="1"/>
          <w:numId w:val="28"/>
        </w:numPr>
        <w:rPr>
          <w:sz w:val="22"/>
          <w:szCs w:val="22"/>
        </w:rPr>
      </w:pPr>
      <w:bookmarkStart w:id="391" w:name="_Toc73518308"/>
      <w:r w:rsidRPr="009F64E5">
        <w:rPr>
          <w:rFonts w:ascii="Arial Bold" w:hAnsi="Arial Bold"/>
          <w:caps/>
          <w:sz w:val="22"/>
          <w:szCs w:val="22"/>
        </w:rPr>
        <w:t>Execution Requirements</w:t>
      </w:r>
      <w:bookmarkEnd w:id="391"/>
      <w:r w:rsidRPr="00567C06">
        <w:rPr>
          <w:rFonts w:cs="Arial"/>
          <w:sz w:val="22"/>
          <w:szCs w:val="22"/>
        </w:rPr>
        <w:t xml:space="preserve"> </w:t>
      </w:r>
    </w:p>
    <w:p w:rsidR="004F1286" w:rsidRPr="00575A5E" w:rsidRDefault="004F1286" w:rsidP="002934E8">
      <w:pPr>
        <w:pStyle w:val="Heading2"/>
        <w:numPr>
          <w:ilvl w:val="2"/>
          <w:numId w:val="28"/>
        </w:numPr>
        <w:ind w:left="360" w:hanging="360"/>
        <w:rPr>
          <w:sz w:val="22"/>
          <w:szCs w:val="22"/>
        </w:rPr>
      </w:pPr>
      <w:bookmarkStart w:id="392" w:name="_Toc526246784"/>
      <w:bookmarkStart w:id="393" w:name="_Toc526247472"/>
      <w:bookmarkStart w:id="394" w:name="_Toc526260824"/>
      <w:bookmarkStart w:id="395" w:name="_Toc526261334"/>
      <w:bookmarkStart w:id="396" w:name="_Toc526261748"/>
      <w:bookmarkStart w:id="397" w:name="_Toc526262371"/>
      <w:bookmarkStart w:id="398" w:name="_Toc526262780"/>
      <w:bookmarkStart w:id="399" w:name="_Toc526246785"/>
      <w:bookmarkStart w:id="400" w:name="_Toc526247473"/>
      <w:bookmarkStart w:id="401" w:name="_Toc526260825"/>
      <w:bookmarkStart w:id="402" w:name="_Toc526261335"/>
      <w:bookmarkStart w:id="403" w:name="_Toc526261749"/>
      <w:bookmarkStart w:id="404" w:name="_Toc526262372"/>
      <w:bookmarkStart w:id="405" w:name="_Toc526262781"/>
      <w:bookmarkStart w:id="406" w:name="_Toc31029146"/>
      <w:bookmarkStart w:id="407" w:name="_Toc31029299"/>
      <w:bookmarkStart w:id="408" w:name="_Toc31029452"/>
      <w:bookmarkStart w:id="409" w:name="_Toc31029751"/>
      <w:bookmarkStart w:id="410" w:name="_Toc31029904"/>
      <w:bookmarkStart w:id="411" w:name="_Toc31030221"/>
      <w:bookmarkStart w:id="412" w:name="_Toc31030404"/>
      <w:bookmarkStart w:id="413" w:name="_Toc31030593"/>
      <w:bookmarkStart w:id="414" w:name="_Toc31030892"/>
      <w:bookmarkStart w:id="415" w:name="_Toc31031883"/>
      <w:bookmarkStart w:id="416" w:name="_Toc31032215"/>
      <w:bookmarkStart w:id="417" w:name="_Toc31032549"/>
      <w:bookmarkStart w:id="418" w:name="_Toc31034204"/>
      <w:bookmarkStart w:id="419" w:name="_Toc31029156"/>
      <w:bookmarkStart w:id="420" w:name="_Toc31029309"/>
      <w:bookmarkStart w:id="421" w:name="_Toc31029462"/>
      <w:bookmarkStart w:id="422" w:name="_Toc31029761"/>
      <w:bookmarkStart w:id="423" w:name="_Toc31029914"/>
      <w:bookmarkStart w:id="424" w:name="_Toc31030231"/>
      <w:bookmarkStart w:id="425" w:name="_Toc31030414"/>
      <w:bookmarkStart w:id="426" w:name="_Toc31030603"/>
      <w:bookmarkStart w:id="427" w:name="_Toc31030902"/>
      <w:bookmarkStart w:id="428" w:name="_Toc31031893"/>
      <w:bookmarkStart w:id="429" w:name="_Toc31032225"/>
      <w:bookmarkStart w:id="430" w:name="_Toc31032559"/>
      <w:bookmarkStart w:id="431" w:name="_Toc31034214"/>
      <w:bookmarkStart w:id="432" w:name="_Toc526167121"/>
      <w:bookmarkStart w:id="433" w:name="_Toc526246829"/>
      <w:bookmarkStart w:id="434" w:name="_Toc526247517"/>
      <w:bookmarkStart w:id="435" w:name="_Toc526260869"/>
      <w:bookmarkStart w:id="436" w:name="_Toc526261379"/>
      <w:bookmarkStart w:id="437" w:name="_Toc526261793"/>
      <w:bookmarkStart w:id="438" w:name="_Toc526262416"/>
      <w:bookmarkStart w:id="439" w:name="_Toc526262825"/>
      <w:bookmarkStart w:id="440" w:name="_Toc526167122"/>
      <w:bookmarkStart w:id="441" w:name="_Toc526246830"/>
      <w:bookmarkStart w:id="442" w:name="_Toc526247518"/>
      <w:bookmarkStart w:id="443" w:name="_Toc526260870"/>
      <w:bookmarkStart w:id="444" w:name="_Toc526261380"/>
      <w:bookmarkStart w:id="445" w:name="_Toc526261794"/>
      <w:bookmarkStart w:id="446" w:name="_Toc526262417"/>
      <w:bookmarkStart w:id="447" w:name="_Toc526262826"/>
      <w:bookmarkStart w:id="448" w:name="_Toc526167123"/>
      <w:bookmarkStart w:id="449" w:name="_Toc526246831"/>
      <w:bookmarkStart w:id="450" w:name="_Toc526247519"/>
      <w:bookmarkStart w:id="451" w:name="_Toc526260871"/>
      <w:bookmarkStart w:id="452" w:name="_Toc526261381"/>
      <w:bookmarkStart w:id="453" w:name="_Toc526261795"/>
      <w:bookmarkStart w:id="454" w:name="_Toc526262418"/>
      <w:bookmarkStart w:id="455" w:name="_Toc526262827"/>
      <w:bookmarkStart w:id="456" w:name="_Toc31030240"/>
      <w:bookmarkStart w:id="457" w:name="_Toc31030423"/>
      <w:bookmarkStart w:id="458" w:name="_Toc31030612"/>
      <w:bookmarkStart w:id="459" w:name="_Toc31030911"/>
      <w:bookmarkStart w:id="460" w:name="_Toc31031902"/>
      <w:bookmarkStart w:id="461" w:name="_Toc31032234"/>
      <w:bookmarkStart w:id="462" w:name="_Toc31032568"/>
      <w:bookmarkStart w:id="463" w:name="_Toc31034223"/>
      <w:bookmarkStart w:id="464" w:name="_Toc351981194"/>
      <w:bookmarkStart w:id="465" w:name="_Toc73518309"/>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r w:rsidRPr="00575A5E">
        <w:rPr>
          <w:sz w:val="22"/>
          <w:szCs w:val="22"/>
        </w:rPr>
        <w:t>Pre-FAT</w:t>
      </w:r>
      <w:bookmarkEnd w:id="464"/>
      <w:bookmarkEnd w:id="465"/>
    </w:p>
    <w:p w:rsidR="004F1286" w:rsidRDefault="004F1286" w:rsidP="0042252C">
      <w:pPr>
        <w:tabs>
          <w:tab w:val="left" w:pos="397"/>
        </w:tabs>
        <w:rPr>
          <w:rFonts w:cs="Arial"/>
          <w:sz w:val="22"/>
          <w:szCs w:val="22"/>
        </w:rPr>
      </w:pPr>
      <w:r w:rsidRPr="00CF575C">
        <w:rPr>
          <w:rFonts w:cs="Arial"/>
          <w:sz w:val="22"/>
          <w:szCs w:val="22"/>
        </w:rPr>
        <w:t xml:space="preserve">The </w:t>
      </w:r>
      <w:r w:rsidRPr="00CF575C">
        <w:rPr>
          <w:rFonts w:cs="Arial"/>
          <w:i/>
          <w:sz w:val="22"/>
          <w:szCs w:val="22"/>
        </w:rPr>
        <w:t>Contractor</w:t>
      </w:r>
      <w:r w:rsidRPr="00CF575C">
        <w:rPr>
          <w:rFonts w:cs="Arial"/>
          <w:sz w:val="22"/>
          <w:szCs w:val="22"/>
        </w:rPr>
        <w:t xml:space="preserve"> conducts a pre-factory acceptance test at the </w:t>
      </w:r>
      <w:r w:rsidRPr="00CF575C">
        <w:rPr>
          <w:rFonts w:cs="Arial"/>
          <w:i/>
          <w:sz w:val="22"/>
          <w:szCs w:val="22"/>
        </w:rPr>
        <w:t>Contractor’s</w:t>
      </w:r>
      <w:r w:rsidRPr="00CF575C">
        <w:rPr>
          <w:rFonts w:cs="Arial"/>
          <w:sz w:val="22"/>
          <w:szCs w:val="22"/>
        </w:rPr>
        <w:t xml:space="preserve"> </w:t>
      </w:r>
      <w:r w:rsidR="00C7546D">
        <w:rPr>
          <w:rFonts w:cs="Arial"/>
          <w:sz w:val="22"/>
          <w:szCs w:val="22"/>
        </w:rPr>
        <w:t>premises</w:t>
      </w:r>
      <w:r w:rsidRPr="00CF575C">
        <w:rPr>
          <w:rFonts w:cs="Arial"/>
          <w:sz w:val="22"/>
          <w:szCs w:val="22"/>
        </w:rPr>
        <w:t xml:space="preserve"> in preparation for the FAT</w:t>
      </w:r>
      <w:r w:rsidR="00C7546D">
        <w:rPr>
          <w:rFonts w:cs="Arial"/>
          <w:sz w:val="22"/>
          <w:szCs w:val="22"/>
        </w:rPr>
        <w:t xml:space="preserve">. </w:t>
      </w:r>
      <w:r w:rsidRPr="00CF575C">
        <w:rPr>
          <w:rFonts w:cs="Arial"/>
          <w:sz w:val="22"/>
          <w:szCs w:val="22"/>
        </w:rPr>
        <w:t>The Pre-FAT is shown in the Accepted Programme.</w:t>
      </w:r>
    </w:p>
    <w:p w:rsidR="00C7546D" w:rsidRPr="00CF575C" w:rsidRDefault="00C7546D" w:rsidP="0042252C">
      <w:pPr>
        <w:tabs>
          <w:tab w:val="left" w:pos="397"/>
        </w:tabs>
        <w:rPr>
          <w:rFonts w:cs="Arial"/>
          <w:sz w:val="22"/>
          <w:szCs w:val="22"/>
        </w:rPr>
      </w:pPr>
    </w:p>
    <w:p w:rsidR="004F1286" w:rsidRPr="00CF575C" w:rsidRDefault="004F1286" w:rsidP="0042252C">
      <w:pPr>
        <w:tabs>
          <w:tab w:val="left" w:pos="397"/>
        </w:tabs>
        <w:rPr>
          <w:rFonts w:cs="Arial"/>
          <w:sz w:val="22"/>
          <w:szCs w:val="22"/>
        </w:rPr>
      </w:pPr>
      <w:r w:rsidRPr="00CF575C">
        <w:rPr>
          <w:rFonts w:cs="Arial"/>
          <w:sz w:val="22"/>
          <w:szCs w:val="22"/>
        </w:rPr>
        <w:t xml:space="preserve">The </w:t>
      </w:r>
      <w:r w:rsidRPr="00CF575C">
        <w:rPr>
          <w:rFonts w:cs="Arial"/>
          <w:i/>
          <w:sz w:val="22"/>
          <w:szCs w:val="22"/>
        </w:rPr>
        <w:t>Contractor’s</w:t>
      </w:r>
      <w:r w:rsidRPr="00CF575C">
        <w:rPr>
          <w:rFonts w:cs="Arial"/>
          <w:sz w:val="22"/>
          <w:szCs w:val="22"/>
        </w:rPr>
        <w:t xml:space="preserve"> </w:t>
      </w:r>
      <w:r w:rsidR="00C7546D" w:rsidRPr="00CE758D">
        <w:rPr>
          <w:rFonts w:cs="Arial"/>
          <w:sz w:val="22"/>
          <w:szCs w:val="22"/>
        </w:rPr>
        <w:t>engineers completely test and verify</w:t>
      </w:r>
      <w:r w:rsidRPr="00CF575C">
        <w:rPr>
          <w:rFonts w:cs="Arial"/>
          <w:sz w:val="22"/>
          <w:szCs w:val="22"/>
        </w:rPr>
        <w:t xml:space="preserve"> the performance of the </w:t>
      </w:r>
      <w:r w:rsidR="00C7546D">
        <w:rPr>
          <w:rFonts w:cs="Arial"/>
          <w:sz w:val="22"/>
          <w:szCs w:val="22"/>
        </w:rPr>
        <w:t>Virtualisation and communication of the diagnostic system to 3</w:t>
      </w:r>
      <w:r w:rsidR="00C7546D" w:rsidRPr="00CF575C">
        <w:rPr>
          <w:rFonts w:cs="Arial"/>
          <w:sz w:val="22"/>
          <w:szCs w:val="22"/>
          <w:vertAlign w:val="superscript"/>
        </w:rPr>
        <w:t>rd</w:t>
      </w:r>
      <w:r w:rsidR="00C7546D">
        <w:rPr>
          <w:rFonts w:cs="Arial"/>
          <w:sz w:val="22"/>
          <w:szCs w:val="22"/>
        </w:rPr>
        <w:t xml:space="preserve"> party interfaces </w:t>
      </w:r>
      <w:r w:rsidRPr="00CF575C">
        <w:rPr>
          <w:rFonts w:cs="Arial"/>
          <w:sz w:val="22"/>
          <w:szCs w:val="22"/>
        </w:rPr>
        <w:t>against this Works Information</w:t>
      </w:r>
      <w:r w:rsidR="00C7546D">
        <w:rPr>
          <w:rFonts w:cs="Arial"/>
          <w:sz w:val="22"/>
          <w:szCs w:val="22"/>
        </w:rPr>
        <w:t>.</w:t>
      </w:r>
      <w:r w:rsidRPr="00CF575C">
        <w:rPr>
          <w:rFonts w:cs="Arial"/>
          <w:sz w:val="22"/>
          <w:szCs w:val="22"/>
        </w:rPr>
        <w:t xml:space="preserve"> </w:t>
      </w:r>
    </w:p>
    <w:p w:rsidR="004F1286" w:rsidRPr="00CF575C" w:rsidRDefault="004F1286" w:rsidP="0042252C">
      <w:pPr>
        <w:tabs>
          <w:tab w:val="left" w:pos="397"/>
        </w:tabs>
        <w:rPr>
          <w:rFonts w:cs="Arial"/>
          <w:sz w:val="22"/>
          <w:szCs w:val="22"/>
        </w:rPr>
      </w:pPr>
      <w:r w:rsidRPr="00CF575C">
        <w:rPr>
          <w:rFonts w:cs="Arial"/>
          <w:sz w:val="22"/>
          <w:szCs w:val="22"/>
        </w:rPr>
        <w:t xml:space="preserve">The </w:t>
      </w:r>
      <w:r w:rsidRPr="00CF575C">
        <w:rPr>
          <w:rFonts w:cs="Arial"/>
          <w:i/>
          <w:sz w:val="22"/>
          <w:szCs w:val="22"/>
        </w:rPr>
        <w:t>Contractor’s</w:t>
      </w:r>
      <w:r w:rsidRPr="00CF575C">
        <w:rPr>
          <w:rFonts w:cs="Arial"/>
          <w:sz w:val="22"/>
          <w:szCs w:val="22"/>
        </w:rPr>
        <w:t xml:space="preserve"> Pre-FAT tests are documented as part of the </w:t>
      </w:r>
      <w:r w:rsidRPr="00CF575C">
        <w:rPr>
          <w:rFonts w:cs="Arial"/>
          <w:i/>
          <w:sz w:val="22"/>
          <w:szCs w:val="22"/>
        </w:rPr>
        <w:t>Contractor’s</w:t>
      </w:r>
      <w:r w:rsidRPr="00CF575C">
        <w:rPr>
          <w:rFonts w:cs="Arial"/>
          <w:sz w:val="22"/>
          <w:szCs w:val="22"/>
        </w:rPr>
        <w:t xml:space="preserve"> QC procedure. </w:t>
      </w:r>
    </w:p>
    <w:p w:rsidR="00C7546D" w:rsidRDefault="004F1286" w:rsidP="0042252C">
      <w:pPr>
        <w:tabs>
          <w:tab w:val="left" w:pos="397"/>
        </w:tabs>
        <w:rPr>
          <w:rFonts w:cs="Arial"/>
          <w:sz w:val="22"/>
          <w:szCs w:val="22"/>
        </w:rPr>
      </w:pPr>
      <w:r w:rsidRPr="00CF575C">
        <w:rPr>
          <w:rFonts w:cs="Arial"/>
          <w:sz w:val="22"/>
          <w:szCs w:val="22"/>
        </w:rPr>
        <w:t xml:space="preserve">The </w:t>
      </w:r>
      <w:r w:rsidRPr="00CF575C">
        <w:rPr>
          <w:rFonts w:cs="Arial"/>
          <w:i/>
          <w:sz w:val="22"/>
          <w:szCs w:val="22"/>
        </w:rPr>
        <w:t>Contractor</w:t>
      </w:r>
      <w:r w:rsidRPr="00CF575C">
        <w:rPr>
          <w:rFonts w:cs="Arial"/>
          <w:sz w:val="22"/>
          <w:szCs w:val="22"/>
        </w:rPr>
        <w:t xml:space="preserve"> submits the QC procedures and Pre-FAT test and inspection results to the </w:t>
      </w:r>
      <w:r w:rsidRPr="00CF575C">
        <w:rPr>
          <w:rFonts w:cs="Arial"/>
          <w:i/>
          <w:sz w:val="22"/>
          <w:szCs w:val="22"/>
        </w:rPr>
        <w:t>Project Manager</w:t>
      </w:r>
      <w:r w:rsidRPr="00CF575C">
        <w:rPr>
          <w:rFonts w:cs="Arial"/>
          <w:sz w:val="22"/>
          <w:szCs w:val="22"/>
        </w:rPr>
        <w:t xml:space="preserve"> prior to the commencement of FAT</w:t>
      </w:r>
      <w:r w:rsidR="00C7546D">
        <w:rPr>
          <w:rFonts w:cs="Arial"/>
          <w:sz w:val="22"/>
          <w:szCs w:val="22"/>
        </w:rPr>
        <w:t>.</w:t>
      </w:r>
      <w:r w:rsidRPr="00CF575C">
        <w:rPr>
          <w:rFonts w:cs="Arial"/>
          <w:sz w:val="22"/>
          <w:szCs w:val="22"/>
        </w:rPr>
        <w:t xml:space="preserve"> </w:t>
      </w:r>
      <w:bookmarkStart w:id="466" w:name="_Toc351981195"/>
      <w:bookmarkStart w:id="467" w:name="_Ref352133004"/>
    </w:p>
    <w:p w:rsidR="004F1286" w:rsidRPr="001E69E4" w:rsidRDefault="004F1286" w:rsidP="002934E8">
      <w:pPr>
        <w:pStyle w:val="Heading2"/>
        <w:numPr>
          <w:ilvl w:val="2"/>
          <w:numId w:val="28"/>
        </w:numPr>
        <w:ind w:left="360" w:hanging="360"/>
        <w:rPr>
          <w:sz w:val="22"/>
          <w:szCs w:val="22"/>
        </w:rPr>
      </w:pPr>
      <w:bookmarkStart w:id="468" w:name="_Toc31030252"/>
      <w:bookmarkStart w:id="469" w:name="_Toc31030435"/>
      <w:bookmarkStart w:id="470" w:name="_Toc31030624"/>
      <w:bookmarkStart w:id="471" w:name="_Toc31030923"/>
      <w:bookmarkStart w:id="472" w:name="_Toc31031914"/>
      <w:bookmarkStart w:id="473" w:name="_Toc31032246"/>
      <w:bookmarkStart w:id="474" w:name="_Toc31032580"/>
      <w:bookmarkStart w:id="475" w:name="_Toc31034235"/>
      <w:bookmarkStart w:id="476" w:name="_Toc31030253"/>
      <w:bookmarkStart w:id="477" w:name="_Toc31030436"/>
      <w:bookmarkStart w:id="478" w:name="_Toc31030625"/>
      <w:bookmarkStart w:id="479" w:name="_Toc31030924"/>
      <w:bookmarkStart w:id="480" w:name="_Toc31031915"/>
      <w:bookmarkStart w:id="481" w:name="_Toc31032247"/>
      <w:bookmarkStart w:id="482" w:name="_Toc31032581"/>
      <w:bookmarkStart w:id="483" w:name="_Toc31034236"/>
      <w:bookmarkStart w:id="484" w:name="_Toc31030254"/>
      <w:bookmarkStart w:id="485" w:name="_Toc31030437"/>
      <w:bookmarkStart w:id="486" w:name="_Toc31030626"/>
      <w:bookmarkStart w:id="487" w:name="_Toc31030925"/>
      <w:bookmarkStart w:id="488" w:name="_Toc31031916"/>
      <w:bookmarkStart w:id="489" w:name="_Toc31032248"/>
      <w:bookmarkStart w:id="490" w:name="_Toc31032582"/>
      <w:bookmarkStart w:id="491" w:name="_Toc31034237"/>
      <w:bookmarkStart w:id="492" w:name="_Toc73518310"/>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r w:rsidRPr="001E69E4">
        <w:rPr>
          <w:sz w:val="22"/>
          <w:szCs w:val="22"/>
        </w:rPr>
        <w:t>FAT</w:t>
      </w:r>
      <w:bookmarkEnd w:id="466"/>
      <w:bookmarkEnd w:id="467"/>
      <w:bookmarkEnd w:id="492"/>
    </w:p>
    <w:p w:rsidR="004F1286" w:rsidRPr="00CF575C" w:rsidRDefault="004F1286" w:rsidP="00CF575C">
      <w:pPr>
        <w:tabs>
          <w:tab w:val="left" w:pos="397"/>
        </w:tabs>
        <w:jc w:val="left"/>
        <w:rPr>
          <w:rFonts w:cs="Arial"/>
          <w:sz w:val="22"/>
          <w:szCs w:val="22"/>
        </w:rPr>
      </w:pPr>
      <w:r w:rsidRPr="00CF575C">
        <w:rPr>
          <w:rFonts w:cs="Arial"/>
          <w:sz w:val="22"/>
          <w:szCs w:val="22"/>
        </w:rPr>
        <w:t xml:space="preserve">During FAT, the </w:t>
      </w:r>
      <w:r w:rsidRPr="00CF575C">
        <w:rPr>
          <w:rFonts w:cs="Arial"/>
          <w:i/>
          <w:sz w:val="22"/>
          <w:szCs w:val="22"/>
        </w:rPr>
        <w:t>Contractor</w:t>
      </w:r>
      <w:r w:rsidRPr="00CF575C">
        <w:rPr>
          <w:rFonts w:cs="Arial"/>
          <w:sz w:val="22"/>
          <w:szCs w:val="22"/>
        </w:rPr>
        <w:t xml:space="preserve"> demonstrates that the </w:t>
      </w:r>
      <w:r w:rsidR="00C7546D">
        <w:rPr>
          <w:rFonts w:cs="Arial"/>
          <w:sz w:val="22"/>
          <w:szCs w:val="22"/>
        </w:rPr>
        <w:t xml:space="preserve">vibration diagnostic </w:t>
      </w:r>
      <w:r w:rsidRPr="00CF575C">
        <w:rPr>
          <w:rFonts w:cs="Arial"/>
          <w:sz w:val="22"/>
          <w:szCs w:val="22"/>
        </w:rPr>
        <w:t xml:space="preserve">system meets the requirements of this Works Information and the detailed engineering design freeze documentation. </w:t>
      </w:r>
    </w:p>
    <w:p w:rsidR="004F1286" w:rsidRDefault="004F1286" w:rsidP="00CF575C">
      <w:pPr>
        <w:tabs>
          <w:tab w:val="left" w:pos="397"/>
        </w:tabs>
        <w:jc w:val="left"/>
        <w:rPr>
          <w:rFonts w:cs="Arial"/>
          <w:sz w:val="22"/>
          <w:szCs w:val="22"/>
        </w:rPr>
      </w:pPr>
      <w:r w:rsidRPr="00CF575C">
        <w:rPr>
          <w:rFonts w:cs="Arial"/>
          <w:sz w:val="22"/>
          <w:szCs w:val="22"/>
        </w:rPr>
        <w:t xml:space="preserve">The FAT is done at the </w:t>
      </w:r>
      <w:r w:rsidRPr="00CF575C">
        <w:rPr>
          <w:rFonts w:cs="Arial"/>
          <w:i/>
          <w:sz w:val="22"/>
          <w:szCs w:val="22"/>
        </w:rPr>
        <w:t>Contractor’</w:t>
      </w:r>
      <w:r w:rsidRPr="00CF575C">
        <w:rPr>
          <w:rFonts w:cs="Arial"/>
          <w:sz w:val="22"/>
          <w:szCs w:val="22"/>
        </w:rPr>
        <w:t xml:space="preserve">s </w:t>
      </w:r>
      <w:r w:rsidR="00C7546D">
        <w:rPr>
          <w:rFonts w:cs="Arial"/>
          <w:sz w:val="22"/>
          <w:szCs w:val="22"/>
        </w:rPr>
        <w:t>premises</w:t>
      </w:r>
      <w:r w:rsidRPr="00CF575C">
        <w:rPr>
          <w:rFonts w:cs="Arial"/>
          <w:sz w:val="22"/>
          <w:szCs w:val="22"/>
        </w:rPr>
        <w:t>.</w:t>
      </w:r>
      <w:r w:rsidR="00C7546D">
        <w:rPr>
          <w:rFonts w:cs="Arial"/>
          <w:sz w:val="22"/>
          <w:szCs w:val="22"/>
        </w:rPr>
        <w:t xml:space="preserve"> </w:t>
      </w:r>
      <w:r w:rsidRPr="00CF575C">
        <w:rPr>
          <w:rFonts w:cs="Arial"/>
          <w:sz w:val="22"/>
          <w:szCs w:val="22"/>
        </w:rPr>
        <w:t xml:space="preserve">The </w:t>
      </w:r>
      <w:r w:rsidRPr="00CF575C">
        <w:rPr>
          <w:rFonts w:cs="Arial"/>
          <w:i/>
          <w:sz w:val="22"/>
          <w:szCs w:val="22"/>
        </w:rPr>
        <w:t>Contractor</w:t>
      </w:r>
      <w:r w:rsidRPr="00CF575C">
        <w:rPr>
          <w:rFonts w:cs="Arial"/>
          <w:sz w:val="22"/>
          <w:szCs w:val="22"/>
        </w:rPr>
        <w:t xml:space="preserve">, OEM and the </w:t>
      </w:r>
      <w:r w:rsidRPr="00CF575C">
        <w:rPr>
          <w:rFonts w:cs="Arial"/>
          <w:i/>
          <w:sz w:val="22"/>
          <w:szCs w:val="22"/>
        </w:rPr>
        <w:t>Project Manager</w:t>
      </w:r>
      <w:r w:rsidRPr="00CF575C">
        <w:rPr>
          <w:rFonts w:cs="Arial"/>
          <w:sz w:val="22"/>
          <w:szCs w:val="22"/>
        </w:rPr>
        <w:t xml:space="preserve"> witness the FAT.</w:t>
      </w:r>
    </w:p>
    <w:p w:rsidR="00C7546D" w:rsidRPr="00CF575C" w:rsidRDefault="00C7546D" w:rsidP="00CF575C">
      <w:pPr>
        <w:tabs>
          <w:tab w:val="left" w:pos="397"/>
        </w:tabs>
        <w:jc w:val="left"/>
        <w:rPr>
          <w:rFonts w:cs="Arial"/>
          <w:sz w:val="22"/>
          <w:szCs w:val="22"/>
        </w:rPr>
      </w:pPr>
    </w:p>
    <w:p w:rsidR="004F1286" w:rsidRPr="00CF575C" w:rsidRDefault="004F1286" w:rsidP="00CF575C">
      <w:pPr>
        <w:tabs>
          <w:tab w:val="left" w:pos="397"/>
        </w:tabs>
        <w:jc w:val="left"/>
        <w:rPr>
          <w:rFonts w:cs="Arial"/>
          <w:sz w:val="22"/>
          <w:szCs w:val="22"/>
        </w:rPr>
      </w:pPr>
      <w:r w:rsidRPr="00CF575C">
        <w:rPr>
          <w:rFonts w:cs="Arial"/>
          <w:sz w:val="22"/>
          <w:szCs w:val="22"/>
        </w:rPr>
        <w:t>The scope of the equipment tested at FAT is as follows:</w:t>
      </w:r>
    </w:p>
    <w:p w:rsidR="004F1286" w:rsidRDefault="00C7546D" w:rsidP="002934E8">
      <w:pPr>
        <w:numPr>
          <w:ilvl w:val="0"/>
          <w:numId w:val="55"/>
        </w:numPr>
        <w:jc w:val="left"/>
        <w:rPr>
          <w:rFonts w:cs="Arial"/>
          <w:sz w:val="22"/>
          <w:szCs w:val="22"/>
        </w:rPr>
      </w:pPr>
      <w:r>
        <w:rPr>
          <w:rFonts w:cs="Arial"/>
          <w:sz w:val="22"/>
          <w:szCs w:val="22"/>
        </w:rPr>
        <w:t>Signal processing for solutions engineered in the final design.</w:t>
      </w:r>
    </w:p>
    <w:p w:rsidR="00C7546D" w:rsidRDefault="00C7546D" w:rsidP="002934E8">
      <w:pPr>
        <w:numPr>
          <w:ilvl w:val="0"/>
          <w:numId w:val="55"/>
        </w:numPr>
        <w:jc w:val="left"/>
        <w:rPr>
          <w:rFonts w:cs="Arial"/>
          <w:sz w:val="22"/>
          <w:szCs w:val="22"/>
        </w:rPr>
      </w:pPr>
      <w:r>
        <w:rPr>
          <w:rFonts w:cs="Arial"/>
          <w:sz w:val="22"/>
          <w:szCs w:val="22"/>
        </w:rPr>
        <w:t>Functional performance of the diagnostic system functions and tools. Actual inputs are simulated to confirm functionality.</w:t>
      </w:r>
    </w:p>
    <w:p w:rsidR="00C7546D" w:rsidRDefault="00C7546D" w:rsidP="002934E8">
      <w:pPr>
        <w:numPr>
          <w:ilvl w:val="0"/>
          <w:numId w:val="55"/>
        </w:numPr>
        <w:jc w:val="left"/>
        <w:rPr>
          <w:rFonts w:cs="Arial"/>
          <w:sz w:val="22"/>
          <w:szCs w:val="22"/>
        </w:rPr>
      </w:pPr>
      <w:r>
        <w:rPr>
          <w:rFonts w:cs="Arial"/>
          <w:sz w:val="22"/>
          <w:szCs w:val="22"/>
        </w:rPr>
        <w:t>Server panels are inspected to confirm drawings and compliance to accepted functional specifications.</w:t>
      </w:r>
    </w:p>
    <w:p w:rsidR="00C7546D" w:rsidRDefault="00C7546D" w:rsidP="002934E8">
      <w:pPr>
        <w:numPr>
          <w:ilvl w:val="0"/>
          <w:numId w:val="55"/>
        </w:numPr>
        <w:jc w:val="left"/>
        <w:rPr>
          <w:rFonts w:cs="Arial"/>
          <w:sz w:val="22"/>
          <w:szCs w:val="22"/>
        </w:rPr>
      </w:pPr>
      <w:r>
        <w:rPr>
          <w:rFonts w:cs="Arial"/>
          <w:sz w:val="22"/>
          <w:szCs w:val="22"/>
        </w:rPr>
        <w:t xml:space="preserve">Network </w:t>
      </w:r>
      <w:r w:rsidR="00161504">
        <w:rPr>
          <w:rFonts w:cs="Arial"/>
          <w:sz w:val="22"/>
          <w:szCs w:val="22"/>
        </w:rPr>
        <w:t>configuration is tested.</w:t>
      </w:r>
    </w:p>
    <w:p w:rsidR="00EC02C1" w:rsidRPr="00CF575C" w:rsidRDefault="00EC02C1" w:rsidP="002934E8">
      <w:pPr>
        <w:numPr>
          <w:ilvl w:val="0"/>
          <w:numId w:val="55"/>
        </w:numPr>
        <w:tabs>
          <w:tab w:val="clear" w:pos="357"/>
        </w:tabs>
        <w:rPr>
          <w:rFonts w:cs="Arial"/>
          <w:sz w:val="22"/>
          <w:szCs w:val="22"/>
        </w:rPr>
      </w:pPr>
      <w:r w:rsidRPr="00CF575C">
        <w:rPr>
          <w:rFonts w:cs="Arial"/>
          <w:sz w:val="22"/>
          <w:szCs w:val="22"/>
        </w:rPr>
        <w:t>Cyber security compliance functionality.</w:t>
      </w:r>
    </w:p>
    <w:p w:rsidR="00EC02C1" w:rsidRPr="00CF575C" w:rsidRDefault="00EC02C1" w:rsidP="002934E8">
      <w:pPr>
        <w:numPr>
          <w:ilvl w:val="0"/>
          <w:numId w:val="55"/>
        </w:numPr>
        <w:tabs>
          <w:tab w:val="clear" w:pos="357"/>
        </w:tabs>
        <w:rPr>
          <w:rFonts w:cs="Arial"/>
          <w:sz w:val="22"/>
          <w:szCs w:val="22"/>
        </w:rPr>
      </w:pPr>
      <w:r w:rsidRPr="00CF575C">
        <w:rPr>
          <w:rFonts w:cs="Arial"/>
          <w:sz w:val="22"/>
          <w:szCs w:val="22"/>
        </w:rPr>
        <w:t>Back up functionality of the system as per the site procedure.</w:t>
      </w:r>
    </w:p>
    <w:p w:rsidR="00EC02C1" w:rsidRPr="00CF575C" w:rsidRDefault="00EC02C1" w:rsidP="002934E8">
      <w:pPr>
        <w:numPr>
          <w:ilvl w:val="0"/>
          <w:numId w:val="55"/>
        </w:numPr>
        <w:tabs>
          <w:tab w:val="clear" w:pos="357"/>
        </w:tabs>
        <w:rPr>
          <w:rFonts w:cs="Arial"/>
          <w:sz w:val="22"/>
          <w:szCs w:val="22"/>
        </w:rPr>
      </w:pPr>
      <w:r w:rsidRPr="00CF575C">
        <w:rPr>
          <w:rFonts w:cs="Arial"/>
          <w:sz w:val="22"/>
          <w:szCs w:val="22"/>
        </w:rPr>
        <w:t>Data access from the system data archive drives and accuracy of the historical data.</w:t>
      </w:r>
    </w:p>
    <w:p w:rsidR="00EC02C1" w:rsidRPr="00CF575C" w:rsidRDefault="00EC02C1" w:rsidP="002934E8">
      <w:pPr>
        <w:numPr>
          <w:ilvl w:val="0"/>
          <w:numId w:val="55"/>
        </w:numPr>
        <w:tabs>
          <w:tab w:val="clear" w:pos="357"/>
        </w:tabs>
        <w:rPr>
          <w:rFonts w:cs="Arial"/>
          <w:sz w:val="22"/>
          <w:szCs w:val="22"/>
        </w:rPr>
      </w:pPr>
      <w:r w:rsidRPr="00CF575C">
        <w:rPr>
          <w:rFonts w:cs="Arial"/>
          <w:sz w:val="22"/>
          <w:szCs w:val="22"/>
        </w:rPr>
        <w:t>Disaster recovery of the system.</w:t>
      </w:r>
    </w:p>
    <w:p w:rsidR="00161504" w:rsidRPr="00CF575C" w:rsidRDefault="00161504" w:rsidP="00CF575C">
      <w:pPr>
        <w:ind w:left="720"/>
        <w:jc w:val="left"/>
        <w:rPr>
          <w:rFonts w:cs="Arial"/>
          <w:sz w:val="22"/>
          <w:szCs w:val="22"/>
        </w:rPr>
      </w:pPr>
    </w:p>
    <w:p w:rsidR="004F1286" w:rsidRPr="00CF575C" w:rsidRDefault="004F1286" w:rsidP="00CF575C">
      <w:pPr>
        <w:tabs>
          <w:tab w:val="left" w:pos="397"/>
        </w:tabs>
        <w:rPr>
          <w:rFonts w:cs="Arial"/>
          <w:sz w:val="22"/>
          <w:szCs w:val="22"/>
        </w:rPr>
      </w:pPr>
      <w:r w:rsidRPr="00CF575C">
        <w:rPr>
          <w:rFonts w:cs="Arial"/>
          <w:sz w:val="22"/>
          <w:szCs w:val="22"/>
        </w:rPr>
        <w:t xml:space="preserve">The </w:t>
      </w:r>
      <w:r w:rsidRPr="00CF575C">
        <w:rPr>
          <w:rFonts w:cs="Arial"/>
          <w:i/>
          <w:sz w:val="22"/>
          <w:szCs w:val="22"/>
        </w:rPr>
        <w:t>Contractor</w:t>
      </w:r>
      <w:r w:rsidRPr="00CF575C">
        <w:rPr>
          <w:rFonts w:cs="Arial"/>
          <w:sz w:val="22"/>
          <w:szCs w:val="22"/>
        </w:rPr>
        <w:t xml:space="preserve"> provides all facilities and simulation systems at the FAT venue such that full testing of the </w:t>
      </w:r>
      <w:r w:rsidR="00161504">
        <w:rPr>
          <w:rFonts w:cs="Arial"/>
          <w:sz w:val="22"/>
          <w:szCs w:val="22"/>
        </w:rPr>
        <w:t xml:space="preserve">vibration diagnostic </w:t>
      </w:r>
      <w:r w:rsidRPr="00CF575C">
        <w:rPr>
          <w:rFonts w:cs="Arial"/>
          <w:sz w:val="22"/>
          <w:szCs w:val="22"/>
        </w:rPr>
        <w:t>system’s function</w:t>
      </w:r>
      <w:r w:rsidR="00161504">
        <w:rPr>
          <w:rFonts w:cs="Arial"/>
          <w:sz w:val="22"/>
          <w:szCs w:val="22"/>
        </w:rPr>
        <w:t>s</w:t>
      </w:r>
      <w:r w:rsidRPr="00CF575C">
        <w:rPr>
          <w:rFonts w:cs="Arial"/>
          <w:sz w:val="22"/>
          <w:szCs w:val="22"/>
        </w:rPr>
        <w:t xml:space="preserve"> can be done</w:t>
      </w:r>
      <w:r w:rsidR="00161504">
        <w:rPr>
          <w:rFonts w:cs="Arial"/>
          <w:sz w:val="22"/>
          <w:szCs w:val="22"/>
        </w:rPr>
        <w:t xml:space="preserve">. </w:t>
      </w:r>
      <w:r w:rsidRPr="00CF575C">
        <w:rPr>
          <w:rFonts w:cs="Arial"/>
          <w:sz w:val="22"/>
          <w:szCs w:val="22"/>
        </w:rPr>
        <w:t xml:space="preserve">The </w:t>
      </w:r>
      <w:r w:rsidRPr="00CF575C">
        <w:rPr>
          <w:rFonts w:cs="Arial"/>
          <w:i/>
          <w:sz w:val="22"/>
          <w:szCs w:val="22"/>
        </w:rPr>
        <w:t>Contractor</w:t>
      </w:r>
      <w:r w:rsidRPr="00CF575C">
        <w:rPr>
          <w:rFonts w:cs="Arial"/>
          <w:sz w:val="22"/>
          <w:szCs w:val="22"/>
        </w:rPr>
        <w:t xml:space="preserve"> ensures that all </w:t>
      </w:r>
      <w:r w:rsidR="00161504">
        <w:rPr>
          <w:rFonts w:cs="Arial"/>
          <w:sz w:val="22"/>
          <w:szCs w:val="22"/>
        </w:rPr>
        <w:t xml:space="preserve">the types of equipment within the detailed design is represented in the FAT. The vibration diagnostic </w:t>
      </w:r>
      <w:r w:rsidRPr="00CF575C">
        <w:rPr>
          <w:rFonts w:cs="Arial"/>
          <w:sz w:val="22"/>
          <w:szCs w:val="22"/>
        </w:rPr>
        <w:t xml:space="preserve">system hardware and software is available and operational in time for the individual tests. </w:t>
      </w:r>
    </w:p>
    <w:p w:rsidR="00161504" w:rsidRDefault="00161504" w:rsidP="00CF575C">
      <w:pPr>
        <w:tabs>
          <w:tab w:val="left" w:pos="397"/>
        </w:tabs>
        <w:jc w:val="left"/>
        <w:rPr>
          <w:rFonts w:cs="Arial"/>
          <w:sz w:val="22"/>
          <w:szCs w:val="22"/>
        </w:rPr>
      </w:pPr>
    </w:p>
    <w:p w:rsidR="004F1286" w:rsidRPr="00CF575C" w:rsidRDefault="004F1286" w:rsidP="00CF575C">
      <w:pPr>
        <w:tabs>
          <w:tab w:val="left" w:pos="397"/>
        </w:tabs>
        <w:jc w:val="left"/>
        <w:rPr>
          <w:rFonts w:cs="Arial"/>
          <w:sz w:val="22"/>
          <w:szCs w:val="22"/>
        </w:rPr>
      </w:pPr>
      <w:r w:rsidRPr="00CF575C">
        <w:rPr>
          <w:rFonts w:cs="Arial"/>
          <w:sz w:val="22"/>
          <w:szCs w:val="22"/>
        </w:rPr>
        <w:t xml:space="preserve">The </w:t>
      </w:r>
      <w:r w:rsidRPr="00CF575C">
        <w:rPr>
          <w:rFonts w:cs="Arial"/>
          <w:i/>
          <w:sz w:val="22"/>
          <w:szCs w:val="22"/>
        </w:rPr>
        <w:t>Project Manager</w:t>
      </w:r>
      <w:r w:rsidRPr="00CF575C">
        <w:rPr>
          <w:rFonts w:cs="Arial"/>
          <w:sz w:val="22"/>
          <w:szCs w:val="22"/>
        </w:rPr>
        <w:t xml:space="preserve"> determines if any further testing is required in addition to that specified, such as that of any new technologies being used.</w:t>
      </w:r>
    </w:p>
    <w:p w:rsidR="004F1286" w:rsidRPr="00CF575C" w:rsidRDefault="004F1286" w:rsidP="00CF575C">
      <w:pPr>
        <w:pStyle w:val="Heading5"/>
        <w:numPr>
          <w:ilvl w:val="0"/>
          <w:numId w:val="0"/>
        </w:numPr>
        <w:rPr>
          <w:rFonts w:cs="Arial"/>
          <w:sz w:val="22"/>
          <w:szCs w:val="22"/>
        </w:rPr>
      </w:pPr>
      <w:bookmarkStart w:id="493" w:name="_Toc351981196"/>
      <w:bookmarkStart w:id="494" w:name="_Ref352050119"/>
      <w:r w:rsidRPr="00CF575C">
        <w:rPr>
          <w:rFonts w:cs="Arial"/>
          <w:sz w:val="22"/>
          <w:szCs w:val="22"/>
        </w:rPr>
        <w:t>FAT Procedure</w:t>
      </w:r>
      <w:bookmarkEnd w:id="493"/>
      <w:bookmarkEnd w:id="494"/>
    </w:p>
    <w:p w:rsidR="004F1286" w:rsidRPr="00CF575C" w:rsidRDefault="004F1286" w:rsidP="00CF575C">
      <w:pPr>
        <w:jc w:val="left"/>
        <w:rPr>
          <w:rFonts w:cs="Arial"/>
          <w:sz w:val="22"/>
          <w:szCs w:val="22"/>
        </w:rPr>
      </w:pPr>
      <w:r w:rsidRPr="00CF575C">
        <w:rPr>
          <w:rFonts w:cs="Arial"/>
          <w:sz w:val="22"/>
          <w:szCs w:val="22"/>
        </w:rPr>
        <w:t xml:space="preserve">The </w:t>
      </w:r>
      <w:r w:rsidRPr="00CF575C">
        <w:rPr>
          <w:rFonts w:cs="Arial"/>
          <w:i/>
          <w:sz w:val="22"/>
          <w:szCs w:val="22"/>
        </w:rPr>
        <w:t>Contractor</w:t>
      </w:r>
      <w:r w:rsidRPr="00CF575C">
        <w:rPr>
          <w:rFonts w:cs="Arial"/>
          <w:sz w:val="22"/>
          <w:szCs w:val="22"/>
        </w:rPr>
        <w:t xml:space="preserve"> prepares a detailed test procedure in preparation for FAT.</w:t>
      </w:r>
      <w:r w:rsidR="00161504">
        <w:rPr>
          <w:rFonts w:cs="Arial"/>
          <w:sz w:val="22"/>
          <w:szCs w:val="22"/>
        </w:rPr>
        <w:t xml:space="preserve"> </w:t>
      </w:r>
      <w:r w:rsidRPr="00CF575C">
        <w:rPr>
          <w:rFonts w:cs="Arial"/>
          <w:sz w:val="22"/>
          <w:szCs w:val="22"/>
        </w:rPr>
        <w:t>As a minimum, the proposed FAT procedure identifies the following:</w:t>
      </w:r>
    </w:p>
    <w:p w:rsidR="004F1286" w:rsidRPr="00CF575C" w:rsidRDefault="004F1286" w:rsidP="002934E8">
      <w:pPr>
        <w:numPr>
          <w:ilvl w:val="0"/>
          <w:numId w:val="56"/>
        </w:numPr>
        <w:ind w:left="709" w:hanging="425"/>
        <w:jc w:val="left"/>
        <w:rPr>
          <w:rFonts w:cs="Arial"/>
          <w:sz w:val="22"/>
          <w:szCs w:val="22"/>
        </w:rPr>
      </w:pPr>
      <w:r w:rsidRPr="00CF575C">
        <w:rPr>
          <w:rFonts w:cs="Arial"/>
          <w:sz w:val="22"/>
          <w:szCs w:val="22"/>
        </w:rPr>
        <w:t xml:space="preserve">Major test activities </w:t>
      </w:r>
    </w:p>
    <w:p w:rsidR="004F1286" w:rsidRPr="00CF575C" w:rsidRDefault="004F1286" w:rsidP="002934E8">
      <w:pPr>
        <w:numPr>
          <w:ilvl w:val="0"/>
          <w:numId w:val="56"/>
        </w:numPr>
        <w:ind w:left="709" w:hanging="425"/>
        <w:jc w:val="left"/>
        <w:rPr>
          <w:rFonts w:cs="Arial"/>
          <w:sz w:val="22"/>
          <w:szCs w:val="22"/>
        </w:rPr>
      </w:pPr>
      <w:r w:rsidRPr="00CF575C">
        <w:rPr>
          <w:rFonts w:cs="Arial"/>
          <w:sz w:val="22"/>
          <w:szCs w:val="22"/>
        </w:rPr>
        <w:t xml:space="preserve">Comprehensive list and description of the individual tests to be performed </w:t>
      </w:r>
    </w:p>
    <w:p w:rsidR="004F1286" w:rsidRPr="00CF575C" w:rsidRDefault="004F1286" w:rsidP="002934E8">
      <w:pPr>
        <w:numPr>
          <w:ilvl w:val="0"/>
          <w:numId w:val="56"/>
        </w:numPr>
        <w:ind w:left="709" w:hanging="425"/>
        <w:jc w:val="left"/>
        <w:rPr>
          <w:rFonts w:cs="Arial"/>
          <w:sz w:val="22"/>
          <w:szCs w:val="22"/>
        </w:rPr>
      </w:pPr>
      <w:r w:rsidRPr="00CF575C">
        <w:rPr>
          <w:rFonts w:cs="Arial"/>
          <w:sz w:val="22"/>
          <w:szCs w:val="22"/>
        </w:rPr>
        <w:t xml:space="preserve">How the tests are to be prepared and </w:t>
      </w:r>
      <w:proofErr w:type="gramStart"/>
      <w:r w:rsidRPr="00CF575C">
        <w:rPr>
          <w:rFonts w:cs="Arial"/>
          <w:sz w:val="22"/>
          <w:szCs w:val="22"/>
        </w:rPr>
        <w:t>conducted</w:t>
      </w:r>
      <w:proofErr w:type="gramEnd"/>
    </w:p>
    <w:p w:rsidR="004F1286" w:rsidRPr="00CF575C" w:rsidRDefault="004F1286" w:rsidP="002934E8">
      <w:pPr>
        <w:numPr>
          <w:ilvl w:val="0"/>
          <w:numId w:val="56"/>
        </w:numPr>
        <w:ind w:left="709" w:hanging="425"/>
        <w:jc w:val="left"/>
        <w:rPr>
          <w:rFonts w:cs="Arial"/>
          <w:sz w:val="22"/>
          <w:szCs w:val="22"/>
        </w:rPr>
      </w:pPr>
      <w:r w:rsidRPr="00CF575C">
        <w:rPr>
          <w:rFonts w:cs="Arial"/>
          <w:sz w:val="22"/>
          <w:szCs w:val="22"/>
        </w:rPr>
        <w:t>Test dates and durations</w:t>
      </w:r>
    </w:p>
    <w:p w:rsidR="004F1286" w:rsidRPr="00CF575C" w:rsidRDefault="004F1286" w:rsidP="002934E8">
      <w:pPr>
        <w:numPr>
          <w:ilvl w:val="0"/>
          <w:numId w:val="56"/>
        </w:numPr>
        <w:ind w:left="709" w:hanging="425"/>
        <w:jc w:val="left"/>
        <w:rPr>
          <w:rFonts w:cs="Arial"/>
          <w:sz w:val="22"/>
          <w:szCs w:val="22"/>
        </w:rPr>
      </w:pPr>
      <w:r w:rsidRPr="00CF575C">
        <w:rPr>
          <w:rFonts w:cs="Arial"/>
          <w:sz w:val="22"/>
          <w:szCs w:val="22"/>
        </w:rPr>
        <w:t>Checklists - how the test results will be documented</w:t>
      </w:r>
    </w:p>
    <w:p w:rsidR="004F1286" w:rsidRPr="00CF575C" w:rsidRDefault="004F1286" w:rsidP="002934E8">
      <w:pPr>
        <w:numPr>
          <w:ilvl w:val="0"/>
          <w:numId w:val="56"/>
        </w:numPr>
        <w:ind w:left="709" w:hanging="425"/>
        <w:jc w:val="left"/>
        <w:rPr>
          <w:rFonts w:cs="Arial"/>
          <w:sz w:val="22"/>
          <w:szCs w:val="22"/>
        </w:rPr>
      </w:pPr>
      <w:r w:rsidRPr="00CF575C">
        <w:rPr>
          <w:rFonts w:cs="Arial"/>
          <w:sz w:val="22"/>
          <w:szCs w:val="22"/>
        </w:rPr>
        <w:t>Acceptance Criteria</w:t>
      </w:r>
    </w:p>
    <w:p w:rsidR="004F1286" w:rsidRPr="00CF575C" w:rsidRDefault="004F1286" w:rsidP="002934E8">
      <w:pPr>
        <w:numPr>
          <w:ilvl w:val="0"/>
          <w:numId w:val="56"/>
        </w:numPr>
        <w:ind w:left="709" w:hanging="425"/>
        <w:jc w:val="left"/>
        <w:rPr>
          <w:rFonts w:cs="Arial"/>
          <w:sz w:val="22"/>
          <w:szCs w:val="22"/>
        </w:rPr>
      </w:pPr>
      <w:r w:rsidRPr="00CF575C">
        <w:rPr>
          <w:rFonts w:cs="Arial"/>
          <w:sz w:val="22"/>
          <w:szCs w:val="22"/>
        </w:rPr>
        <w:t xml:space="preserve">How the identified discrepancies will be </w:t>
      </w:r>
      <w:proofErr w:type="gramStart"/>
      <w:r w:rsidRPr="00CF575C">
        <w:rPr>
          <w:rFonts w:cs="Arial"/>
          <w:sz w:val="22"/>
          <w:szCs w:val="22"/>
        </w:rPr>
        <w:t>processed</w:t>
      </w:r>
      <w:proofErr w:type="gramEnd"/>
    </w:p>
    <w:p w:rsidR="004F1286" w:rsidRPr="00CF575C" w:rsidRDefault="004F1286" w:rsidP="002934E8">
      <w:pPr>
        <w:numPr>
          <w:ilvl w:val="0"/>
          <w:numId w:val="56"/>
        </w:numPr>
        <w:ind w:left="709" w:hanging="425"/>
        <w:jc w:val="left"/>
        <w:rPr>
          <w:rFonts w:cs="Arial"/>
          <w:sz w:val="22"/>
          <w:szCs w:val="22"/>
        </w:rPr>
      </w:pPr>
      <w:r w:rsidRPr="00CF575C">
        <w:rPr>
          <w:rFonts w:cs="Arial"/>
          <w:sz w:val="22"/>
          <w:szCs w:val="22"/>
        </w:rPr>
        <w:t>Retesting requirements</w:t>
      </w:r>
    </w:p>
    <w:p w:rsidR="004F1286" w:rsidRPr="00CF575C" w:rsidRDefault="004F1286" w:rsidP="00CF575C">
      <w:pPr>
        <w:pStyle w:val="Heading5"/>
        <w:numPr>
          <w:ilvl w:val="0"/>
          <w:numId w:val="0"/>
        </w:numPr>
        <w:rPr>
          <w:rFonts w:cs="Arial"/>
          <w:sz w:val="22"/>
          <w:szCs w:val="22"/>
        </w:rPr>
      </w:pPr>
      <w:bookmarkStart w:id="495" w:name="_Toc351981197"/>
      <w:bookmarkStart w:id="496" w:name="_Ref352050164"/>
      <w:r w:rsidRPr="00CF575C">
        <w:rPr>
          <w:rFonts w:cs="Arial"/>
          <w:sz w:val="22"/>
          <w:szCs w:val="22"/>
        </w:rPr>
        <w:t>FAT Report &amp; FAT Completion</w:t>
      </w:r>
      <w:bookmarkEnd w:id="495"/>
      <w:bookmarkEnd w:id="496"/>
    </w:p>
    <w:p w:rsidR="004F1286" w:rsidRPr="00CF575C" w:rsidRDefault="004F1286" w:rsidP="00CF575C">
      <w:pPr>
        <w:spacing w:line="360" w:lineRule="auto"/>
        <w:jc w:val="left"/>
        <w:rPr>
          <w:rFonts w:cs="Arial"/>
          <w:sz w:val="22"/>
          <w:szCs w:val="22"/>
        </w:rPr>
      </w:pPr>
      <w:r w:rsidRPr="00CF575C">
        <w:rPr>
          <w:rFonts w:cs="Arial"/>
          <w:sz w:val="22"/>
          <w:szCs w:val="22"/>
        </w:rPr>
        <w:t xml:space="preserve">A Final FAT Report is prepared by the </w:t>
      </w:r>
      <w:r w:rsidRPr="00CF575C">
        <w:rPr>
          <w:rFonts w:cs="Arial"/>
          <w:i/>
          <w:sz w:val="22"/>
          <w:szCs w:val="22"/>
        </w:rPr>
        <w:t>Contractor</w:t>
      </w:r>
      <w:r w:rsidRPr="00CF575C">
        <w:rPr>
          <w:rFonts w:cs="Arial"/>
          <w:sz w:val="22"/>
          <w:szCs w:val="22"/>
        </w:rPr>
        <w:t xml:space="preserve"> that includes the following as a minimum:</w:t>
      </w:r>
    </w:p>
    <w:p w:rsidR="004F1286" w:rsidRPr="00CF575C" w:rsidRDefault="004F1286" w:rsidP="002934E8">
      <w:pPr>
        <w:numPr>
          <w:ilvl w:val="2"/>
          <w:numId w:val="45"/>
        </w:numPr>
        <w:tabs>
          <w:tab w:val="clear" w:pos="2160"/>
          <w:tab w:val="num" w:pos="709"/>
        </w:tabs>
        <w:ind w:left="425" w:hanging="181"/>
        <w:jc w:val="left"/>
        <w:rPr>
          <w:rFonts w:cs="Arial"/>
          <w:sz w:val="22"/>
          <w:szCs w:val="22"/>
        </w:rPr>
      </w:pPr>
      <w:r w:rsidRPr="00CF575C">
        <w:rPr>
          <w:rFonts w:cs="Arial"/>
          <w:sz w:val="22"/>
          <w:szCs w:val="22"/>
        </w:rPr>
        <w:t>Test procedures used during FAT</w:t>
      </w:r>
    </w:p>
    <w:p w:rsidR="004F1286" w:rsidRPr="00CF575C" w:rsidRDefault="004F1286" w:rsidP="002934E8">
      <w:pPr>
        <w:numPr>
          <w:ilvl w:val="2"/>
          <w:numId w:val="45"/>
        </w:numPr>
        <w:tabs>
          <w:tab w:val="clear" w:pos="2160"/>
          <w:tab w:val="num" w:pos="709"/>
        </w:tabs>
        <w:ind w:left="425" w:hanging="181"/>
        <w:jc w:val="left"/>
        <w:rPr>
          <w:rFonts w:cs="Arial"/>
          <w:sz w:val="22"/>
          <w:szCs w:val="22"/>
        </w:rPr>
      </w:pPr>
      <w:r w:rsidRPr="00CF575C">
        <w:rPr>
          <w:rFonts w:cs="Arial"/>
          <w:sz w:val="22"/>
          <w:szCs w:val="22"/>
        </w:rPr>
        <w:t>Detailed Test results</w:t>
      </w:r>
    </w:p>
    <w:p w:rsidR="004F1286" w:rsidRPr="00CF575C" w:rsidRDefault="004F1286" w:rsidP="002934E8">
      <w:pPr>
        <w:numPr>
          <w:ilvl w:val="2"/>
          <w:numId w:val="45"/>
        </w:numPr>
        <w:tabs>
          <w:tab w:val="clear" w:pos="2160"/>
          <w:tab w:val="num" w:pos="709"/>
        </w:tabs>
        <w:ind w:left="425" w:hanging="181"/>
        <w:jc w:val="left"/>
        <w:rPr>
          <w:rFonts w:cs="Arial"/>
          <w:sz w:val="22"/>
          <w:szCs w:val="22"/>
        </w:rPr>
      </w:pPr>
      <w:r w:rsidRPr="00CF575C">
        <w:rPr>
          <w:rFonts w:cs="Arial"/>
          <w:sz w:val="22"/>
          <w:szCs w:val="22"/>
        </w:rPr>
        <w:t>Discrepancies identified during the tests</w:t>
      </w:r>
    </w:p>
    <w:p w:rsidR="004F1286" w:rsidRPr="00CF575C" w:rsidRDefault="004F1286" w:rsidP="002934E8">
      <w:pPr>
        <w:numPr>
          <w:ilvl w:val="2"/>
          <w:numId w:val="45"/>
        </w:numPr>
        <w:tabs>
          <w:tab w:val="clear" w:pos="2160"/>
          <w:tab w:val="num" w:pos="709"/>
        </w:tabs>
        <w:ind w:left="425" w:hanging="181"/>
        <w:jc w:val="left"/>
        <w:rPr>
          <w:rFonts w:cs="Arial"/>
          <w:sz w:val="22"/>
          <w:szCs w:val="22"/>
        </w:rPr>
      </w:pPr>
      <w:r w:rsidRPr="00CF575C">
        <w:rPr>
          <w:rFonts w:cs="Arial"/>
          <w:sz w:val="22"/>
          <w:szCs w:val="22"/>
        </w:rPr>
        <w:t>Resolution of the discrepancies</w:t>
      </w:r>
    </w:p>
    <w:p w:rsidR="004F1286" w:rsidRPr="00CF575C" w:rsidRDefault="004F1286" w:rsidP="002934E8">
      <w:pPr>
        <w:numPr>
          <w:ilvl w:val="2"/>
          <w:numId w:val="45"/>
        </w:numPr>
        <w:tabs>
          <w:tab w:val="clear" w:pos="2160"/>
          <w:tab w:val="num" w:pos="709"/>
        </w:tabs>
        <w:ind w:left="425" w:hanging="181"/>
        <w:jc w:val="left"/>
        <w:rPr>
          <w:rFonts w:cs="Arial"/>
          <w:sz w:val="22"/>
          <w:szCs w:val="22"/>
        </w:rPr>
      </w:pPr>
      <w:r w:rsidRPr="00CF575C">
        <w:rPr>
          <w:rFonts w:cs="Arial"/>
          <w:sz w:val="22"/>
          <w:szCs w:val="22"/>
        </w:rPr>
        <w:t>Retests conducted and results thereof</w:t>
      </w:r>
    </w:p>
    <w:p w:rsidR="004F1286" w:rsidRDefault="004F1286" w:rsidP="002934E8">
      <w:pPr>
        <w:numPr>
          <w:ilvl w:val="2"/>
          <w:numId w:val="45"/>
        </w:numPr>
        <w:tabs>
          <w:tab w:val="clear" w:pos="2160"/>
          <w:tab w:val="num" w:pos="709"/>
        </w:tabs>
        <w:ind w:left="425" w:hanging="181"/>
        <w:jc w:val="left"/>
        <w:rPr>
          <w:rFonts w:cs="Arial"/>
          <w:sz w:val="22"/>
          <w:szCs w:val="22"/>
        </w:rPr>
      </w:pPr>
      <w:r w:rsidRPr="00CF575C">
        <w:rPr>
          <w:rFonts w:cs="Arial"/>
          <w:sz w:val="22"/>
          <w:szCs w:val="22"/>
        </w:rPr>
        <w:t>FAT certificate</w:t>
      </w:r>
    </w:p>
    <w:p w:rsidR="0084278E" w:rsidRDefault="0084278E" w:rsidP="0084278E">
      <w:pPr>
        <w:jc w:val="left"/>
        <w:rPr>
          <w:rFonts w:cs="Arial"/>
          <w:sz w:val="22"/>
          <w:szCs w:val="22"/>
        </w:rPr>
      </w:pPr>
    </w:p>
    <w:p w:rsidR="004F1286" w:rsidRPr="00CF575C" w:rsidRDefault="004F1286" w:rsidP="00CF575C">
      <w:pPr>
        <w:rPr>
          <w:rFonts w:cs="Arial"/>
          <w:sz w:val="22"/>
          <w:szCs w:val="22"/>
        </w:rPr>
      </w:pPr>
      <w:r w:rsidRPr="00CF575C">
        <w:rPr>
          <w:rFonts w:cs="Arial"/>
          <w:sz w:val="22"/>
          <w:szCs w:val="22"/>
        </w:rPr>
        <w:t xml:space="preserve">The </w:t>
      </w:r>
      <w:r w:rsidRPr="00CF575C">
        <w:rPr>
          <w:rFonts w:cs="Arial"/>
          <w:i/>
          <w:sz w:val="22"/>
          <w:szCs w:val="22"/>
        </w:rPr>
        <w:t>Contractor</w:t>
      </w:r>
      <w:r w:rsidRPr="00CF575C">
        <w:rPr>
          <w:rFonts w:cs="Arial"/>
          <w:sz w:val="22"/>
          <w:szCs w:val="22"/>
        </w:rPr>
        <w:t xml:space="preserve"> submits the Final FAT Report to the </w:t>
      </w:r>
      <w:r w:rsidRPr="00CF575C">
        <w:rPr>
          <w:rFonts w:cs="Arial"/>
          <w:i/>
          <w:sz w:val="22"/>
          <w:szCs w:val="22"/>
        </w:rPr>
        <w:t>Project Manager</w:t>
      </w:r>
      <w:r w:rsidRPr="00CF575C">
        <w:rPr>
          <w:rFonts w:cs="Arial"/>
          <w:sz w:val="22"/>
          <w:szCs w:val="22"/>
        </w:rPr>
        <w:t xml:space="preserve"> for acceptance. FAT Completion is achieved upon acceptance of the Final FAT Report by the </w:t>
      </w:r>
      <w:r w:rsidRPr="00CF575C">
        <w:rPr>
          <w:rFonts w:cs="Arial"/>
          <w:i/>
          <w:sz w:val="22"/>
          <w:szCs w:val="22"/>
        </w:rPr>
        <w:t>Project Manager</w:t>
      </w:r>
      <w:r w:rsidRPr="00CF575C">
        <w:rPr>
          <w:rFonts w:cs="Arial"/>
          <w:sz w:val="22"/>
          <w:szCs w:val="22"/>
        </w:rPr>
        <w:t xml:space="preserve">. </w:t>
      </w:r>
    </w:p>
    <w:p w:rsidR="004F1286" w:rsidRPr="00575A5E" w:rsidRDefault="004F1286" w:rsidP="002934E8">
      <w:pPr>
        <w:pStyle w:val="Heading2"/>
        <w:numPr>
          <w:ilvl w:val="2"/>
          <w:numId w:val="28"/>
        </w:numPr>
        <w:ind w:left="360" w:hanging="360"/>
        <w:rPr>
          <w:sz w:val="22"/>
          <w:szCs w:val="22"/>
        </w:rPr>
      </w:pPr>
      <w:bookmarkStart w:id="497" w:name="_Toc526247631"/>
      <w:bookmarkStart w:id="498" w:name="_Toc526260982"/>
      <w:bookmarkStart w:id="499" w:name="_Toc526261492"/>
      <w:bookmarkStart w:id="500" w:name="_Toc526261906"/>
      <w:bookmarkStart w:id="501" w:name="_Toc526262529"/>
      <w:bookmarkStart w:id="502" w:name="_Toc526262938"/>
      <w:bookmarkStart w:id="503" w:name="_Toc526247632"/>
      <w:bookmarkStart w:id="504" w:name="_Toc526260983"/>
      <w:bookmarkStart w:id="505" w:name="_Toc526261493"/>
      <w:bookmarkStart w:id="506" w:name="_Toc526261907"/>
      <w:bookmarkStart w:id="507" w:name="_Toc526262530"/>
      <w:bookmarkStart w:id="508" w:name="_Toc526262939"/>
      <w:bookmarkStart w:id="509" w:name="_Toc526247635"/>
      <w:bookmarkStart w:id="510" w:name="_Toc526260986"/>
      <w:bookmarkStart w:id="511" w:name="_Toc526261496"/>
      <w:bookmarkStart w:id="512" w:name="_Toc526261910"/>
      <w:bookmarkStart w:id="513" w:name="_Toc526262533"/>
      <w:bookmarkStart w:id="514" w:name="_Toc526262942"/>
      <w:bookmarkStart w:id="515" w:name="_Toc526247637"/>
      <w:bookmarkStart w:id="516" w:name="_Toc526260988"/>
      <w:bookmarkStart w:id="517" w:name="_Toc526261498"/>
      <w:bookmarkStart w:id="518" w:name="_Toc526261912"/>
      <w:bookmarkStart w:id="519" w:name="_Toc526262535"/>
      <w:bookmarkStart w:id="520" w:name="_Toc526262944"/>
      <w:bookmarkStart w:id="521" w:name="_Toc526247643"/>
      <w:bookmarkStart w:id="522" w:name="_Toc526260994"/>
      <w:bookmarkStart w:id="523" w:name="_Toc526261504"/>
      <w:bookmarkStart w:id="524" w:name="_Toc526261918"/>
      <w:bookmarkStart w:id="525" w:name="_Toc526262541"/>
      <w:bookmarkStart w:id="526" w:name="_Toc526262950"/>
      <w:bookmarkStart w:id="527" w:name="_Toc351981203"/>
      <w:bookmarkStart w:id="528" w:name="_Toc73518311"/>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r w:rsidRPr="00575A5E">
        <w:rPr>
          <w:sz w:val="22"/>
          <w:szCs w:val="22"/>
        </w:rPr>
        <w:t>Pre-Outage Installation Work</w:t>
      </w:r>
      <w:bookmarkEnd w:id="527"/>
      <w:bookmarkEnd w:id="528"/>
    </w:p>
    <w:p w:rsidR="004F1286" w:rsidRPr="00CF575C" w:rsidRDefault="004F1286" w:rsidP="00CF575C">
      <w:pPr>
        <w:rPr>
          <w:rFonts w:cs="Arial"/>
          <w:sz w:val="22"/>
          <w:szCs w:val="22"/>
        </w:rPr>
      </w:pPr>
      <w:r w:rsidRPr="00CF575C">
        <w:rPr>
          <w:rFonts w:cs="Arial"/>
          <w:sz w:val="22"/>
          <w:szCs w:val="22"/>
        </w:rPr>
        <w:t xml:space="preserve">The following work may be completed by the </w:t>
      </w:r>
      <w:r w:rsidRPr="00CF575C">
        <w:rPr>
          <w:rFonts w:cs="Arial"/>
          <w:i/>
          <w:sz w:val="22"/>
          <w:szCs w:val="22"/>
        </w:rPr>
        <w:t>Contractor</w:t>
      </w:r>
      <w:r w:rsidRPr="00CF575C">
        <w:rPr>
          <w:rFonts w:cs="Arial"/>
          <w:sz w:val="22"/>
          <w:szCs w:val="22"/>
        </w:rPr>
        <w:t xml:space="preserve"> prior to </w:t>
      </w:r>
      <w:r w:rsidR="00653530">
        <w:rPr>
          <w:rFonts w:cs="Arial"/>
          <w:sz w:val="22"/>
          <w:szCs w:val="22"/>
        </w:rPr>
        <w:t xml:space="preserve">a unit outage on the condition that the work does not present a risk to running </w:t>
      </w:r>
      <w:r w:rsidR="00AB6EAE">
        <w:rPr>
          <w:rFonts w:cs="Arial"/>
          <w:sz w:val="22"/>
          <w:szCs w:val="22"/>
        </w:rPr>
        <w:t>plant.</w:t>
      </w:r>
    </w:p>
    <w:p w:rsidR="004F1286" w:rsidRPr="00CF575C" w:rsidRDefault="004F1286" w:rsidP="002934E8">
      <w:pPr>
        <w:numPr>
          <w:ilvl w:val="2"/>
          <w:numId w:val="57"/>
        </w:numPr>
        <w:tabs>
          <w:tab w:val="clear" w:pos="360"/>
          <w:tab w:val="num" w:pos="567"/>
        </w:tabs>
        <w:spacing w:line="360" w:lineRule="auto"/>
        <w:ind w:left="567" w:hanging="283"/>
        <w:jc w:val="left"/>
        <w:rPr>
          <w:rFonts w:cs="Arial"/>
          <w:sz w:val="22"/>
          <w:szCs w:val="22"/>
        </w:rPr>
      </w:pPr>
      <w:r w:rsidRPr="00CF575C">
        <w:rPr>
          <w:rFonts w:cs="Arial"/>
          <w:sz w:val="22"/>
          <w:szCs w:val="22"/>
        </w:rPr>
        <w:t>Installation of main racking</w:t>
      </w:r>
    </w:p>
    <w:p w:rsidR="004F1286" w:rsidRPr="00CF575C" w:rsidRDefault="004F1286" w:rsidP="002934E8">
      <w:pPr>
        <w:numPr>
          <w:ilvl w:val="2"/>
          <w:numId w:val="57"/>
        </w:numPr>
        <w:tabs>
          <w:tab w:val="clear" w:pos="360"/>
          <w:tab w:val="num" w:pos="567"/>
        </w:tabs>
        <w:spacing w:line="360" w:lineRule="auto"/>
        <w:ind w:left="567" w:hanging="283"/>
        <w:jc w:val="left"/>
        <w:rPr>
          <w:rFonts w:cs="Arial"/>
          <w:sz w:val="22"/>
          <w:szCs w:val="22"/>
        </w:rPr>
      </w:pPr>
      <w:r w:rsidRPr="00CF575C">
        <w:rPr>
          <w:rFonts w:cs="Arial"/>
          <w:sz w:val="22"/>
          <w:szCs w:val="22"/>
        </w:rPr>
        <w:t>Installation of trunk cabling</w:t>
      </w:r>
    </w:p>
    <w:p w:rsidR="004F1286" w:rsidRPr="00CF575C" w:rsidRDefault="004F1286" w:rsidP="002934E8">
      <w:pPr>
        <w:numPr>
          <w:ilvl w:val="2"/>
          <w:numId w:val="57"/>
        </w:numPr>
        <w:tabs>
          <w:tab w:val="clear" w:pos="360"/>
          <w:tab w:val="num" w:pos="567"/>
        </w:tabs>
        <w:spacing w:line="360" w:lineRule="auto"/>
        <w:ind w:left="567" w:hanging="283"/>
        <w:jc w:val="left"/>
        <w:rPr>
          <w:rFonts w:cs="Arial"/>
          <w:sz w:val="22"/>
          <w:szCs w:val="22"/>
        </w:rPr>
      </w:pPr>
      <w:r w:rsidRPr="00CF575C">
        <w:rPr>
          <w:rFonts w:cs="Arial"/>
          <w:sz w:val="22"/>
          <w:szCs w:val="22"/>
        </w:rPr>
        <w:t>Installation of network cabling</w:t>
      </w:r>
    </w:p>
    <w:p w:rsidR="004F1286" w:rsidRPr="00CF575C" w:rsidRDefault="004F1286" w:rsidP="002934E8">
      <w:pPr>
        <w:numPr>
          <w:ilvl w:val="2"/>
          <w:numId w:val="57"/>
        </w:numPr>
        <w:tabs>
          <w:tab w:val="clear" w:pos="360"/>
          <w:tab w:val="num" w:pos="567"/>
        </w:tabs>
        <w:spacing w:line="360" w:lineRule="auto"/>
        <w:ind w:left="567" w:hanging="283"/>
        <w:jc w:val="left"/>
        <w:rPr>
          <w:rFonts w:cs="Arial"/>
          <w:sz w:val="22"/>
          <w:szCs w:val="22"/>
        </w:rPr>
      </w:pPr>
      <w:r w:rsidRPr="00CF575C">
        <w:rPr>
          <w:rFonts w:cs="Arial"/>
          <w:sz w:val="22"/>
          <w:szCs w:val="22"/>
        </w:rPr>
        <w:t>Installation of network cabling infrastructure</w:t>
      </w:r>
    </w:p>
    <w:p w:rsidR="004F1286" w:rsidRPr="00CF575C" w:rsidRDefault="004F1286" w:rsidP="002934E8">
      <w:pPr>
        <w:numPr>
          <w:ilvl w:val="2"/>
          <w:numId w:val="57"/>
        </w:numPr>
        <w:tabs>
          <w:tab w:val="clear" w:pos="360"/>
          <w:tab w:val="num" w:pos="567"/>
        </w:tabs>
        <w:spacing w:line="360" w:lineRule="auto"/>
        <w:ind w:left="567" w:hanging="283"/>
        <w:jc w:val="left"/>
        <w:rPr>
          <w:rFonts w:cs="Arial"/>
          <w:sz w:val="22"/>
          <w:szCs w:val="22"/>
        </w:rPr>
      </w:pPr>
      <w:r w:rsidRPr="00CF575C">
        <w:rPr>
          <w:rFonts w:cs="Arial"/>
          <w:sz w:val="22"/>
          <w:szCs w:val="22"/>
        </w:rPr>
        <w:t>Installation of secondary racking</w:t>
      </w:r>
    </w:p>
    <w:p w:rsidR="004F1286" w:rsidRPr="00CF575C" w:rsidRDefault="004F1286" w:rsidP="002934E8">
      <w:pPr>
        <w:numPr>
          <w:ilvl w:val="2"/>
          <w:numId w:val="57"/>
        </w:numPr>
        <w:tabs>
          <w:tab w:val="clear" w:pos="360"/>
          <w:tab w:val="num" w:pos="567"/>
        </w:tabs>
        <w:spacing w:line="360" w:lineRule="auto"/>
        <w:ind w:left="567" w:hanging="283"/>
        <w:jc w:val="left"/>
        <w:rPr>
          <w:rFonts w:cs="Arial"/>
          <w:sz w:val="22"/>
          <w:szCs w:val="22"/>
        </w:rPr>
      </w:pPr>
      <w:r w:rsidRPr="00CF575C">
        <w:rPr>
          <w:rFonts w:cs="Arial"/>
          <w:sz w:val="22"/>
          <w:szCs w:val="22"/>
        </w:rPr>
        <w:t>Installation of network cabinets</w:t>
      </w:r>
    </w:p>
    <w:p w:rsidR="004F1286" w:rsidRDefault="00653530" w:rsidP="002934E8">
      <w:pPr>
        <w:numPr>
          <w:ilvl w:val="2"/>
          <w:numId w:val="57"/>
        </w:numPr>
        <w:tabs>
          <w:tab w:val="clear" w:pos="360"/>
          <w:tab w:val="num" w:pos="567"/>
        </w:tabs>
        <w:spacing w:line="360" w:lineRule="auto"/>
        <w:ind w:left="567" w:hanging="283"/>
        <w:jc w:val="left"/>
        <w:rPr>
          <w:rFonts w:cs="Arial"/>
          <w:sz w:val="22"/>
          <w:szCs w:val="22"/>
        </w:rPr>
      </w:pPr>
      <w:r>
        <w:rPr>
          <w:rFonts w:cs="Arial"/>
          <w:sz w:val="22"/>
          <w:szCs w:val="22"/>
        </w:rPr>
        <w:t>Installation and commissioning of networks</w:t>
      </w:r>
    </w:p>
    <w:p w:rsidR="00653530" w:rsidRDefault="00653530" w:rsidP="002934E8">
      <w:pPr>
        <w:numPr>
          <w:ilvl w:val="2"/>
          <w:numId w:val="57"/>
        </w:numPr>
        <w:tabs>
          <w:tab w:val="clear" w:pos="360"/>
          <w:tab w:val="num" w:pos="567"/>
        </w:tabs>
        <w:spacing w:line="360" w:lineRule="auto"/>
        <w:ind w:left="567" w:hanging="283"/>
        <w:jc w:val="left"/>
        <w:rPr>
          <w:rFonts w:cs="Arial"/>
          <w:sz w:val="22"/>
          <w:szCs w:val="22"/>
        </w:rPr>
      </w:pPr>
      <w:r>
        <w:rPr>
          <w:rFonts w:cs="Arial"/>
          <w:sz w:val="22"/>
          <w:szCs w:val="22"/>
        </w:rPr>
        <w:t>Virtualisation of servers</w:t>
      </w:r>
    </w:p>
    <w:p w:rsidR="00653530" w:rsidRDefault="00653530" w:rsidP="002934E8">
      <w:pPr>
        <w:numPr>
          <w:ilvl w:val="2"/>
          <w:numId w:val="57"/>
        </w:numPr>
        <w:tabs>
          <w:tab w:val="clear" w:pos="360"/>
          <w:tab w:val="num" w:pos="567"/>
        </w:tabs>
        <w:spacing w:line="360" w:lineRule="auto"/>
        <w:ind w:left="567" w:hanging="283"/>
        <w:jc w:val="left"/>
        <w:rPr>
          <w:rFonts w:cs="Arial"/>
          <w:sz w:val="22"/>
          <w:szCs w:val="22"/>
        </w:rPr>
      </w:pPr>
      <w:r>
        <w:rPr>
          <w:rFonts w:cs="Arial"/>
          <w:sz w:val="22"/>
          <w:szCs w:val="22"/>
        </w:rPr>
        <w:t>OPC interface to 3</w:t>
      </w:r>
      <w:r w:rsidRPr="00CF575C">
        <w:rPr>
          <w:rFonts w:cs="Arial"/>
          <w:sz w:val="22"/>
          <w:szCs w:val="22"/>
          <w:vertAlign w:val="superscript"/>
        </w:rPr>
        <w:t>rd</w:t>
      </w:r>
      <w:r>
        <w:rPr>
          <w:rFonts w:cs="Arial"/>
          <w:sz w:val="22"/>
          <w:szCs w:val="22"/>
        </w:rPr>
        <w:t xml:space="preserve"> Parties.</w:t>
      </w:r>
    </w:p>
    <w:p w:rsidR="00653530" w:rsidRDefault="00653530" w:rsidP="002934E8">
      <w:pPr>
        <w:numPr>
          <w:ilvl w:val="2"/>
          <w:numId w:val="57"/>
        </w:numPr>
        <w:tabs>
          <w:tab w:val="clear" w:pos="360"/>
          <w:tab w:val="num" w:pos="567"/>
        </w:tabs>
        <w:spacing w:line="360" w:lineRule="auto"/>
        <w:ind w:left="567" w:hanging="283"/>
        <w:jc w:val="left"/>
        <w:rPr>
          <w:rFonts w:cs="Arial"/>
          <w:sz w:val="22"/>
          <w:szCs w:val="22"/>
        </w:rPr>
      </w:pPr>
      <w:r>
        <w:rPr>
          <w:rFonts w:cs="Arial"/>
          <w:sz w:val="22"/>
          <w:szCs w:val="22"/>
        </w:rPr>
        <w:t>Interface to Eskom LAN</w:t>
      </w:r>
    </w:p>
    <w:p w:rsidR="00653530" w:rsidRDefault="00653530" w:rsidP="002934E8">
      <w:pPr>
        <w:numPr>
          <w:ilvl w:val="2"/>
          <w:numId w:val="57"/>
        </w:numPr>
        <w:tabs>
          <w:tab w:val="clear" w:pos="360"/>
          <w:tab w:val="num" w:pos="567"/>
        </w:tabs>
        <w:spacing w:line="360" w:lineRule="auto"/>
        <w:ind w:left="567" w:hanging="283"/>
        <w:jc w:val="left"/>
        <w:rPr>
          <w:rFonts w:cs="Arial"/>
          <w:sz w:val="22"/>
          <w:szCs w:val="22"/>
        </w:rPr>
      </w:pPr>
      <w:r>
        <w:rPr>
          <w:rFonts w:cs="Arial"/>
          <w:sz w:val="22"/>
          <w:szCs w:val="22"/>
        </w:rPr>
        <w:t>Installation and commissioning of user interfaces</w:t>
      </w:r>
    </w:p>
    <w:p w:rsidR="00653530" w:rsidRPr="00CF575C" w:rsidRDefault="00653530" w:rsidP="002934E8">
      <w:pPr>
        <w:numPr>
          <w:ilvl w:val="2"/>
          <w:numId w:val="57"/>
        </w:numPr>
        <w:tabs>
          <w:tab w:val="clear" w:pos="360"/>
          <w:tab w:val="num" w:pos="567"/>
        </w:tabs>
        <w:spacing w:line="360" w:lineRule="auto"/>
        <w:ind w:left="567" w:hanging="283"/>
        <w:jc w:val="left"/>
        <w:rPr>
          <w:rFonts w:cs="Arial"/>
          <w:sz w:val="22"/>
          <w:szCs w:val="22"/>
        </w:rPr>
      </w:pPr>
      <w:r>
        <w:rPr>
          <w:rFonts w:cs="Arial"/>
          <w:sz w:val="22"/>
          <w:szCs w:val="22"/>
        </w:rPr>
        <w:t>Vibration Diagnostic server configuration and process information.</w:t>
      </w:r>
    </w:p>
    <w:p w:rsidR="004F1286" w:rsidRPr="00575A5E" w:rsidRDefault="004F1286" w:rsidP="002934E8">
      <w:pPr>
        <w:pStyle w:val="Heading2"/>
        <w:numPr>
          <w:ilvl w:val="2"/>
          <w:numId w:val="28"/>
        </w:numPr>
        <w:ind w:left="360" w:hanging="360"/>
        <w:rPr>
          <w:sz w:val="22"/>
          <w:szCs w:val="22"/>
        </w:rPr>
      </w:pPr>
      <w:bookmarkStart w:id="529" w:name="_Toc351981204"/>
      <w:bookmarkStart w:id="530" w:name="_Ref352133073"/>
      <w:bookmarkStart w:id="531" w:name="_Toc73518312"/>
      <w:r w:rsidRPr="00575A5E">
        <w:rPr>
          <w:sz w:val="22"/>
          <w:szCs w:val="22"/>
        </w:rPr>
        <w:t>Site Integration Test (SIT)</w:t>
      </w:r>
      <w:bookmarkEnd w:id="529"/>
      <w:bookmarkEnd w:id="530"/>
      <w:bookmarkEnd w:id="531"/>
    </w:p>
    <w:p w:rsidR="004F1286" w:rsidRPr="00CF575C" w:rsidRDefault="004F1286" w:rsidP="00CF575C">
      <w:pPr>
        <w:spacing w:line="360" w:lineRule="auto"/>
        <w:rPr>
          <w:rFonts w:cs="Arial"/>
          <w:sz w:val="22"/>
          <w:szCs w:val="22"/>
        </w:rPr>
      </w:pPr>
      <w:r w:rsidRPr="00CF575C">
        <w:rPr>
          <w:rFonts w:cs="Arial"/>
          <w:sz w:val="22"/>
          <w:szCs w:val="22"/>
        </w:rPr>
        <w:t>The SIT only begins once the following has occurred:</w:t>
      </w:r>
    </w:p>
    <w:p w:rsidR="004F1286" w:rsidRPr="00CF575C" w:rsidRDefault="004F1286" w:rsidP="002934E8">
      <w:pPr>
        <w:numPr>
          <w:ilvl w:val="2"/>
          <w:numId w:val="46"/>
        </w:numPr>
        <w:tabs>
          <w:tab w:val="clear" w:pos="357"/>
          <w:tab w:val="clear" w:pos="2160"/>
          <w:tab w:val="left" w:pos="567"/>
        </w:tabs>
        <w:spacing w:line="360" w:lineRule="auto"/>
        <w:ind w:left="567" w:hanging="283"/>
        <w:jc w:val="left"/>
        <w:rPr>
          <w:rFonts w:cs="Arial"/>
          <w:sz w:val="22"/>
          <w:szCs w:val="22"/>
        </w:rPr>
      </w:pPr>
      <w:r w:rsidRPr="00CF575C">
        <w:rPr>
          <w:rFonts w:cs="Arial"/>
          <w:sz w:val="22"/>
          <w:szCs w:val="22"/>
        </w:rPr>
        <w:t xml:space="preserve">The first </w:t>
      </w:r>
      <w:r w:rsidR="00653530">
        <w:rPr>
          <w:rFonts w:cs="Arial"/>
          <w:sz w:val="22"/>
          <w:szCs w:val="22"/>
        </w:rPr>
        <w:t xml:space="preserve">type of installation of the vibration diagnostic interface to a vibration monitoring system </w:t>
      </w:r>
      <w:r w:rsidRPr="00CF575C">
        <w:rPr>
          <w:rFonts w:cs="Arial"/>
          <w:sz w:val="22"/>
          <w:szCs w:val="22"/>
        </w:rPr>
        <w:t>have been installed in their final locations and connected to permanent power supplies</w:t>
      </w:r>
    </w:p>
    <w:p w:rsidR="004F1286" w:rsidRPr="00CF575C" w:rsidRDefault="004F1286" w:rsidP="002934E8">
      <w:pPr>
        <w:numPr>
          <w:ilvl w:val="2"/>
          <w:numId w:val="46"/>
        </w:numPr>
        <w:tabs>
          <w:tab w:val="clear" w:pos="357"/>
          <w:tab w:val="clear" w:pos="2160"/>
          <w:tab w:val="left" w:pos="567"/>
        </w:tabs>
        <w:spacing w:line="360" w:lineRule="auto"/>
        <w:ind w:left="567" w:hanging="283"/>
        <w:jc w:val="left"/>
        <w:rPr>
          <w:rFonts w:cs="Arial"/>
          <w:sz w:val="22"/>
          <w:szCs w:val="22"/>
        </w:rPr>
      </w:pPr>
      <w:r w:rsidRPr="00CF575C">
        <w:rPr>
          <w:rFonts w:cs="Arial"/>
          <w:sz w:val="22"/>
          <w:szCs w:val="22"/>
        </w:rPr>
        <w:t xml:space="preserve">All </w:t>
      </w:r>
      <w:r w:rsidR="00653530">
        <w:rPr>
          <w:rFonts w:cs="Arial"/>
          <w:sz w:val="22"/>
          <w:szCs w:val="22"/>
        </w:rPr>
        <w:t xml:space="preserve">network equipment has been installed and communication configured, installed in </w:t>
      </w:r>
      <w:r w:rsidRPr="00CF575C">
        <w:rPr>
          <w:rFonts w:cs="Arial"/>
          <w:sz w:val="22"/>
          <w:szCs w:val="22"/>
        </w:rPr>
        <w:t>final locations and connected to permanent power supplies</w:t>
      </w:r>
    </w:p>
    <w:p w:rsidR="004F1286" w:rsidRPr="00CF575C" w:rsidRDefault="004F1286" w:rsidP="002934E8">
      <w:pPr>
        <w:numPr>
          <w:ilvl w:val="2"/>
          <w:numId w:val="46"/>
        </w:numPr>
        <w:tabs>
          <w:tab w:val="clear" w:pos="357"/>
          <w:tab w:val="clear" w:pos="2160"/>
          <w:tab w:val="left" w:pos="567"/>
        </w:tabs>
        <w:spacing w:line="360" w:lineRule="auto"/>
        <w:ind w:left="567" w:hanging="283"/>
        <w:jc w:val="left"/>
        <w:rPr>
          <w:rFonts w:cs="Arial"/>
          <w:sz w:val="22"/>
          <w:szCs w:val="22"/>
        </w:rPr>
      </w:pPr>
      <w:r w:rsidRPr="00CF575C">
        <w:rPr>
          <w:rFonts w:cs="Arial"/>
          <w:sz w:val="22"/>
          <w:szCs w:val="22"/>
        </w:rPr>
        <w:t>All interfaces to installed 3</w:t>
      </w:r>
      <w:r w:rsidRPr="00CF575C">
        <w:rPr>
          <w:rFonts w:cs="Arial"/>
          <w:sz w:val="22"/>
          <w:szCs w:val="22"/>
          <w:vertAlign w:val="superscript"/>
        </w:rPr>
        <w:t>rd</w:t>
      </w:r>
      <w:r w:rsidRPr="00CF575C">
        <w:rPr>
          <w:rFonts w:cs="Arial"/>
          <w:sz w:val="22"/>
          <w:szCs w:val="22"/>
        </w:rPr>
        <w:t xml:space="preserve"> party systems have been implemented. 3</w:t>
      </w:r>
      <w:r w:rsidRPr="00CF575C">
        <w:rPr>
          <w:rFonts w:cs="Arial"/>
          <w:sz w:val="22"/>
          <w:szCs w:val="22"/>
          <w:vertAlign w:val="superscript"/>
        </w:rPr>
        <w:t>rd</w:t>
      </w:r>
      <w:r w:rsidRPr="00CF575C">
        <w:rPr>
          <w:rFonts w:cs="Arial"/>
          <w:sz w:val="22"/>
          <w:szCs w:val="22"/>
        </w:rPr>
        <w:t xml:space="preserve"> party systems not yet ready for interfacing will undergo a separate SIT.</w:t>
      </w:r>
    </w:p>
    <w:p w:rsidR="004F1286" w:rsidRPr="00CF575C" w:rsidRDefault="004F1286" w:rsidP="00CF575C">
      <w:pPr>
        <w:spacing w:line="360" w:lineRule="auto"/>
        <w:rPr>
          <w:rFonts w:cs="Arial"/>
          <w:sz w:val="22"/>
          <w:szCs w:val="22"/>
        </w:rPr>
      </w:pPr>
      <w:r w:rsidRPr="00CF575C">
        <w:rPr>
          <w:rFonts w:cs="Arial"/>
          <w:sz w:val="22"/>
          <w:szCs w:val="22"/>
        </w:rPr>
        <w:t>The SIT is carried out before plant commissioning commences to ensure:</w:t>
      </w:r>
    </w:p>
    <w:p w:rsidR="00EC02C1" w:rsidRDefault="004F1286" w:rsidP="002934E8">
      <w:pPr>
        <w:numPr>
          <w:ilvl w:val="2"/>
          <w:numId w:val="47"/>
        </w:numPr>
        <w:tabs>
          <w:tab w:val="clear" w:pos="357"/>
          <w:tab w:val="clear" w:pos="2160"/>
          <w:tab w:val="left" w:pos="567"/>
          <w:tab w:val="num" w:pos="993"/>
        </w:tabs>
        <w:spacing w:line="360" w:lineRule="auto"/>
        <w:ind w:left="993" w:hanging="709"/>
        <w:jc w:val="left"/>
        <w:rPr>
          <w:rFonts w:cs="Arial"/>
          <w:sz w:val="22"/>
          <w:szCs w:val="22"/>
        </w:rPr>
      </w:pPr>
      <w:r w:rsidRPr="00CF575C">
        <w:rPr>
          <w:rFonts w:cs="Arial"/>
          <w:sz w:val="22"/>
          <w:szCs w:val="22"/>
        </w:rPr>
        <w:t xml:space="preserve">Correct performance of the </w:t>
      </w:r>
      <w:r w:rsidR="00653530">
        <w:rPr>
          <w:rFonts w:cs="Arial"/>
          <w:sz w:val="22"/>
          <w:szCs w:val="22"/>
        </w:rPr>
        <w:t xml:space="preserve">vibration diagnostic </w:t>
      </w:r>
      <w:r w:rsidR="00AB6EAE">
        <w:rPr>
          <w:rFonts w:cs="Arial"/>
          <w:sz w:val="22"/>
          <w:szCs w:val="22"/>
        </w:rPr>
        <w:t>system.</w:t>
      </w:r>
    </w:p>
    <w:p w:rsidR="004F1286" w:rsidRPr="00CF575C" w:rsidRDefault="00EC02C1" w:rsidP="002934E8">
      <w:pPr>
        <w:numPr>
          <w:ilvl w:val="2"/>
          <w:numId w:val="47"/>
        </w:numPr>
        <w:tabs>
          <w:tab w:val="clear" w:pos="357"/>
          <w:tab w:val="clear" w:pos="2160"/>
          <w:tab w:val="num" w:pos="567"/>
        </w:tabs>
        <w:spacing w:line="360" w:lineRule="auto"/>
        <w:ind w:left="567" w:hanging="283"/>
        <w:jc w:val="left"/>
        <w:rPr>
          <w:rFonts w:cs="Arial"/>
          <w:sz w:val="22"/>
          <w:szCs w:val="22"/>
        </w:rPr>
      </w:pPr>
      <w:r w:rsidRPr="00CF575C">
        <w:rPr>
          <w:rFonts w:cs="Arial"/>
          <w:color w:val="000000"/>
          <w:sz w:val="22"/>
          <w:szCs w:val="22"/>
        </w:rPr>
        <w:t>Correlation between the values displayed in the diagnostic system versus signal values displayed by the Employer’s control and HMI system</w:t>
      </w:r>
      <w:r w:rsidRPr="00D1719B" w:rsidDel="00653530">
        <w:rPr>
          <w:rFonts w:cs="Arial"/>
          <w:sz w:val="22"/>
          <w:szCs w:val="22"/>
        </w:rPr>
        <w:t xml:space="preserve"> </w:t>
      </w:r>
    </w:p>
    <w:p w:rsidR="004F1286" w:rsidRPr="00CF575C" w:rsidRDefault="00653530" w:rsidP="002934E8">
      <w:pPr>
        <w:numPr>
          <w:ilvl w:val="2"/>
          <w:numId w:val="47"/>
        </w:numPr>
        <w:tabs>
          <w:tab w:val="clear" w:pos="357"/>
          <w:tab w:val="clear" w:pos="2160"/>
          <w:tab w:val="left" w:pos="567"/>
          <w:tab w:val="num" w:pos="993"/>
        </w:tabs>
        <w:spacing w:line="360" w:lineRule="auto"/>
        <w:ind w:left="993" w:hanging="709"/>
        <w:jc w:val="left"/>
        <w:rPr>
          <w:rFonts w:cs="Arial"/>
          <w:sz w:val="22"/>
          <w:szCs w:val="22"/>
        </w:rPr>
      </w:pPr>
      <w:r>
        <w:rPr>
          <w:rFonts w:cs="Arial"/>
          <w:sz w:val="22"/>
          <w:szCs w:val="22"/>
        </w:rPr>
        <w:t>Functionality of the vibration diagnostic system.</w:t>
      </w:r>
    </w:p>
    <w:p w:rsidR="004F1286" w:rsidRDefault="004F1286" w:rsidP="002934E8">
      <w:pPr>
        <w:numPr>
          <w:ilvl w:val="2"/>
          <w:numId w:val="47"/>
        </w:numPr>
        <w:tabs>
          <w:tab w:val="clear" w:pos="357"/>
          <w:tab w:val="clear" w:pos="2160"/>
          <w:tab w:val="num" w:pos="567"/>
        </w:tabs>
        <w:spacing w:line="360" w:lineRule="auto"/>
        <w:ind w:left="567" w:hanging="283"/>
        <w:jc w:val="left"/>
        <w:rPr>
          <w:rFonts w:cs="Arial"/>
          <w:sz w:val="22"/>
          <w:szCs w:val="22"/>
        </w:rPr>
      </w:pPr>
      <w:r w:rsidRPr="00CF575C">
        <w:rPr>
          <w:rFonts w:cs="Arial"/>
          <w:sz w:val="22"/>
          <w:szCs w:val="22"/>
        </w:rPr>
        <w:t>Compliance with the Works Information and the detailed engineering design freeze documentation</w:t>
      </w:r>
    </w:p>
    <w:p w:rsidR="00EC02C1" w:rsidRPr="00CF575C" w:rsidRDefault="00EC02C1" w:rsidP="002934E8">
      <w:pPr>
        <w:pStyle w:val="BlockText"/>
        <w:numPr>
          <w:ilvl w:val="2"/>
          <w:numId w:val="47"/>
        </w:numPr>
        <w:tabs>
          <w:tab w:val="clear" w:pos="357"/>
          <w:tab w:val="clear" w:pos="2160"/>
          <w:tab w:val="num" w:pos="567"/>
        </w:tabs>
        <w:spacing w:after="0"/>
        <w:ind w:left="567" w:right="0" w:hanging="283"/>
        <w:rPr>
          <w:rFonts w:cs="Arial"/>
          <w:color w:val="000000"/>
          <w:sz w:val="22"/>
          <w:szCs w:val="22"/>
        </w:rPr>
      </w:pPr>
      <w:r w:rsidRPr="00CF575C">
        <w:rPr>
          <w:rFonts w:cs="Arial"/>
          <w:color w:val="000000"/>
          <w:sz w:val="22"/>
          <w:szCs w:val="22"/>
        </w:rPr>
        <w:t>Confirmation of operation of all plots related to the functional requirements of the diagnostic system.</w:t>
      </w:r>
    </w:p>
    <w:p w:rsidR="00EC02C1" w:rsidRPr="00CF575C" w:rsidRDefault="00EC02C1" w:rsidP="002934E8">
      <w:pPr>
        <w:numPr>
          <w:ilvl w:val="2"/>
          <w:numId w:val="47"/>
        </w:numPr>
        <w:tabs>
          <w:tab w:val="clear" w:pos="357"/>
          <w:tab w:val="clear" w:pos="2160"/>
          <w:tab w:val="num" w:pos="567"/>
        </w:tabs>
        <w:ind w:left="567" w:hanging="283"/>
        <w:rPr>
          <w:rFonts w:cs="Arial"/>
          <w:sz w:val="22"/>
          <w:szCs w:val="22"/>
        </w:rPr>
      </w:pPr>
      <w:r w:rsidRPr="00CF575C">
        <w:rPr>
          <w:rFonts w:cs="Arial"/>
          <w:color w:val="000000"/>
          <w:sz w:val="22"/>
          <w:szCs w:val="22"/>
        </w:rPr>
        <w:t xml:space="preserve">Confirmations that all alarm configurations for all measurements and operation of alarms and events are completed. </w:t>
      </w:r>
      <w:r w:rsidRPr="00CF575C">
        <w:rPr>
          <w:rFonts w:cs="Arial"/>
          <w:sz w:val="22"/>
          <w:szCs w:val="22"/>
        </w:rPr>
        <w:t xml:space="preserve">The performance of the alarm handling system must comply with 240-56355466, Alarm System Management Guideline, and must be verified during the detailed design phase of the </w:t>
      </w:r>
      <w:r w:rsidRPr="00CF575C">
        <w:rPr>
          <w:rFonts w:cs="Arial"/>
          <w:i/>
          <w:sz w:val="22"/>
          <w:szCs w:val="22"/>
        </w:rPr>
        <w:t>works</w:t>
      </w:r>
      <w:r w:rsidRPr="00CF575C">
        <w:rPr>
          <w:rFonts w:cs="Arial"/>
          <w:sz w:val="22"/>
          <w:szCs w:val="22"/>
        </w:rPr>
        <w:t>.</w:t>
      </w:r>
    </w:p>
    <w:p w:rsidR="00EC02C1" w:rsidRPr="00CF575C" w:rsidRDefault="00EC02C1" w:rsidP="002934E8">
      <w:pPr>
        <w:numPr>
          <w:ilvl w:val="2"/>
          <w:numId w:val="47"/>
        </w:numPr>
        <w:tabs>
          <w:tab w:val="clear" w:pos="357"/>
          <w:tab w:val="clear" w:pos="2160"/>
          <w:tab w:val="num" w:pos="567"/>
        </w:tabs>
        <w:ind w:left="567"/>
        <w:rPr>
          <w:rFonts w:cs="Arial"/>
          <w:sz w:val="22"/>
          <w:szCs w:val="22"/>
        </w:rPr>
      </w:pPr>
      <w:r w:rsidRPr="00CF575C">
        <w:rPr>
          <w:rFonts w:cs="Arial"/>
          <w:sz w:val="22"/>
          <w:szCs w:val="22"/>
        </w:rPr>
        <w:t>Different plant mimics configured and related information and coding is correct.</w:t>
      </w:r>
    </w:p>
    <w:p w:rsidR="00EC02C1" w:rsidRDefault="00412C6A" w:rsidP="002934E8">
      <w:pPr>
        <w:numPr>
          <w:ilvl w:val="2"/>
          <w:numId w:val="47"/>
        </w:numPr>
        <w:tabs>
          <w:tab w:val="clear" w:pos="357"/>
          <w:tab w:val="clear" w:pos="2160"/>
          <w:tab w:val="num" w:pos="567"/>
        </w:tabs>
        <w:ind w:left="567" w:hanging="141"/>
        <w:jc w:val="left"/>
        <w:rPr>
          <w:rFonts w:cs="Arial"/>
          <w:sz w:val="22"/>
          <w:szCs w:val="22"/>
        </w:rPr>
      </w:pPr>
      <w:r w:rsidRPr="003406DE">
        <w:rPr>
          <w:rFonts w:cs="Arial"/>
          <w:sz w:val="22"/>
          <w:szCs w:val="22"/>
        </w:rPr>
        <w:t>Remote accessibility of the diagnostic system on the unit via the local Eskom LAN users as well as remote support facilities</w:t>
      </w:r>
    </w:p>
    <w:p w:rsidR="005D3BFF" w:rsidRPr="00CF575C" w:rsidRDefault="005D3BFF" w:rsidP="002934E8">
      <w:pPr>
        <w:numPr>
          <w:ilvl w:val="2"/>
          <w:numId w:val="47"/>
        </w:numPr>
        <w:tabs>
          <w:tab w:val="clear" w:pos="357"/>
          <w:tab w:val="clear" w:pos="2160"/>
          <w:tab w:val="num" w:pos="567"/>
        </w:tabs>
        <w:ind w:left="567" w:hanging="283"/>
        <w:rPr>
          <w:rFonts w:cs="Arial"/>
          <w:color w:val="000000"/>
          <w:sz w:val="22"/>
          <w:szCs w:val="22"/>
        </w:rPr>
      </w:pPr>
      <w:r w:rsidRPr="00CF575C">
        <w:rPr>
          <w:rFonts w:cs="Arial"/>
          <w:color w:val="000000"/>
          <w:sz w:val="22"/>
          <w:szCs w:val="22"/>
        </w:rPr>
        <w:t>Cyber security compliance functionality.</w:t>
      </w:r>
    </w:p>
    <w:p w:rsidR="005D3BFF" w:rsidRPr="00CF575C" w:rsidRDefault="005D3BFF" w:rsidP="002934E8">
      <w:pPr>
        <w:numPr>
          <w:ilvl w:val="2"/>
          <w:numId w:val="47"/>
        </w:numPr>
        <w:tabs>
          <w:tab w:val="clear" w:pos="357"/>
          <w:tab w:val="clear" w:pos="2160"/>
          <w:tab w:val="num" w:pos="567"/>
        </w:tabs>
        <w:ind w:left="567" w:hanging="283"/>
        <w:rPr>
          <w:rFonts w:cs="Arial"/>
          <w:color w:val="000000"/>
          <w:sz w:val="22"/>
          <w:szCs w:val="22"/>
        </w:rPr>
      </w:pPr>
      <w:r w:rsidRPr="00CF575C">
        <w:rPr>
          <w:rFonts w:cs="Arial"/>
          <w:color w:val="000000"/>
          <w:sz w:val="22"/>
          <w:szCs w:val="22"/>
        </w:rPr>
        <w:t>Back up functionality of the system as per the site procedure.</w:t>
      </w:r>
    </w:p>
    <w:p w:rsidR="005D3BFF" w:rsidRPr="00CF575C" w:rsidRDefault="005D3BFF" w:rsidP="002934E8">
      <w:pPr>
        <w:numPr>
          <w:ilvl w:val="2"/>
          <w:numId w:val="47"/>
        </w:numPr>
        <w:tabs>
          <w:tab w:val="clear" w:pos="357"/>
          <w:tab w:val="clear" w:pos="2160"/>
          <w:tab w:val="num" w:pos="567"/>
        </w:tabs>
        <w:ind w:left="567" w:hanging="283"/>
        <w:rPr>
          <w:rFonts w:cs="Arial"/>
          <w:color w:val="000000"/>
          <w:sz w:val="22"/>
          <w:szCs w:val="22"/>
        </w:rPr>
      </w:pPr>
      <w:r w:rsidRPr="00CF575C">
        <w:rPr>
          <w:rFonts w:cs="Arial"/>
          <w:color w:val="000000"/>
          <w:sz w:val="22"/>
          <w:szCs w:val="22"/>
        </w:rPr>
        <w:t>Data access from the system data archive drives and accuracy of the historical data.</w:t>
      </w:r>
    </w:p>
    <w:p w:rsidR="005D3BFF" w:rsidRPr="00CF575C" w:rsidRDefault="005D3BFF" w:rsidP="002934E8">
      <w:pPr>
        <w:numPr>
          <w:ilvl w:val="2"/>
          <w:numId w:val="47"/>
        </w:numPr>
        <w:tabs>
          <w:tab w:val="clear" w:pos="357"/>
          <w:tab w:val="clear" w:pos="2160"/>
          <w:tab w:val="num" w:pos="567"/>
        </w:tabs>
        <w:ind w:left="567" w:hanging="283"/>
        <w:rPr>
          <w:rFonts w:cs="Arial"/>
          <w:color w:val="000000"/>
          <w:sz w:val="22"/>
          <w:szCs w:val="22"/>
        </w:rPr>
      </w:pPr>
      <w:r w:rsidRPr="00CF575C">
        <w:rPr>
          <w:rFonts w:cs="Arial"/>
          <w:color w:val="000000"/>
          <w:sz w:val="22"/>
          <w:szCs w:val="22"/>
        </w:rPr>
        <w:t>Disaster recovery of the system.</w:t>
      </w:r>
    </w:p>
    <w:p w:rsidR="00412C6A" w:rsidRDefault="00412C6A" w:rsidP="00CF575C">
      <w:pPr>
        <w:rPr>
          <w:rFonts w:cs="Arial"/>
          <w:sz w:val="22"/>
          <w:szCs w:val="22"/>
        </w:rPr>
      </w:pPr>
    </w:p>
    <w:p w:rsidR="004F1286" w:rsidRPr="00CF575C" w:rsidRDefault="004F1286" w:rsidP="00CF575C">
      <w:pPr>
        <w:rPr>
          <w:rFonts w:cs="Arial"/>
          <w:sz w:val="22"/>
          <w:szCs w:val="22"/>
        </w:rPr>
      </w:pPr>
      <w:r w:rsidRPr="00CF575C">
        <w:rPr>
          <w:rFonts w:cs="Arial"/>
          <w:sz w:val="22"/>
          <w:szCs w:val="22"/>
        </w:rPr>
        <w:t xml:space="preserve">In the event of an error in any test (hardware or software) the fault is logged, analysed and resolved. The </w:t>
      </w:r>
      <w:r w:rsidRPr="00CF575C">
        <w:rPr>
          <w:rFonts w:cs="Arial"/>
          <w:i/>
          <w:sz w:val="22"/>
          <w:szCs w:val="22"/>
        </w:rPr>
        <w:t>Contractor</w:t>
      </w:r>
      <w:r w:rsidRPr="00CF575C">
        <w:rPr>
          <w:rFonts w:cs="Arial"/>
          <w:sz w:val="22"/>
          <w:szCs w:val="22"/>
        </w:rPr>
        <w:t xml:space="preserve"> is allowed to rectify the fault and retest for the full duration on condition that the </w:t>
      </w:r>
      <w:r w:rsidRPr="00CF575C">
        <w:rPr>
          <w:rFonts w:cs="Arial"/>
          <w:i/>
          <w:sz w:val="22"/>
          <w:szCs w:val="22"/>
        </w:rPr>
        <w:t>Project Manager</w:t>
      </w:r>
      <w:r w:rsidRPr="00CF575C">
        <w:rPr>
          <w:rFonts w:cs="Arial"/>
          <w:sz w:val="22"/>
          <w:szCs w:val="22"/>
        </w:rPr>
        <w:t xml:space="preserve"> finds the fault to be minor. Major faults such as process server failure, system stall and network failure or major faults as determined by the </w:t>
      </w:r>
      <w:r w:rsidRPr="00CF575C">
        <w:rPr>
          <w:rFonts w:cs="Arial"/>
          <w:i/>
          <w:sz w:val="22"/>
          <w:szCs w:val="22"/>
        </w:rPr>
        <w:t>Project Manager</w:t>
      </w:r>
      <w:r w:rsidRPr="00CF575C">
        <w:rPr>
          <w:rFonts w:cs="Arial"/>
          <w:sz w:val="22"/>
          <w:szCs w:val="22"/>
        </w:rPr>
        <w:t xml:space="preserve"> may lead to the termination of the SIT. The </w:t>
      </w:r>
      <w:r w:rsidRPr="00CF575C">
        <w:rPr>
          <w:rFonts w:cs="Arial"/>
          <w:i/>
          <w:sz w:val="22"/>
          <w:szCs w:val="22"/>
        </w:rPr>
        <w:t>Contractor</w:t>
      </w:r>
      <w:r w:rsidRPr="00CF575C">
        <w:rPr>
          <w:rFonts w:cs="Arial"/>
          <w:sz w:val="22"/>
          <w:szCs w:val="22"/>
        </w:rPr>
        <w:t xml:space="preserve"> rectifies the fault and re-starts the SIT after proving the compliance and performance of the rectified piece of equipment by carrying out the appropriate diagnostic tests.</w:t>
      </w:r>
    </w:p>
    <w:p w:rsidR="004F1286" w:rsidRPr="00CF575C" w:rsidRDefault="004F1286" w:rsidP="00CF575C">
      <w:pPr>
        <w:pStyle w:val="Heading5"/>
        <w:numPr>
          <w:ilvl w:val="0"/>
          <w:numId w:val="0"/>
        </w:numPr>
        <w:rPr>
          <w:rFonts w:cs="Arial"/>
          <w:sz w:val="22"/>
          <w:szCs w:val="22"/>
        </w:rPr>
      </w:pPr>
      <w:bookmarkStart w:id="532" w:name="_Toc351981205"/>
      <w:r w:rsidRPr="00CF575C">
        <w:rPr>
          <w:rFonts w:cs="Arial"/>
          <w:sz w:val="22"/>
          <w:szCs w:val="22"/>
        </w:rPr>
        <w:t>SIT Procedure</w:t>
      </w:r>
      <w:bookmarkEnd w:id="532"/>
    </w:p>
    <w:p w:rsidR="004F1286" w:rsidRPr="00CF575C" w:rsidRDefault="004F1286" w:rsidP="00CF575C">
      <w:pPr>
        <w:spacing w:line="360" w:lineRule="auto"/>
        <w:rPr>
          <w:rFonts w:cs="Arial"/>
          <w:sz w:val="22"/>
          <w:szCs w:val="22"/>
        </w:rPr>
      </w:pPr>
      <w:r w:rsidRPr="00CF575C">
        <w:rPr>
          <w:rFonts w:cs="Arial"/>
          <w:sz w:val="22"/>
          <w:szCs w:val="22"/>
        </w:rPr>
        <w:t xml:space="preserve">The </w:t>
      </w:r>
      <w:r w:rsidRPr="00CF575C">
        <w:rPr>
          <w:rFonts w:cs="Arial"/>
          <w:i/>
          <w:sz w:val="22"/>
          <w:szCs w:val="22"/>
        </w:rPr>
        <w:t>Contractor</w:t>
      </w:r>
      <w:r w:rsidRPr="00CF575C">
        <w:rPr>
          <w:rFonts w:cs="Arial"/>
          <w:sz w:val="22"/>
          <w:szCs w:val="22"/>
        </w:rPr>
        <w:t xml:space="preserve"> prepares a detailed test procedure for the SIT. As a minimum, the proposed SIT procedure identifies the following:</w:t>
      </w:r>
    </w:p>
    <w:p w:rsidR="004F1286" w:rsidRPr="00CF575C" w:rsidRDefault="004F1286" w:rsidP="002934E8">
      <w:pPr>
        <w:numPr>
          <w:ilvl w:val="2"/>
          <w:numId w:val="48"/>
        </w:numPr>
        <w:tabs>
          <w:tab w:val="clear" w:pos="2160"/>
          <w:tab w:val="num" w:pos="993"/>
        </w:tabs>
        <w:spacing w:line="360" w:lineRule="auto"/>
        <w:ind w:left="709"/>
        <w:jc w:val="left"/>
        <w:rPr>
          <w:rFonts w:cs="Arial"/>
          <w:sz w:val="22"/>
          <w:szCs w:val="22"/>
        </w:rPr>
      </w:pPr>
      <w:r w:rsidRPr="00CF575C">
        <w:rPr>
          <w:rFonts w:cs="Arial"/>
          <w:sz w:val="22"/>
          <w:szCs w:val="22"/>
        </w:rPr>
        <w:t xml:space="preserve">Major test activities </w:t>
      </w:r>
    </w:p>
    <w:p w:rsidR="004F1286" w:rsidRPr="00CF575C" w:rsidRDefault="004F1286" w:rsidP="002934E8">
      <w:pPr>
        <w:numPr>
          <w:ilvl w:val="2"/>
          <w:numId w:val="48"/>
        </w:numPr>
        <w:tabs>
          <w:tab w:val="clear" w:pos="2160"/>
          <w:tab w:val="num" w:pos="993"/>
        </w:tabs>
        <w:spacing w:line="360" w:lineRule="auto"/>
        <w:ind w:left="709"/>
        <w:jc w:val="left"/>
        <w:rPr>
          <w:rFonts w:cs="Arial"/>
          <w:sz w:val="22"/>
          <w:szCs w:val="22"/>
        </w:rPr>
      </w:pPr>
      <w:r w:rsidRPr="00CF575C">
        <w:rPr>
          <w:rFonts w:cs="Arial"/>
          <w:sz w:val="22"/>
          <w:szCs w:val="22"/>
        </w:rPr>
        <w:t xml:space="preserve">Comprehensive list and description of the individual tests to be performed </w:t>
      </w:r>
    </w:p>
    <w:p w:rsidR="004F1286" w:rsidRPr="00CF575C" w:rsidRDefault="004F1286" w:rsidP="002934E8">
      <w:pPr>
        <w:numPr>
          <w:ilvl w:val="2"/>
          <w:numId w:val="48"/>
        </w:numPr>
        <w:tabs>
          <w:tab w:val="clear" w:pos="2160"/>
          <w:tab w:val="num" w:pos="993"/>
        </w:tabs>
        <w:spacing w:line="360" w:lineRule="auto"/>
        <w:ind w:left="709"/>
        <w:jc w:val="left"/>
        <w:rPr>
          <w:rFonts w:cs="Arial"/>
          <w:sz w:val="22"/>
          <w:szCs w:val="22"/>
        </w:rPr>
      </w:pPr>
      <w:r w:rsidRPr="00CF575C">
        <w:rPr>
          <w:rFonts w:cs="Arial"/>
          <w:sz w:val="22"/>
          <w:szCs w:val="22"/>
        </w:rPr>
        <w:t xml:space="preserve">How the tests are to be prepared and </w:t>
      </w:r>
      <w:proofErr w:type="gramStart"/>
      <w:r w:rsidRPr="00CF575C">
        <w:rPr>
          <w:rFonts w:cs="Arial"/>
          <w:sz w:val="22"/>
          <w:szCs w:val="22"/>
        </w:rPr>
        <w:t>conducted</w:t>
      </w:r>
      <w:proofErr w:type="gramEnd"/>
    </w:p>
    <w:p w:rsidR="004F1286" w:rsidRPr="00CF575C" w:rsidRDefault="004F1286" w:rsidP="002934E8">
      <w:pPr>
        <w:numPr>
          <w:ilvl w:val="2"/>
          <w:numId w:val="48"/>
        </w:numPr>
        <w:tabs>
          <w:tab w:val="clear" w:pos="2160"/>
          <w:tab w:val="num" w:pos="993"/>
        </w:tabs>
        <w:spacing w:line="360" w:lineRule="auto"/>
        <w:ind w:left="709"/>
        <w:jc w:val="left"/>
        <w:rPr>
          <w:rFonts w:cs="Arial"/>
          <w:sz w:val="22"/>
          <w:szCs w:val="22"/>
        </w:rPr>
      </w:pPr>
      <w:r w:rsidRPr="00CF575C">
        <w:rPr>
          <w:rFonts w:cs="Arial"/>
          <w:sz w:val="22"/>
          <w:szCs w:val="22"/>
        </w:rPr>
        <w:t>Test dates and durations</w:t>
      </w:r>
    </w:p>
    <w:p w:rsidR="004F1286" w:rsidRPr="00CF575C" w:rsidRDefault="004F1286" w:rsidP="002934E8">
      <w:pPr>
        <w:numPr>
          <w:ilvl w:val="2"/>
          <w:numId w:val="48"/>
        </w:numPr>
        <w:tabs>
          <w:tab w:val="clear" w:pos="2160"/>
          <w:tab w:val="num" w:pos="993"/>
        </w:tabs>
        <w:spacing w:line="360" w:lineRule="auto"/>
        <w:ind w:left="709"/>
        <w:jc w:val="left"/>
        <w:rPr>
          <w:rFonts w:cs="Arial"/>
          <w:sz w:val="22"/>
          <w:szCs w:val="22"/>
        </w:rPr>
      </w:pPr>
      <w:r w:rsidRPr="00CF575C">
        <w:rPr>
          <w:rFonts w:cs="Arial"/>
          <w:sz w:val="22"/>
          <w:szCs w:val="22"/>
        </w:rPr>
        <w:t>Checklists - how the test results will be documented</w:t>
      </w:r>
    </w:p>
    <w:p w:rsidR="004F1286" w:rsidRPr="00CF575C" w:rsidRDefault="004F1286" w:rsidP="002934E8">
      <w:pPr>
        <w:numPr>
          <w:ilvl w:val="2"/>
          <w:numId w:val="48"/>
        </w:numPr>
        <w:tabs>
          <w:tab w:val="clear" w:pos="2160"/>
          <w:tab w:val="num" w:pos="993"/>
        </w:tabs>
        <w:spacing w:line="360" w:lineRule="auto"/>
        <w:ind w:left="709"/>
        <w:jc w:val="left"/>
        <w:rPr>
          <w:rFonts w:cs="Arial"/>
          <w:sz w:val="22"/>
          <w:szCs w:val="22"/>
        </w:rPr>
      </w:pPr>
      <w:r w:rsidRPr="00CF575C">
        <w:rPr>
          <w:rFonts w:cs="Arial"/>
          <w:sz w:val="22"/>
          <w:szCs w:val="22"/>
        </w:rPr>
        <w:t>Acceptance Criteria</w:t>
      </w:r>
    </w:p>
    <w:p w:rsidR="004F1286" w:rsidRPr="00CF575C" w:rsidRDefault="004F1286" w:rsidP="002934E8">
      <w:pPr>
        <w:numPr>
          <w:ilvl w:val="2"/>
          <w:numId w:val="48"/>
        </w:numPr>
        <w:tabs>
          <w:tab w:val="clear" w:pos="2160"/>
          <w:tab w:val="num" w:pos="993"/>
        </w:tabs>
        <w:spacing w:line="360" w:lineRule="auto"/>
        <w:ind w:left="709"/>
        <w:jc w:val="left"/>
        <w:rPr>
          <w:rFonts w:cs="Arial"/>
          <w:sz w:val="22"/>
          <w:szCs w:val="22"/>
        </w:rPr>
      </w:pPr>
      <w:r w:rsidRPr="00CF575C">
        <w:rPr>
          <w:rFonts w:cs="Arial"/>
          <w:sz w:val="22"/>
          <w:szCs w:val="22"/>
        </w:rPr>
        <w:t xml:space="preserve">How the identified discrepancies will be </w:t>
      </w:r>
      <w:proofErr w:type="gramStart"/>
      <w:r w:rsidRPr="00CF575C">
        <w:rPr>
          <w:rFonts w:cs="Arial"/>
          <w:sz w:val="22"/>
          <w:szCs w:val="22"/>
        </w:rPr>
        <w:t>processed</w:t>
      </w:r>
      <w:proofErr w:type="gramEnd"/>
    </w:p>
    <w:p w:rsidR="004F1286" w:rsidRPr="00CF575C" w:rsidRDefault="004F1286" w:rsidP="002934E8">
      <w:pPr>
        <w:numPr>
          <w:ilvl w:val="2"/>
          <w:numId w:val="48"/>
        </w:numPr>
        <w:tabs>
          <w:tab w:val="clear" w:pos="2160"/>
          <w:tab w:val="num" w:pos="993"/>
        </w:tabs>
        <w:spacing w:line="360" w:lineRule="auto"/>
        <w:ind w:left="709"/>
        <w:jc w:val="left"/>
        <w:rPr>
          <w:rFonts w:cs="Arial"/>
          <w:sz w:val="22"/>
          <w:szCs w:val="22"/>
        </w:rPr>
      </w:pPr>
      <w:r w:rsidRPr="00CF575C">
        <w:rPr>
          <w:rFonts w:cs="Arial"/>
          <w:sz w:val="22"/>
          <w:szCs w:val="22"/>
        </w:rPr>
        <w:t>Retesting requirements</w:t>
      </w:r>
    </w:p>
    <w:p w:rsidR="004F1286" w:rsidRPr="00CF575C" w:rsidRDefault="004F1286" w:rsidP="00CF575C">
      <w:pPr>
        <w:pStyle w:val="Heading5"/>
        <w:numPr>
          <w:ilvl w:val="0"/>
          <w:numId w:val="0"/>
        </w:numPr>
        <w:rPr>
          <w:rFonts w:cs="Arial"/>
          <w:sz w:val="22"/>
          <w:szCs w:val="22"/>
        </w:rPr>
      </w:pPr>
      <w:bookmarkStart w:id="533" w:name="_Toc351981206"/>
      <w:r w:rsidRPr="00CF575C">
        <w:rPr>
          <w:rFonts w:cs="Arial"/>
          <w:sz w:val="22"/>
          <w:szCs w:val="22"/>
        </w:rPr>
        <w:t>SIT Report &amp; SIT Completion</w:t>
      </w:r>
      <w:bookmarkEnd w:id="533"/>
    </w:p>
    <w:p w:rsidR="004F1286" w:rsidRPr="00CF575C" w:rsidRDefault="004F1286" w:rsidP="00CF575C">
      <w:pPr>
        <w:spacing w:line="360" w:lineRule="auto"/>
        <w:rPr>
          <w:rFonts w:cs="Arial"/>
          <w:sz w:val="22"/>
          <w:szCs w:val="22"/>
        </w:rPr>
      </w:pPr>
      <w:r w:rsidRPr="00CF575C">
        <w:rPr>
          <w:rFonts w:cs="Arial"/>
          <w:sz w:val="22"/>
          <w:szCs w:val="22"/>
        </w:rPr>
        <w:t xml:space="preserve">A Final SIT Report is prepared by the </w:t>
      </w:r>
      <w:r w:rsidRPr="00CF575C">
        <w:rPr>
          <w:rFonts w:cs="Arial"/>
          <w:i/>
          <w:sz w:val="22"/>
          <w:szCs w:val="22"/>
        </w:rPr>
        <w:t>Contractor</w:t>
      </w:r>
      <w:r w:rsidRPr="00CF575C">
        <w:rPr>
          <w:rFonts w:cs="Arial"/>
          <w:sz w:val="22"/>
          <w:szCs w:val="22"/>
        </w:rPr>
        <w:t xml:space="preserve"> </w:t>
      </w:r>
      <w:r w:rsidR="00040A94">
        <w:rPr>
          <w:rFonts w:cs="Arial"/>
          <w:sz w:val="22"/>
          <w:szCs w:val="22"/>
        </w:rPr>
        <w:t xml:space="preserve">for each type of installation </w:t>
      </w:r>
      <w:r w:rsidRPr="00CF575C">
        <w:rPr>
          <w:rFonts w:cs="Arial"/>
          <w:sz w:val="22"/>
          <w:szCs w:val="22"/>
        </w:rPr>
        <w:t>that includes the following as a minimum:</w:t>
      </w:r>
    </w:p>
    <w:p w:rsidR="004F1286" w:rsidRPr="00CF575C" w:rsidRDefault="004F1286" w:rsidP="002934E8">
      <w:pPr>
        <w:numPr>
          <w:ilvl w:val="2"/>
          <w:numId w:val="49"/>
        </w:numPr>
        <w:tabs>
          <w:tab w:val="clear" w:pos="2160"/>
          <w:tab w:val="num" w:pos="1134"/>
        </w:tabs>
        <w:spacing w:line="360" w:lineRule="auto"/>
        <w:ind w:left="993" w:hanging="426"/>
        <w:jc w:val="left"/>
        <w:rPr>
          <w:rFonts w:cs="Arial"/>
          <w:sz w:val="22"/>
          <w:szCs w:val="22"/>
        </w:rPr>
      </w:pPr>
      <w:r w:rsidRPr="00CF575C">
        <w:rPr>
          <w:rFonts w:cs="Arial"/>
          <w:sz w:val="22"/>
          <w:szCs w:val="22"/>
        </w:rPr>
        <w:t>Test procedures used during SIT</w:t>
      </w:r>
    </w:p>
    <w:p w:rsidR="004F1286" w:rsidRPr="00CF575C" w:rsidRDefault="004F1286" w:rsidP="002934E8">
      <w:pPr>
        <w:numPr>
          <w:ilvl w:val="2"/>
          <w:numId w:val="49"/>
        </w:numPr>
        <w:tabs>
          <w:tab w:val="clear" w:pos="2160"/>
          <w:tab w:val="num" w:pos="1134"/>
        </w:tabs>
        <w:spacing w:line="360" w:lineRule="auto"/>
        <w:ind w:left="993" w:hanging="426"/>
        <w:jc w:val="left"/>
        <w:rPr>
          <w:rFonts w:cs="Arial"/>
          <w:sz w:val="22"/>
          <w:szCs w:val="22"/>
        </w:rPr>
      </w:pPr>
      <w:r w:rsidRPr="00CF575C">
        <w:rPr>
          <w:rFonts w:cs="Arial"/>
          <w:sz w:val="22"/>
          <w:szCs w:val="22"/>
        </w:rPr>
        <w:t>Detailed Test results</w:t>
      </w:r>
    </w:p>
    <w:p w:rsidR="004F1286" w:rsidRPr="00CF575C" w:rsidRDefault="004F1286" w:rsidP="002934E8">
      <w:pPr>
        <w:numPr>
          <w:ilvl w:val="2"/>
          <w:numId w:val="49"/>
        </w:numPr>
        <w:tabs>
          <w:tab w:val="clear" w:pos="2160"/>
          <w:tab w:val="num" w:pos="1134"/>
        </w:tabs>
        <w:spacing w:line="360" w:lineRule="auto"/>
        <w:ind w:left="993" w:hanging="426"/>
        <w:jc w:val="left"/>
        <w:rPr>
          <w:rFonts w:cs="Arial"/>
          <w:sz w:val="22"/>
          <w:szCs w:val="22"/>
        </w:rPr>
      </w:pPr>
      <w:r w:rsidRPr="00CF575C">
        <w:rPr>
          <w:rFonts w:cs="Arial"/>
          <w:sz w:val="22"/>
          <w:szCs w:val="22"/>
        </w:rPr>
        <w:t>Discrepancies identified during the tests</w:t>
      </w:r>
    </w:p>
    <w:p w:rsidR="004F1286" w:rsidRPr="00CF575C" w:rsidRDefault="004F1286" w:rsidP="002934E8">
      <w:pPr>
        <w:numPr>
          <w:ilvl w:val="2"/>
          <w:numId w:val="49"/>
        </w:numPr>
        <w:tabs>
          <w:tab w:val="clear" w:pos="2160"/>
          <w:tab w:val="num" w:pos="1134"/>
        </w:tabs>
        <w:spacing w:line="360" w:lineRule="auto"/>
        <w:ind w:left="993" w:hanging="426"/>
        <w:jc w:val="left"/>
        <w:rPr>
          <w:rFonts w:cs="Arial"/>
          <w:sz w:val="22"/>
          <w:szCs w:val="22"/>
        </w:rPr>
      </w:pPr>
      <w:r w:rsidRPr="00CF575C">
        <w:rPr>
          <w:rFonts w:cs="Arial"/>
          <w:sz w:val="22"/>
          <w:szCs w:val="22"/>
        </w:rPr>
        <w:t>Resolution of the discrepancies</w:t>
      </w:r>
    </w:p>
    <w:p w:rsidR="004F1286" w:rsidRPr="00CF575C" w:rsidRDefault="004F1286" w:rsidP="002934E8">
      <w:pPr>
        <w:numPr>
          <w:ilvl w:val="2"/>
          <w:numId w:val="49"/>
        </w:numPr>
        <w:tabs>
          <w:tab w:val="clear" w:pos="2160"/>
          <w:tab w:val="num" w:pos="1134"/>
        </w:tabs>
        <w:spacing w:line="360" w:lineRule="auto"/>
        <w:ind w:left="993" w:hanging="426"/>
        <w:jc w:val="left"/>
        <w:rPr>
          <w:rFonts w:cs="Arial"/>
          <w:sz w:val="22"/>
          <w:szCs w:val="22"/>
        </w:rPr>
      </w:pPr>
      <w:r w:rsidRPr="00CF575C">
        <w:rPr>
          <w:rFonts w:cs="Arial"/>
          <w:sz w:val="22"/>
          <w:szCs w:val="22"/>
        </w:rPr>
        <w:t>Retests conducted and results thereof</w:t>
      </w:r>
    </w:p>
    <w:p w:rsidR="004F1286" w:rsidRPr="00CF575C" w:rsidRDefault="004F1286" w:rsidP="002934E8">
      <w:pPr>
        <w:numPr>
          <w:ilvl w:val="2"/>
          <w:numId w:val="49"/>
        </w:numPr>
        <w:tabs>
          <w:tab w:val="clear" w:pos="2160"/>
          <w:tab w:val="num" w:pos="1134"/>
        </w:tabs>
        <w:spacing w:line="360" w:lineRule="auto"/>
        <w:ind w:left="993" w:hanging="426"/>
        <w:jc w:val="left"/>
        <w:rPr>
          <w:rFonts w:cs="Arial"/>
          <w:sz w:val="22"/>
          <w:szCs w:val="22"/>
        </w:rPr>
      </w:pPr>
      <w:r w:rsidRPr="00CF575C">
        <w:rPr>
          <w:rFonts w:cs="Arial"/>
          <w:sz w:val="22"/>
          <w:szCs w:val="22"/>
        </w:rPr>
        <w:t>SIT certificate</w:t>
      </w:r>
    </w:p>
    <w:p w:rsidR="004F1286" w:rsidRDefault="004F1286" w:rsidP="00CF575C">
      <w:pPr>
        <w:rPr>
          <w:rFonts w:cs="Arial"/>
          <w:sz w:val="22"/>
          <w:szCs w:val="22"/>
        </w:rPr>
      </w:pPr>
      <w:r w:rsidRPr="00CF575C">
        <w:rPr>
          <w:rFonts w:cs="Arial"/>
          <w:sz w:val="22"/>
          <w:szCs w:val="22"/>
        </w:rPr>
        <w:t xml:space="preserve">The </w:t>
      </w:r>
      <w:r w:rsidRPr="00CF575C">
        <w:rPr>
          <w:rFonts w:cs="Arial"/>
          <w:i/>
          <w:sz w:val="22"/>
          <w:szCs w:val="22"/>
        </w:rPr>
        <w:t>Contractor</w:t>
      </w:r>
      <w:r w:rsidRPr="00CF575C">
        <w:rPr>
          <w:rFonts w:cs="Arial"/>
          <w:sz w:val="22"/>
          <w:szCs w:val="22"/>
        </w:rPr>
        <w:t xml:space="preserve"> submits the Final SIT Report to the </w:t>
      </w:r>
      <w:r w:rsidRPr="00CF575C">
        <w:rPr>
          <w:rFonts w:cs="Arial"/>
          <w:i/>
          <w:sz w:val="22"/>
          <w:szCs w:val="22"/>
        </w:rPr>
        <w:t>Project Manager</w:t>
      </w:r>
      <w:r w:rsidRPr="00CF575C">
        <w:rPr>
          <w:rFonts w:cs="Arial"/>
          <w:sz w:val="22"/>
          <w:szCs w:val="22"/>
        </w:rPr>
        <w:t xml:space="preserve"> for acceptance. When all tests are successful and the Final SIT Report is accepted by the </w:t>
      </w:r>
      <w:r w:rsidRPr="00CF575C">
        <w:rPr>
          <w:rFonts w:cs="Arial"/>
          <w:i/>
          <w:sz w:val="22"/>
          <w:szCs w:val="22"/>
        </w:rPr>
        <w:t>Project Manager</w:t>
      </w:r>
      <w:r w:rsidRPr="00CF575C">
        <w:rPr>
          <w:rFonts w:cs="Arial"/>
          <w:sz w:val="22"/>
          <w:szCs w:val="22"/>
        </w:rPr>
        <w:t xml:space="preserve">, the system is classified as ‘ready for </w:t>
      </w:r>
      <w:r w:rsidR="00040A94">
        <w:rPr>
          <w:rFonts w:cs="Arial"/>
          <w:sz w:val="22"/>
          <w:szCs w:val="22"/>
        </w:rPr>
        <w:t>installation</w:t>
      </w:r>
      <w:r w:rsidRPr="00CF575C">
        <w:rPr>
          <w:rFonts w:cs="Arial"/>
          <w:sz w:val="22"/>
          <w:szCs w:val="22"/>
        </w:rPr>
        <w:t xml:space="preserve">’. The system is then deemed ready for </w:t>
      </w:r>
      <w:r w:rsidR="00040A94">
        <w:rPr>
          <w:rFonts w:cs="Arial"/>
          <w:sz w:val="22"/>
          <w:szCs w:val="22"/>
        </w:rPr>
        <w:t>installation on similar vibration monitoring equipment.</w:t>
      </w:r>
    </w:p>
    <w:p w:rsidR="004F1286" w:rsidRPr="001E69E4" w:rsidRDefault="00D023AC" w:rsidP="002934E8">
      <w:pPr>
        <w:pStyle w:val="Heading2"/>
        <w:numPr>
          <w:ilvl w:val="2"/>
          <w:numId w:val="28"/>
        </w:numPr>
        <w:ind w:left="360" w:hanging="360"/>
        <w:rPr>
          <w:sz w:val="22"/>
          <w:szCs w:val="22"/>
        </w:rPr>
      </w:pPr>
      <w:bookmarkStart w:id="534" w:name="_Toc31029167"/>
      <w:bookmarkStart w:id="535" w:name="_Toc31029320"/>
      <w:bookmarkStart w:id="536" w:name="_Toc31029473"/>
      <w:bookmarkStart w:id="537" w:name="_Toc31029772"/>
      <w:bookmarkStart w:id="538" w:name="_Toc31029925"/>
      <w:bookmarkStart w:id="539" w:name="_Toc31030259"/>
      <w:bookmarkStart w:id="540" w:name="_Toc31030442"/>
      <w:bookmarkStart w:id="541" w:name="_Toc31030631"/>
      <w:bookmarkStart w:id="542" w:name="_Toc31030930"/>
      <w:bookmarkStart w:id="543" w:name="_Toc31031921"/>
      <w:bookmarkStart w:id="544" w:name="_Toc31032253"/>
      <w:bookmarkStart w:id="545" w:name="_Toc31032587"/>
      <w:bookmarkStart w:id="546" w:name="_Toc31034242"/>
      <w:bookmarkEnd w:id="534"/>
      <w:bookmarkEnd w:id="535"/>
      <w:bookmarkEnd w:id="536"/>
      <w:bookmarkEnd w:id="537"/>
      <w:bookmarkEnd w:id="538"/>
      <w:bookmarkEnd w:id="539"/>
      <w:bookmarkEnd w:id="540"/>
      <w:bookmarkEnd w:id="541"/>
      <w:bookmarkEnd w:id="542"/>
      <w:bookmarkEnd w:id="543"/>
      <w:bookmarkEnd w:id="544"/>
      <w:bookmarkEnd w:id="545"/>
      <w:bookmarkEnd w:id="546"/>
      <w:r w:rsidRPr="00566B5E">
        <w:rPr>
          <w:sz w:val="22"/>
          <w:szCs w:val="22"/>
        </w:rPr>
        <w:t xml:space="preserve"> </w:t>
      </w:r>
      <w:bookmarkStart w:id="547" w:name="_Ref351976236"/>
      <w:bookmarkStart w:id="548" w:name="_Toc351981207"/>
      <w:bookmarkStart w:id="549" w:name="_Toc519676937"/>
      <w:bookmarkStart w:id="550" w:name="_Toc73518313"/>
      <w:r w:rsidR="004F1286" w:rsidRPr="00120320">
        <w:rPr>
          <w:sz w:val="22"/>
          <w:szCs w:val="22"/>
        </w:rPr>
        <w:t>C</w:t>
      </w:r>
      <w:r w:rsidR="00976BA2" w:rsidRPr="001E69E4">
        <w:rPr>
          <w:sz w:val="22"/>
          <w:szCs w:val="22"/>
        </w:rPr>
        <w:t>ommissioning</w:t>
      </w:r>
      <w:bookmarkEnd w:id="547"/>
      <w:bookmarkEnd w:id="548"/>
      <w:bookmarkEnd w:id="549"/>
      <w:bookmarkEnd w:id="550"/>
    </w:p>
    <w:p w:rsidR="004F1286" w:rsidRPr="00CF575C" w:rsidRDefault="004F1286" w:rsidP="00CF575C">
      <w:pPr>
        <w:pStyle w:val="Heading4"/>
        <w:numPr>
          <w:ilvl w:val="0"/>
          <w:numId w:val="0"/>
        </w:numPr>
        <w:tabs>
          <w:tab w:val="num" w:pos="1208"/>
        </w:tabs>
        <w:rPr>
          <w:rFonts w:ascii="Arial" w:hAnsi="Arial" w:cs="Arial"/>
          <w:b w:val="0"/>
          <w:sz w:val="22"/>
          <w:szCs w:val="22"/>
        </w:rPr>
      </w:pPr>
      <w:r w:rsidRPr="00CF575C">
        <w:rPr>
          <w:rFonts w:ascii="Arial" w:hAnsi="Arial" w:cs="Arial"/>
          <w:b w:val="0"/>
          <w:sz w:val="22"/>
          <w:szCs w:val="22"/>
        </w:rPr>
        <w:t xml:space="preserve">Commissioning is defined as bringing into service all items of the works, and meeting the functional requirements and performance criteria of the Works Information. </w:t>
      </w:r>
    </w:p>
    <w:p w:rsidR="004F1286" w:rsidRPr="00CF575C" w:rsidRDefault="004F1286" w:rsidP="00CF575C">
      <w:pPr>
        <w:spacing w:line="360" w:lineRule="auto"/>
        <w:rPr>
          <w:rFonts w:cs="Arial"/>
          <w:sz w:val="22"/>
          <w:szCs w:val="22"/>
        </w:rPr>
      </w:pPr>
      <w:r w:rsidRPr="00CF575C">
        <w:rPr>
          <w:rFonts w:cs="Arial"/>
          <w:sz w:val="22"/>
          <w:szCs w:val="22"/>
        </w:rPr>
        <w:t xml:space="preserve">Commissioning includes all testing and verification of the stated performance criteria with: </w:t>
      </w:r>
    </w:p>
    <w:p w:rsidR="004F1286" w:rsidRPr="00CF575C" w:rsidRDefault="004F1286" w:rsidP="002934E8">
      <w:pPr>
        <w:numPr>
          <w:ilvl w:val="2"/>
          <w:numId w:val="50"/>
        </w:numPr>
        <w:spacing w:line="360" w:lineRule="auto"/>
        <w:jc w:val="left"/>
        <w:rPr>
          <w:rFonts w:cs="Arial"/>
          <w:sz w:val="22"/>
          <w:szCs w:val="22"/>
        </w:rPr>
      </w:pPr>
      <w:r w:rsidRPr="00CF575C">
        <w:rPr>
          <w:rFonts w:cs="Arial"/>
          <w:sz w:val="22"/>
          <w:szCs w:val="22"/>
        </w:rPr>
        <w:t>Minimum Testing and Assessment criteria</w:t>
      </w:r>
    </w:p>
    <w:p w:rsidR="004F1286" w:rsidRPr="00CF575C" w:rsidRDefault="004F1286" w:rsidP="002934E8">
      <w:pPr>
        <w:numPr>
          <w:ilvl w:val="2"/>
          <w:numId w:val="50"/>
        </w:numPr>
        <w:spacing w:line="360" w:lineRule="auto"/>
        <w:jc w:val="left"/>
        <w:rPr>
          <w:rFonts w:cs="Arial"/>
          <w:sz w:val="22"/>
          <w:szCs w:val="22"/>
        </w:rPr>
      </w:pPr>
      <w:r w:rsidRPr="00CF575C">
        <w:rPr>
          <w:rFonts w:cs="Arial"/>
          <w:sz w:val="22"/>
          <w:szCs w:val="22"/>
        </w:rPr>
        <w:t xml:space="preserve">Works Information.  </w:t>
      </w:r>
    </w:p>
    <w:p w:rsidR="004F1286" w:rsidRPr="00CF575C" w:rsidRDefault="004F1286" w:rsidP="002934E8">
      <w:pPr>
        <w:numPr>
          <w:ilvl w:val="2"/>
          <w:numId w:val="50"/>
        </w:numPr>
        <w:spacing w:line="360" w:lineRule="auto"/>
        <w:jc w:val="left"/>
        <w:rPr>
          <w:rFonts w:cs="Arial"/>
          <w:sz w:val="22"/>
          <w:szCs w:val="22"/>
        </w:rPr>
      </w:pPr>
      <w:r w:rsidRPr="00CF575C">
        <w:rPr>
          <w:rFonts w:cs="Arial"/>
          <w:sz w:val="22"/>
          <w:szCs w:val="22"/>
        </w:rPr>
        <w:t>The detailed engineering design freeze documentation</w:t>
      </w:r>
    </w:p>
    <w:p w:rsidR="004F1286" w:rsidRDefault="004F1286" w:rsidP="00CF575C">
      <w:pPr>
        <w:rPr>
          <w:rFonts w:cs="Arial"/>
          <w:sz w:val="22"/>
          <w:szCs w:val="22"/>
        </w:rPr>
      </w:pPr>
      <w:r w:rsidRPr="00CF575C">
        <w:rPr>
          <w:rFonts w:cs="Arial"/>
          <w:sz w:val="22"/>
          <w:szCs w:val="22"/>
        </w:rPr>
        <w:t xml:space="preserve">Commissioning for any sub-section of </w:t>
      </w:r>
      <w:r w:rsidR="00040A94">
        <w:rPr>
          <w:rFonts w:cs="Arial"/>
          <w:sz w:val="22"/>
          <w:szCs w:val="22"/>
        </w:rPr>
        <w:t>system</w:t>
      </w:r>
      <w:r w:rsidRPr="00CF575C">
        <w:rPr>
          <w:rFonts w:cs="Arial"/>
          <w:sz w:val="22"/>
          <w:szCs w:val="22"/>
        </w:rPr>
        <w:t xml:space="preserve"> does not start until the all the pre-requisite activities for that sub-section have been completed and accepted as completed by the </w:t>
      </w:r>
      <w:r w:rsidRPr="00CF575C">
        <w:rPr>
          <w:rFonts w:cs="Arial"/>
          <w:i/>
          <w:sz w:val="22"/>
          <w:szCs w:val="22"/>
        </w:rPr>
        <w:t>Project Manager</w:t>
      </w:r>
      <w:r w:rsidRPr="00CF575C">
        <w:rPr>
          <w:rFonts w:cs="Arial"/>
          <w:sz w:val="22"/>
          <w:szCs w:val="22"/>
        </w:rPr>
        <w:t>.</w:t>
      </w:r>
      <w:r w:rsidR="00040A94">
        <w:rPr>
          <w:rFonts w:cs="Arial"/>
          <w:sz w:val="22"/>
          <w:szCs w:val="22"/>
        </w:rPr>
        <w:t xml:space="preserve"> </w:t>
      </w:r>
      <w:r w:rsidRPr="00CF575C">
        <w:rPr>
          <w:rFonts w:cs="Arial"/>
          <w:sz w:val="22"/>
          <w:szCs w:val="22"/>
        </w:rPr>
        <w:t xml:space="preserve">The </w:t>
      </w:r>
      <w:r w:rsidRPr="00CF575C">
        <w:rPr>
          <w:rFonts w:cs="Arial"/>
          <w:i/>
          <w:sz w:val="22"/>
          <w:szCs w:val="22"/>
        </w:rPr>
        <w:t>Contractor</w:t>
      </w:r>
      <w:r w:rsidRPr="00CF575C">
        <w:rPr>
          <w:rFonts w:cs="Arial"/>
          <w:sz w:val="22"/>
          <w:szCs w:val="22"/>
        </w:rPr>
        <w:t xml:space="preserve"> provides sufficient personnel for the satisfactory and timely commissioning of equipment; including the re-commissioning of all existing equipment that will form part of the </w:t>
      </w:r>
      <w:r w:rsidR="00040A94">
        <w:rPr>
          <w:rFonts w:cs="Arial"/>
          <w:sz w:val="22"/>
          <w:szCs w:val="22"/>
        </w:rPr>
        <w:t>vibration diagnostic system</w:t>
      </w:r>
      <w:r w:rsidRPr="00CF575C">
        <w:rPr>
          <w:rFonts w:cs="Arial"/>
          <w:sz w:val="22"/>
          <w:szCs w:val="22"/>
        </w:rPr>
        <w:t>.</w:t>
      </w:r>
      <w:r w:rsidR="00040A94">
        <w:rPr>
          <w:rFonts w:cs="Arial"/>
          <w:sz w:val="22"/>
          <w:szCs w:val="22"/>
        </w:rPr>
        <w:t xml:space="preserve"> </w:t>
      </w:r>
      <w:r w:rsidRPr="00CF575C">
        <w:rPr>
          <w:rFonts w:cs="Arial"/>
          <w:sz w:val="22"/>
          <w:szCs w:val="22"/>
        </w:rPr>
        <w:t xml:space="preserve">The </w:t>
      </w:r>
      <w:r w:rsidRPr="00CF575C">
        <w:rPr>
          <w:rFonts w:cs="Arial"/>
          <w:i/>
          <w:sz w:val="22"/>
          <w:szCs w:val="22"/>
        </w:rPr>
        <w:t>Contractor</w:t>
      </w:r>
      <w:r w:rsidRPr="00CF575C">
        <w:rPr>
          <w:rFonts w:cs="Arial"/>
          <w:sz w:val="22"/>
          <w:szCs w:val="22"/>
        </w:rPr>
        <w:t xml:space="preserve"> co-operates fully with the </w:t>
      </w:r>
      <w:r w:rsidRPr="00CF575C">
        <w:rPr>
          <w:rFonts w:cs="Arial"/>
          <w:i/>
          <w:sz w:val="22"/>
          <w:szCs w:val="22"/>
        </w:rPr>
        <w:t>Project Manager</w:t>
      </w:r>
      <w:r w:rsidRPr="00CF575C">
        <w:rPr>
          <w:rFonts w:cs="Arial"/>
          <w:sz w:val="22"/>
          <w:szCs w:val="22"/>
        </w:rPr>
        <w:t xml:space="preserve"> or Representative(s) in the commissioning of </w:t>
      </w:r>
      <w:r w:rsidR="00040A94">
        <w:rPr>
          <w:rFonts w:cs="Arial"/>
          <w:sz w:val="22"/>
          <w:szCs w:val="22"/>
        </w:rPr>
        <w:t>system</w:t>
      </w:r>
      <w:r w:rsidRPr="00CF575C">
        <w:rPr>
          <w:rFonts w:cs="Arial"/>
          <w:sz w:val="22"/>
          <w:szCs w:val="22"/>
        </w:rPr>
        <w:t xml:space="preserve"> for which the </w:t>
      </w:r>
      <w:r w:rsidRPr="00CF575C">
        <w:rPr>
          <w:rFonts w:cs="Arial"/>
          <w:i/>
          <w:sz w:val="22"/>
          <w:szCs w:val="22"/>
        </w:rPr>
        <w:t>Employer</w:t>
      </w:r>
      <w:r w:rsidRPr="00CF575C">
        <w:rPr>
          <w:rFonts w:cs="Arial"/>
          <w:sz w:val="22"/>
          <w:szCs w:val="22"/>
        </w:rPr>
        <w:t xml:space="preserve"> supplies equipment specified.</w:t>
      </w:r>
    </w:p>
    <w:p w:rsidR="00040A94" w:rsidRPr="00CF575C" w:rsidRDefault="00040A94" w:rsidP="00CF575C">
      <w:pPr>
        <w:rPr>
          <w:rFonts w:cs="Arial"/>
          <w:sz w:val="22"/>
          <w:szCs w:val="22"/>
        </w:rPr>
      </w:pPr>
    </w:p>
    <w:p w:rsidR="004F1286" w:rsidRPr="00CF575C" w:rsidRDefault="00040A94" w:rsidP="00CF575C">
      <w:pPr>
        <w:rPr>
          <w:rFonts w:cs="Arial"/>
          <w:sz w:val="22"/>
          <w:szCs w:val="22"/>
        </w:rPr>
      </w:pPr>
      <w:r>
        <w:rPr>
          <w:rFonts w:cs="Arial"/>
          <w:sz w:val="22"/>
          <w:szCs w:val="22"/>
        </w:rPr>
        <w:t>T</w:t>
      </w:r>
      <w:r w:rsidR="004F1286" w:rsidRPr="00CF575C">
        <w:rPr>
          <w:rFonts w:cs="Arial"/>
          <w:sz w:val="22"/>
          <w:szCs w:val="22"/>
        </w:rPr>
        <w:t xml:space="preserve">he </w:t>
      </w:r>
      <w:r w:rsidR="004F1286" w:rsidRPr="00CF575C">
        <w:rPr>
          <w:rFonts w:cs="Arial"/>
          <w:i/>
          <w:sz w:val="22"/>
          <w:szCs w:val="22"/>
        </w:rPr>
        <w:t>Employer</w:t>
      </w:r>
      <w:r w:rsidR="004F1286" w:rsidRPr="00CF575C">
        <w:rPr>
          <w:rFonts w:cs="Arial"/>
          <w:sz w:val="22"/>
          <w:szCs w:val="22"/>
        </w:rPr>
        <w:t xml:space="preserve"> uses the </w:t>
      </w:r>
      <w:r w:rsidR="004F1286" w:rsidRPr="00CF575C">
        <w:rPr>
          <w:rFonts w:cs="Arial"/>
          <w:i/>
          <w:sz w:val="22"/>
          <w:szCs w:val="22"/>
        </w:rPr>
        <w:t>works</w:t>
      </w:r>
      <w:r w:rsidR="004F1286" w:rsidRPr="00CF575C">
        <w:rPr>
          <w:rFonts w:cs="Arial"/>
          <w:sz w:val="22"/>
          <w:szCs w:val="22"/>
        </w:rPr>
        <w:t xml:space="preserve">, without taking over the </w:t>
      </w:r>
      <w:r w:rsidR="004F1286" w:rsidRPr="00CF575C">
        <w:rPr>
          <w:rFonts w:cs="Arial"/>
          <w:i/>
          <w:sz w:val="22"/>
          <w:szCs w:val="22"/>
        </w:rPr>
        <w:t>works</w:t>
      </w:r>
      <w:r w:rsidR="004F1286" w:rsidRPr="00CF575C">
        <w:rPr>
          <w:rFonts w:cs="Arial"/>
          <w:sz w:val="22"/>
          <w:szCs w:val="22"/>
        </w:rPr>
        <w:t>, before Completion of the commissioning</w:t>
      </w:r>
      <w:r>
        <w:rPr>
          <w:rFonts w:cs="Arial"/>
          <w:sz w:val="22"/>
          <w:szCs w:val="22"/>
        </w:rPr>
        <w:t xml:space="preserve"> and acceptance</w:t>
      </w:r>
      <w:r w:rsidR="004F1286" w:rsidRPr="00CF575C">
        <w:rPr>
          <w:rFonts w:cs="Arial"/>
          <w:sz w:val="22"/>
          <w:szCs w:val="22"/>
        </w:rPr>
        <w:t xml:space="preserve"> of the </w:t>
      </w:r>
      <w:r w:rsidR="004F1286" w:rsidRPr="00CF575C">
        <w:rPr>
          <w:rFonts w:cs="Arial"/>
          <w:i/>
          <w:sz w:val="22"/>
          <w:szCs w:val="22"/>
        </w:rPr>
        <w:t>works</w:t>
      </w:r>
      <w:r w:rsidR="004F1286" w:rsidRPr="00CF575C">
        <w:rPr>
          <w:rFonts w:cs="Arial"/>
          <w:sz w:val="22"/>
          <w:szCs w:val="22"/>
        </w:rPr>
        <w:t>.</w:t>
      </w:r>
    </w:p>
    <w:p w:rsidR="00040A94" w:rsidRPr="00D1719B" w:rsidRDefault="00040A94" w:rsidP="00CF575C">
      <w:pPr>
        <w:rPr>
          <w:rFonts w:cs="Arial"/>
          <w:sz w:val="22"/>
          <w:szCs w:val="22"/>
        </w:rPr>
      </w:pPr>
    </w:p>
    <w:p w:rsidR="004F1286" w:rsidRPr="00D1719B" w:rsidRDefault="004F1286" w:rsidP="00CF575C">
      <w:pPr>
        <w:rPr>
          <w:rFonts w:cs="Arial"/>
          <w:sz w:val="22"/>
          <w:szCs w:val="22"/>
        </w:rPr>
      </w:pPr>
      <w:r w:rsidRPr="00CF575C">
        <w:rPr>
          <w:rFonts w:cs="Arial"/>
          <w:sz w:val="22"/>
          <w:szCs w:val="22"/>
        </w:rPr>
        <w:t xml:space="preserve">The </w:t>
      </w:r>
      <w:r w:rsidRPr="00CF575C">
        <w:rPr>
          <w:rFonts w:cs="Arial"/>
          <w:i/>
          <w:sz w:val="22"/>
          <w:szCs w:val="22"/>
        </w:rPr>
        <w:t>Contractor</w:t>
      </w:r>
      <w:r w:rsidRPr="00CF575C">
        <w:rPr>
          <w:rFonts w:cs="Arial"/>
          <w:sz w:val="22"/>
          <w:szCs w:val="22"/>
        </w:rPr>
        <w:t xml:space="preserve"> provides all the test equipment for the commissioning of the </w:t>
      </w:r>
      <w:r w:rsidR="00040A94" w:rsidRPr="00D1719B">
        <w:rPr>
          <w:rFonts w:cs="Arial"/>
          <w:sz w:val="22"/>
          <w:szCs w:val="22"/>
        </w:rPr>
        <w:t>vibration diagnostic system</w:t>
      </w:r>
      <w:r w:rsidRPr="00CF575C">
        <w:rPr>
          <w:rFonts w:cs="Arial"/>
          <w:sz w:val="22"/>
          <w:szCs w:val="22"/>
        </w:rPr>
        <w:t xml:space="preserve">, the sub-assemblies and the </w:t>
      </w:r>
      <w:r w:rsidR="00040A94" w:rsidRPr="00D1719B">
        <w:rPr>
          <w:rFonts w:cs="Arial"/>
          <w:sz w:val="22"/>
          <w:szCs w:val="22"/>
        </w:rPr>
        <w:t>user interfaces</w:t>
      </w:r>
      <w:r w:rsidRPr="00CF575C">
        <w:rPr>
          <w:rFonts w:cs="Arial"/>
          <w:sz w:val="22"/>
          <w:szCs w:val="22"/>
        </w:rPr>
        <w:t>.</w:t>
      </w:r>
      <w:r w:rsidR="00040A94" w:rsidRPr="00D1719B">
        <w:rPr>
          <w:rFonts w:cs="Arial"/>
          <w:sz w:val="22"/>
          <w:szCs w:val="22"/>
        </w:rPr>
        <w:t xml:space="preserve"> </w:t>
      </w:r>
      <w:r w:rsidRPr="00CF575C">
        <w:rPr>
          <w:rFonts w:cs="Arial"/>
          <w:sz w:val="22"/>
          <w:szCs w:val="22"/>
        </w:rPr>
        <w:t xml:space="preserve">The </w:t>
      </w:r>
      <w:r w:rsidRPr="00CF575C">
        <w:rPr>
          <w:rFonts w:cs="Arial"/>
          <w:i/>
          <w:sz w:val="22"/>
          <w:szCs w:val="22"/>
        </w:rPr>
        <w:t>Contractor</w:t>
      </w:r>
      <w:r w:rsidRPr="00CF575C">
        <w:rPr>
          <w:rFonts w:cs="Arial"/>
          <w:sz w:val="22"/>
          <w:szCs w:val="22"/>
        </w:rPr>
        <w:t xml:space="preserve"> certifies that equipment is in a suitable and safe condition for use before it is placed in service.</w:t>
      </w:r>
    </w:p>
    <w:p w:rsidR="00EC02C1" w:rsidRPr="00A8048B" w:rsidRDefault="00EC02C1" w:rsidP="00CF575C">
      <w:pPr>
        <w:rPr>
          <w:rFonts w:cs="Arial"/>
          <w:sz w:val="22"/>
          <w:szCs w:val="22"/>
        </w:rPr>
      </w:pPr>
    </w:p>
    <w:p w:rsidR="00EC02C1" w:rsidRDefault="00EC02C1" w:rsidP="00CF575C">
      <w:pPr>
        <w:pStyle w:val="BlockText"/>
        <w:ind w:left="0" w:right="-1"/>
        <w:rPr>
          <w:rFonts w:cs="Arial"/>
          <w:color w:val="000000"/>
          <w:sz w:val="22"/>
          <w:szCs w:val="22"/>
        </w:rPr>
      </w:pPr>
      <w:r w:rsidRPr="00CF575C">
        <w:rPr>
          <w:rFonts w:cs="Arial"/>
          <w:color w:val="000000"/>
          <w:sz w:val="22"/>
          <w:szCs w:val="22"/>
        </w:rPr>
        <w:t xml:space="preserve">The </w:t>
      </w:r>
      <w:r w:rsidRPr="00CF575C">
        <w:rPr>
          <w:rFonts w:cs="Arial"/>
          <w:i/>
          <w:color w:val="000000"/>
          <w:sz w:val="22"/>
          <w:szCs w:val="22"/>
        </w:rPr>
        <w:t>Contractor</w:t>
      </w:r>
      <w:r w:rsidRPr="00CF575C">
        <w:rPr>
          <w:rFonts w:cs="Arial"/>
          <w:color w:val="000000"/>
          <w:sz w:val="22"/>
          <w:szCs w:val="22"/>
        </w:rPr>
        <w:t xml:space="preserve"> provides a test procedure to the </w:t>
      </w:r>
      <w:r w:rsidRPr="00CF575C">
        <w:rPr>
          <w:rFonts w:cs="Arial"/>
          <w:i/>
          <w:color w:val="000000"/>
          <w:sz w:val="22"/>
          <w:szCs w:val="22"/>
        </w:rPr>
        <w:t>Project Manager</w:t>
      </w:r>
      <w:r w:rsidRPr="00CF575C">
        <w:rPr>
          <w:rFonts w:cs="Arial"/>
          <w:color w:val="000000"/>
          <w:sz w:val="22"/>
          <w:szCs w:val="22"/>
        </w:rPr>
        <w:t xml:space="preserve"> two weeks prior to the site acceptance testing for review and acceptance. The </w:t>
      </w:r>
      <w:r w:rsidRPr="00CF575C">
        <w:rPr>
          <w:rFonts w:cs="Arial"/>
          <w:i/>
          <w:color w:val="000000"/>
          <w:sz w:val="22"/>
          <w:szCs w:val="22"/>
        </w:rPr>
        <w:t>Employer’</w:t>
      </w:r>
      <w:r w:rsidRPr="00CF575C">
        <w:rPr>
          <w:rFonts w:cs="Arial"/>
          <w:color w:val="000000"/>
          <w:sz w:val="22"/>
          <w:szCs w:val="22"/>
        </w:rPr>
        <w:t>s representatives witness the acceptance test and the acceptance of the test is a hold point. The test must confirm as a minimum the operation of the following areas:</w:t>
      </w:r>
    </w:p>
    <w:p w:rsidR="006C4D00" w:rsidRDefault="006C4D00" w:rsidP="00CF575C">
      <w:pPr>
        <w:pStyle w:val="BlockText"/>
        <w:ind w:left="0" w:right="-1"/>
        <w:rPr>
          <w:rFonts w:cs="Arial"/>
          <w:color w:val="000000"/>
          <w:sz w:val="22"/>
          <w:szCs w:val="22"/>
        </w:rPr>
      </w:pPr>
    </w:p>
    <w:p w:rsidR="006C4D00" w:rsidRDefault="006C4D00" w:rsidP="00CF575C">
      <w:pPr>
        <w:pStyle w:val="BlockText"/>
        <w:ind w:left="0" w:right="-1"/>
        <w:rPr>
          <w:rFonts w:cs="Arial"/>
          <w:color w:val="000000"/>
          <w:sz w:val="22"/>
          <w:szCs w:val="22"/>
        </w:rPr>
      </w:pPr>
    </w:p>
    <w:p w:rsidR="004F1286" w:rsidRPr="001E69E4" w:rsidRDefault="004F1286" w:rsidP="002934E8">
      <w:pPr>
        <w:pStyle w:val="Heading3"/>
        <w:numPr>
          <w:ilvl w:val="3"/>
          <w:numId w:val="28"/>
        </w:numPr>
        <w:ind w:left="720" w:hanging="720"/>
        <w:rPr>
          <w:sz w:val="22"/>
          <w:szCs w:val="22"/>
        </w:rPr>
      </w:pPr>
      <w:bookmarkStart w:id="551" w:name="_Toc351981210"/>
      <w:bookmarkStart w:id="552" w:name="_Toc73518314"/>
      <w:r w:rsidRPr="001E69E4">
        <w:rPr>
          <w:sz w:val="22"/>
          <w:szCs w:val="22"/>
        </w:rPr>
        <w:t>Cold Commissioning</w:t>
      </w:r>
      <w:bookmarkEnd w:id="551"/>
      <w:bookmarkEnd w:id="552"/>
    </w:p>
    <w:p w:rsidR="004F1286" w:rsidRPr="00CF575C" w:rsidRDefault="004F1286" w:rsidP="00CF575C">
      <w:pPr>
        <w:spacing w:line="360" w:lineRule="auto"/>
        <w:jc w:val="left"/>
        <w:rPr>
          <w:rFonts w:cs="Arial"/>
          <w:sz w:val="22"/>
          <w:szCs w:val="22"/>
        </w:rPr>
      </w:pPr>
      <w:r w:rsidRPr="00CF575C">
        <w:rPr>
          <w:rFonts w:cs="Arial"/>
          <w:sz w:val="22"/>
          <w:szCs w:val="22"/>
        </w:rPr>
        <w:t xml:space="preserve">As a minimum, the cold commissioning activities conducted by the </w:t>
      </w:r>
      <w:r w:rsidRPr="00CF575C">
        <w:rPr>
          <w:rFonts w:cs="Arial"/>
          <w:i/>
          <w:sz w:val="22"/>
          <w:szCs w:val="22"/>
        </w:rPr>
        <w:t>Contractor</w:t>
      </w:r>
      <w:r w:rsidRPr="00CF575C">
        <w:rPr>
          <w:rFonts w:cs="Arial"/>
          <w:sz w:val="22"/>
          <w:szCs w:val="22"/>
        </w:rPr>
        <w:t xml:space="preserve"> consists of:</w:t>
      </w:r>
    </w:p>
    <w:p w:rsidR="0055573D" w:rsidRDefault="0055573D" w:rsidP="002934E8">
      <w:pPr>
        <w:numPr>
          <w:ilvl w:val="2"/>
          <w:numId w:val="51"/>
        </w:numPr>
        <w:tabs>
          <w:tab w:val="clear" w:pos="2160"/>
          <w:tab w:val="num" w:pos="567"/>
        </w:tabs>
        <w:spacing w:line="360" w:lineRule="auto"/>
        <w:ind w:left="567"/>
        <w:jc w:val="left"/>
        <w:rPr>
          <w:rFonts w:cs="Arial"/>
          <w:sz w:val="22"/>
          <w:szCs w:val="22"/>
        </w:rPr>
      </w:pPr>
      <w:r>
        <w:rPr>
          <w:rFonts w:cs="Arial"/>
          <w:sz w:val="22"/>
          <w:szCs w:val="22"/>
        </w:rPr>
        <w:t>Power on off all equipment.</w:t>
      </w:r>
    </w:p>
    <w:p w:rsidR="0055573D" w:rsidRDefault="0055573D" w:rsidP="002934E8">
      <w:pPr>
        <w:numPr>
          <w:ilvl w:val="2"/>
          <w:numId w:val="51"/>
        </w:numPr>
        <w:tabs>
          <w:tab w:val="clear" w:pos="2160"/>
          <w:tab w:val="num" w:pos="567"/>
        </w:tabs>
        <w:spacing w:line="360" w:lineRule="auto"/>
        <w:ind w:left="567"/>
        <w:jc w:val="left"/>
        <w:rPr>
          <w:rFonts w:cs="Arial"/>
          <w:sz w:val="22"/>
          <w:szCs w:val="22"/>
        </w:rPr>
      </w:pPr>
      <w:r>
        <w:rPr>
          <w:rFonts w:cs="Arial"/>
          <w:sz w:val="22"/>
          <w:szCs w:val="22"/>
        </w:rPr>
        <w:t xml:space="preserve">Simulated signal transfer from the vibration monitoring equipment to the vibration diagnostic system with the support of the </w:t>
      </w:r>
      <w:r w:rsidRPr="00CF575C">
        <w:rPr>
          <w:rFonts w:cs="Arial"/>
          <w:i/>
          <w:sz w:val="22"/>
          <w:szCs w:val="22"/>
        </w:rPr>
        <w:t>Employer</w:t>
      </w:r>
      <w:r>
        <w:rPr>
          <w:rFonts w:cs="Arial"/>
          <w:sz w:val="22"/>
          <w:szCs w:val="22"/>
        </w:rPr>
        <w:t>.</w:t>
      </w:r>
    </w:p>
    <w:p w:rsidR="004F1286" w:rsidRPr="00CF575C" w:rsidRDefault="0055573D" w:rsidP="002934E8">
      <w:pPr>
        <w:numPr>
          <w:ilvl w:val="2"/>
          <w:numId w:val="51"/>
        </w:numPr>
        <w:tabs>
          <w:tab w:val="clear" w:pos="2160"/>
          <w:tab w:val="num" w:pos="567"/>
        </w:tabs>
        <w:spacing w:line="360" w:lineRule="auto"/>
        <w:ind w:left="567"/>
        <w:jc w:val="left"/>
        <w:rPr>
          <w:rFonts w:cs="Arial"/>
          <w:sz w:val="22"/>
          <w:szCs w:val="22"/>
        </w:rPr>
      </w:pPr>
      <w:r>
        <w:rPr>
          <w:rFonts w:cs="Arial"/>
          <w:sz w:val="22"/>
          <w:szCs w:val="22"/>
        </w:rPr>
        <w:t>Verification of earthing installation.</w:t>
      </w:r>
      <w:r w:rsidR="004F1286" w:rsidRPr="00CF575C">
        <w:rPr>
          <w:rFonts w:cs="Arial"/>
          <w:sz w:val="22"/>
          <w:szCs w:val="22"/>
        </w:rPr>
        <w:t xml:space="preserve"> </w:t>
      </w:r>
    </w:p>
    <w:p w:rsidR="004F1286" w:rsidRPr="00CF575C" w:rsidRDefault="004F1286" w:rsidP="002934E8">
      <w:pPr>
        <w:numPr>
          <w:ilvl w:val="2"/>
          <w:numId w:val="51"/>
        </w:numPr>
        <w:tabs>
          <w:tab w:val="clear" w:pos="2160"/>
          <w:tab w:val="num" w:pos="567"/>
        </w:tabs>
        <w:spacing w:line="360" w:lineRule="auto"/>
        <w:ind w:left="567"/>
        <w:jc w:val="left"/>
        <w:rPr>
          <w:rFonts w:cs="Arial"/>
          <w:sz w:val="22"/>
          <w:szCs w:val="22"/>
        </w:rPr>
      </w:pPr>
      <w:r w:rsidRPr="00CF575C">
        <w:rPr>
          <w:rFonts w:cs="Arial"/>
          <w:sz w:val="22"/>
          <w:szCs w:val="22"/>
        </w:rPr>
        <w:t>Minimum Assessment and Testing Requirements</w:t>
      </w:r>
      <w:r w:rsidR="0055573D">
        <w:rPr>
          <w:rFonts w:cs="Arial"/>
          <w:sz w:val="22"/>
          <w:szCs w:val="22"/>
        </w:rPr>
        <w:t xml:space="preserve"> as defined in basic design</w:t>
      </w:r>
    </w:p>
    <w:p w:rsidR="0055573D" w:rsidRDefault="0055573D" w:rsidP="002934E8">
      <w:pPr>
        <w:numPr>
          <w:ilvl w:val="2"/>
          <w:numId w:val="51"/>
        </w:numPr>
        <w:tabs>
          <w:tab w:val="clear" w:pos="2160"/>
          <w:tab w:val="num" w:pos="567"/>
        </w:tabs>
        <w:spacing w:line="360" w:lineRule="auto"/>
        <w:ind w:left="567"/>
        <w:jc w:val="left"/>
        <w:rPr>
          <w:rFonts w:cs="Arial"/>
          <w:sz w:val="22"/>
          <w:szCs w:val="22"/>
        </w:rPr>
      </w:pPr>
      <w:r>
        <w:rPr>
          <w:rFonts w:cs="Arial"/>
          <w:sz w:val="22"/>
          <w:szCs w:val="22"/>
        </w:rPr>
        <w:t>Testing of fibre optic cables</w:t>
      </w:r>
    </w:p>
    <w:p w:rsidR="004F1286" w:rsidRPr="00CF575C" w:rsidRDefault="0055573D" w:rsidP="002934E8">
      <w:pPr>
        <w:numPr>
          <w:ilvl w:val="2"/>
          <w:numId w:val="51"/>
        </w:numPr>
        <w:tabs>
          <w:tab w:val="clear" w:pos="2160"/>
          <w:tab w:val="num" w:pos="567"/>
        </w:tabs>
        <w:spacing w:line="360" w:lineRule="auto"/>
        <w:ind w:left="567"/>
        <w:jc w:val="left"/>
        <w:rPr>
          <w:rFonts w:cs="Arial"/>
          <w:sz w:val="22"/>
          <w:szCs w:val="22"/>
        </w:rPr>
      </w:pPr>
      <w:r>
        <w:rPr>
          <w:rFonts w:cs="Arial"/>
          <w:sz w:val="22"/>
          <w:szCs w:val="22"/>
        </w:rPr>
        <w:t>Network communication.</w:t>
      </w:r>
    </w:p>
    <w:p w:rsidR="004F1286" w:rsidRPr="00CF575C" w:rsidRDefault="0055573D" w:rsidP="002934E8">
      <w:pPr>
        <w:numPr>
          <w:ilvl w:val="2"/>
          <w:numId w:val="51"/>
        </w:numPr>
        <w:tabs>
          <w:tab w:val="clear" w:pos="2160"/>
          <w:tab w:val="num" w:pos="567"/>
        </w:tabs>
        <w:spacing w:line="360" w:lineRule="auto"/>
        <w:ind w:left="567"/>
        <w:jc w:val="left"/>
        <w:rPr>
          <w:rFonts w:cs="Arial"/>
          <w:sz w:val="22"/>
          <w:szCs w:val="22"/>
        </w:rPr>
      </w:pPr>
      <w:r>
        <w:rPr>
          <w:rFonts w:cs="Arial"/>
          <w:sz w:val="22"/>
          <w:szCs w:val="22"/>
        </w:rPr>
        <w:t>OPS interfaces</w:t>
      </w:r>
    </w:p>
    <w:p w:rsidR="004F1286" w:rsidRPr="00CF575C" w:rsidRDefault="0055573D" w:rsidP="002934E8">
      <w:pPr>
        <w:numPr>
          <w:ilvl w:val="2"/>
          <w:numId w:val="51"/>
        </w:numPr>
        <w:tabs>
          <w:tab w:val="clear" w:pos="2160"/>
          <w:tab w:val="num" w:pos="567"/>
        </w:tabs>
        <w:spacing w:line="360" w:lineRule="auto"/>
        <w:ind w:left="567"/>
        <w:jc w:val="left"/>
        <w:rPr>
          <w:rFonts w:cs="Arial"/>
          <w:sz w:val="22"/>
          <w:szCs w:val="22"/>
        </w:rPr>
      </w:pPr>
      <w:r>
        <w:rPr>
          <w:rFonts w:cs="Arial"/>
          <w:sz w:val="22"/>
          <w:szCs w:val="22"/>
        </w:rPr>
        <w:t>Confirmation of virtualised server operation.</w:t>
      </w:r>
    </w:p>
    <w:p w:rsidR="004F1286" w:rsidRPr="00CF575C" w:rsidRDefault="004F1286" w:rsidP="002934E8">
      <w:pPr>
        <w:numPr>
          <w:ilvl w:val="2"/>
          <w:numId w:val="51"/>
        </w:numPr>
        <w:tabs>
          <w:tab w:val="clear" w:pos="2160"/>
          <w:tab w:val="num" w:pos="567"/>
        </w:tabs>
        <w:spacing w:line="360" w:lineRule="auto"/>
        <w:ind w:left="567"/>
        <w:jc w:val="left"/>
        <w:rPr>
          <w:rFonts w:cs="Arial"/>
          <w:sz w:val="22"/>
          <w:szCs w:val="22"/>
        </w:rPr>
      </w:pPr>
      <w:r w:rsidRPr="00CF575C">
        <w:rPr>
          <w:rFonts w:cs="Arial"/>
          <w:sz w:val="22"/>
          <w:szCs w:val="22"/>
        </w:rPr>
        <w:t>Testing of system functionality</w:t>
      </w:r>
    </w:p>
    <w:p w:rsidR="004F1286" w:rsidRPr="00CF575C" w:rsidRDefault="004F1286" w:rsidP="00CF575C">
      <w:pPr>
        <w:pStyle w:val="Heading5"/>
        <w:numPr>
          <w:ilvl w:val="0"/>
          <w:numId w:val="0"/>
        </w:numPr>
        <w:rPr>
          <w:rFonts w:cs="Arial"/>
          <w:sz w:val="22"/>
          <w:szCs w:val="22"/>
        </w:rPr>
      </w:pPr>
      <w:bookmarkStart w:id="553" w:name="_Toc351981211"/>
      <w:r w:rsidRPr="00CF575C">
        <w:rPr>
          <w:rFonts w:cs="Arial"/>
          <w:sz w:val="22"/>
          <w:szCs w:val="22"/>
        </w:rPr>
        <w:t>FUNCTIONAL TESTS</w:t>
      </w:r>
      <w:bookmarkEnd w:id="553"/>
    </w:p>
    <w:p w:rsidR="004F1286" w:rsidRPr="00CF575C" w:rsidRDefault="004F1286" w:rsidP="00CF575C">
      <w:pPr>
        <w:jc w:val="left"/>
        <w:rPr>
          <w:rFonts w:cs="Arial"/>
          <w:sz w:val="22"/>
          <w:szCs w:val="22"/>
        </w:rPr>
      </w:pPr>
      <w:r w:rsidRPr="00CF575C">
        <w:rPr>
          <w:rFonts w:cs="Arial"/>
          <w:sz w:val="22"/>
          <w:szCs w:val="22"/>
        </w:rPr>
        <w:t xml:space="preserve">The functional tests form part of the cold commissioning of the </w:t>
      </w:r>
      <w:r w:rsidR="0055573D">
        <w:rPr>
          <w:rFonts w:cs="Arial"/>
          <w:sz w:val="22"/>
          <w:szCs w:val="22"/>
        </w:rPr>
        <w:t xml:space="preserve">vibration diagnostic system </w:t>
      </w:r>
      <w:r w:rsidRPr="00CF575C">
        <w:rPr>
          <w:rFonts w:cs="Arial"/>
          <w:sz w:val="22"/>
          <w:szCs w:val="22"/>
        </w:rPr>
        <w:t>and include the checking of all:</w:t>
      </w:r>
    </w:p>
    <w:p w:rsidR="004F1286" w:rsidRPr="00CF575C" w:rsidRDefault="004F1286" w:rsidP="002934E8">
      <w:pPr>
        <w:numPr>
          <w:ilvl w:val="2"/>
          <w:numId w:val="52"/>
        </w:numPr>
        <w:tabs>
          <w:tab w:val="clear" w:pos="2160"/>
        </w:tabs>
        <w:spacing w:line="360" w:lineRule="auto"/>
        <w:ind w:left="709"/>
        <w:jc w:val="left"/>
        <w:rPr>
          <w:rFonts w:cs="Arial"/>
          <w:sz w:val="22"/>
          <w:szCs w:val="22"/>
        </w:rPr>
      </w:pPr>
      <w:r w:rsidRPr="00CF575C">
        <w:rPr>
          <w:rFonts w:cs="Arial"/>
          <w:sz w:val="22"/>
          <w:szCs w:val="22"/>
        </w:rPr>
        <w:t>Measurement loops</w:t>
      </w:r>
    </w:p>
    <w:p w:rsidR="004F1286" w:rsidRPr="00CF575C" w:rsidRDefault="0055573D" w:rsidP="002934E8">
      <w:pPr>
        <w:numPr>
          <w:ilvl w:val="2"/>
          <w:numId w:val="52"/>
        </w:numPr>
        <w:tabs>
          <w:tab w:val="clear" w:pos="2160"/>
        </w:tabs>
        <w:spacing w:line="360" w:lineRule="auto"/>
        <w:ind w:left="709"/>
        <w:jc w:val="left"/>
        <w:rPr>
          <w:rFonts w:cs="Arial"/>
          <w:sz w:val="22"/>
          <w:szCs w:val="22"/>
        </w:rPr>
      </w:pPr>
      <w:r>
        <w:rPr>
          <w:rFonts w:cs="Arial"/>
          <w:sz w:val="22"/>
          <w:szCs w:val="22"/>
        </w:rPr>
        <w:t>Alarms.</w:t>
      </w:r>
    </w:p>
    <w:p w:rsidR="004F1286" w:rsidRDefault="0055573D" w:rsidP="002934E8">
      <w:pPr>
        <w:numPr>
          <w:ilvl w:val="2"/>
          <w:numId w:val="52"/>
        </w:numPr>
        <w:tabs>
          <w:tab w:val="clear" w:pos="2160"/>
        </w:tabs>
        <w:spacing w:line="360" w:lineRule="auto"/>
        <w:ind w:left="709"/>
        <w:jc w:val="left"/>
        <w:rPr>
          <w:rFonts w:cs="Arial"/>
          <w:sz w:val="22"/>
          <w:szCs w:val="22"/>
        </w:rPr>
      </w:pPr>
      <w:r>
        <w:rPr>
          <w:rFonts w:cs="Arial"/>
          <w:sz w:val="22"/>
          <w:szCs w:val="22"/>
        </w:rPr>
        <w:t>User interface mimics, plots, logs and algorithms.</w:t>
      </w:r>
    </w:p>
    <w:p w:rsidR="003B517B" w:rsidRPr="00A214E5" w:rsidRDefault="003B517B" w:rsidP="002934E8">
      <w:pPr>
        <w:numPr>
          <w:ilvl w:val="2"/>
          <w:numId w:val="52"/>
        </w:numPr>
        <w:tabs>
          <w:tab w:val="clear" w:pos="2160"/>
        </w:tabs>
        <w:spacing w:line="360" w:lineRule="auto"/>
        <w:ind w:left="709"/>
        <w:jc w:val="left"/>
        <w:rPr>
          <w:rFonts w:cs="Arial"/>
          <w:sz w:val="22"/>
          <w:szCs w:val="22"/>
        </w:rPr>
      </w:pPr>
      <w:r w:rsidRPr="00A214E5">
        <w:rPr>
          <w:rFonts w:cs="Arial"/>
          <w:sz w:val="22"/>
          <w:szCs w:val="22"/>
        </w:rPr>
        <w:t>Networking functional testing.</w:t>
      </w:r>
    </w:p>
    <w:p w:rsidR="003B517B" w:rsidRPr="00A214E5" w:rsidRDefault="003B517B" w:rsidP="002934E8">
      <w:pPr>
        <w:numPr>
          <w:ilvl w:val="2"/>
          <w:numId w:val="52"/>
        </w:numPr>
        <w:tabs>
          <w:tab w:val="clear" w:pos="2160"/>
        </w:tabs>
        <w:spacing w:line="360" w:lineRule="auto"/>
        <w:ind w:left="709"/>
        <w:jc w:val="left"/>
        <w:rPr>
          <w:rFonts w:cs="Arial"/>
          <w:sz w:val="22"/>
          <w:szCs w:val="22"/>
        </w:rPr>
      </w:pPr>
      <w:r w:rsidRPr="00A214E5">
        <w:rPr>
          <w:rFonts w:cs="Arial"/>
          <w:sz w:val="22"/>
          <w:szCs w:val="22"/>
        </w:rPr>
        <w:t xml:space="preserve"> Virtual machine functional testing.</w:t>
      </w:r>
    </w:p>
    <w:p w:rsidR="003B517B" w:rsidRPr="00A214E5" w:rsidRDefault="003B517B" w:rsidP="002934E8">
      <w:pPr>
        <w:numPr>
          <w:ilvl w:val="2"/>
          <w:numId w:val="52"/>
        </w:numPr>
        <w:tabs>
          <w:tab w:val="clear" w:pos="2160"/>
        </w:tabs>
        <w:spacing w:line="360" w:lineRule="auto"/>
        <w:ind w:left="709"/>
        <w:jc w:val="left"/>
        <w:rPr>
          <w:rFonts w:cs="Arial"/>
          <w:sz w:val="22"/>
          <w:szCs w:val="22"/>
        </w:rPr>
      </w:pPr>
      <w:r w:rsidRPr="00A214E5">
        <w:rPr>
          <w:rFonts w:cs="Arial"/>
          <w:sz w:val="22"/>
          <w:szCs w:val="22"/>
        </w:rPr>
        <w:t xml:space="preserve"> Failure modes functional testing of both hardware and of software functions.</w:t>
      </w:r>
    </w:p>
    <w:p w:rsidR="004F1286" w:rsidRPr="001E69E4" w:rsidRDefault="004F1286" w:rsidP="002934E8">
      <w:pPr>
        <w:pStyle w:val="Heading3"/>
        <w:numPr>
          <w:ilvl w:val="3"/>
          <w:numId w:val="28"/>
        </w:numPr>
        <w:ind w:left="720" w:hanging="720"/>
        <w:rPr>
          <w:sz w:val="22"/>
          <w:szCs w:val="22"/>
        </w:rPr>
      </w:pPr>
      <w:bookmarkStart w:id="554" w:name="_Toc31030262"/>
      <w:bookmarkStart w:id="555" w:name="_Toc31030445"/>
      <w:bookmarkStart w:id="556" w:name="_Toc31030634"/>
      <w:bookmarkStart w:id="557" w:name="_Toc31030933"/>
      <w:bookmarkStart w:id="558" w:name="_Toc31031924"/>
      <w:bookmarkStart w:id="559" w:name="_Toc31032256"/>
      <w:bookmarkStart w:id="560" w:name="_Toc31032590"/>
      <w:bookmarkStart w:id="561" w:name="_Toc31034245"/>
      <w:bookmarkStart w:id="562" w:name="_Toc31030263"/>
      <w:bookmarkStart w:id="563" w:name="_Toc31030446"/>
      <w:bookmarkStart w:id="564" w:name="_Toc31030635"/>
      <w:bookmarkStart w:id="565" w:name="_Toc31030934"/>
      <w:bookmarkStart w:id="566" w:name="_Toc31031925"/>
      <w:bookmarkStart w:id="567" w:name="_Toc31032257"/>
      <w:bookmarkStart w:id="568" w:name="_Toc31032591"/>
      <w:bookmarkStart w:id="569" w:name="_Toc31034246"/>
      <w:bookmarkStart w:id="570" w:name="_Toc31030264"/>
      <w:bookmarkStart w:id="571" w:name="_Toc31030447"/>
      <w:bookmarkStart w:id="572" w:name="_Toc31030636"/>
      <w:bookmarkStart w:id="573" w:name="_Toc31030935"/>
      <w:bookmarkStart w:id="574" w:name="_Toc31031926"/>
      <w:bookmarkStart w:id="575" w:name="_Toc31032258"/>
      <w:bookmarkStart w:id="576" w:name="_Toc31032592"/>
      <w:bookmarkStart w:id="577" w:name="_Toc31034247"/>
      <w:bookmarkStart w:id="578" w:name="_Toc351981215"/>
      <w:bookmarkStart w:id="579" w:name="_Toc73518315"/>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1E69E4">
        <w:rPr>
          <w:sz w:val="22"/>
          <w:szCs w:val="22"/>
        </w:rPr>
        <w:t>Hot Commissioning</w:t>
      </w:r>
      <w:bookmarkEnd w:id="578"/>
      <w:bookmarkEnd w:id="579"/>
    </w:p>
    <w:p w:rsidR="004F1286" w:rsidRDefault="004F1286" w:rsidP="00CF575C">
      <w:pPr>
        <w:pStyle w:val="Heading5"/>
        <w:numPr>
          <w:ilvl w:val="0"/>
          <w:numId w:val="0"/>
        </w:numPr>
        <w:rPr>
          <w:rFonts w:cs="Arial"/>
          <w:sz w:val="22"/>
          <w:szCs w:val="22"/>
        </w:rPr>
      </w:pPr>
      <w:r w:rsidRPr="00CF575C">
        <w:rPr>
          <w:rFonts w:cs="Arial"/>
          <w:i w:val="0"/>
          <w:iCs w:val="0"/>
          <w:sz w:val="22"/>
          <w:szCs w:val="22"/>
        </w:rPr>
        <w:t xml:space="preserve">The </w:t>
      </w:r>
      <w:r w:rsidRPr="00CF575C">
        <w:rPr>
          <w:rFonts w:cs="Arial"/>
          <w:iCs w:val="0"/>
          <w:sz w:val="22"/>
          <w:szCs w:val="22"/>
        </w:rPr>
        <w:t>Contractor</w:t>
      </w:r>
      <w:r w:rsidRPr="00CF575C">
        <w:rPr>
          <w:rFonts w:cs="Arial"/>
          <w:i w:val="0"/>
          <w:iCs w:val="0"/>
          <w:sz w:val="22"/>
          <w:szCs w:val="22"/>
        </w:rPr>
        <w:t xml:space="preserve"> submits the Cold Commissioning test results to the Project Manager.</w:t>
      </w:r>
      <w:r w:rsidR="0055573D" w:rsidRPr="00CF575C">
        <w:rPr>
          <w:rFonts w:cs="Arial"/>
          <w:i w:val="0"/>
          <w:iCs w:val="0"/>
          <w:sz w:val="22"/>
          <w:szCs w:val="22"/>
        </w:rPr>
        <w:t xml:space="preserve"> </w:t>
      </w:r>
      <w:r w:rsidRPr="00CF575C">
        <w:rPr>
          <w:rFonts w:cs="Arial"/>
          <w:i w:val="0"/>
          <w:iCs w:val="0"/>
          <w:sz w:val="22"/>
          <w:szCs w:val="22"/>
        </w:rPr>
        <w:t>Hot commissioning is where the plant processes are placed into operation</w:t>
      </w:r>
      <w:r w:rsidR="0055573D" w:rsidRPr="00CF575C">
        <w:rPr>
          <w:rFonts w:cs="Arial"/>
          <w:i w:val="0"/>
          <w:iCs w:val="0"/>
          <w:sz w:val="22"/>
          <w:szCs w:val="22"/>
        </w:rPr>
        <w:t xml:space="preserve">. </w:t>
      </w:r>
      <w:r w:rsidRPr="00CF575C">
        <w:rPr>
          <w:rFonts w:cs="Arial"/>
          <w:i w:val="0"/>
          <w:iCs w:val="0"/>
          <w:sz w:val="22"/>
          <w:szCs w:val="22"/>
        </w:rPr>
        <w:t xml:space="preserve">Hot commissioning activities such as </w:t>
      </w:r>
      <w:r w:rsidR="0055573D" w:rsidRPr="00CF575C">
        <w:rPr>
          <w:rFonts w:cs="Arial"/>
          <w:i w:val="0"/>
          <w:iCs w:val="0"/>
          <w:sz w:val="22"/>
          <w:szCs w:val="22"/>
        </w:rPr>
        <w:t xml:space="preserve">monitoring of main turbine and auxiliary plant are performed to ensure operation of the vibration diagnostic system and correlation to plant conditions as reported by vibration monitoring systems before start up, during start up and after start-up of the associated plant. </w:t>
      </w:r>
      <w:r w:rsidRPr="00CF575C">
        <w:rPr>
          <w:rFonts w:cs="Arial"/>
          <w:i w:val="0"/>
          <w:iCs w:val="0"/>
          <w:sz w:val="22"/>
          <w:szCs w:val="22"/>
        </w:rPr>
        <w:t>The commissioning activities are carried out in conjunction with the Project Manager.</w:t>
      </w:r>
    </w:p>
    <w:p w:rsidR="00F00119" w:rsidRDefault="004F1286" w:rsidP="00CF575C">
      <w:pPr>
        <w:spacing w:line="360" w:lineRule="auto"/>
        <w:jc w:val="left"/>
        <w:rPr>
          <w:rFonts w:cs="Arial"/>
          <w:sz w:val="22"/>
          <w:szCs w:val="22"/>
        </w:rPr>
      </w:pPr>
      <w:r w:rsidRPr="00CF575C">
        <w:rPr>
          <w:rFonts w:cs="Arial"/>
          <w:sz w:val="22"/>
          <w:szCs w:val="22"/>
        </w:rPr>
        <w:t xml:space="preserve">Commissioning is at the discretion of the </w:t>
      </w:r>
      <w:r w:rsidRPr="00CF575C">
        <w:rPr>
          <w:rFonts w:cs="Arial"/>
          <w:i/>
          <w:sz w:val="22"/>
          <w:szCs w:val="22"/>
        </w:rPr>
        <w:t>Project Manager</w:t>
      </w:r>
      <w:r w:rsidRPr="00CF575C">
        <w:rPr>
          <w:rFonts w:cs="Arial"/>
          <w:sz w:val="22"/>
          <w:szCs w:val="22"/>
        </w:rPr>
        <w:t xml:space="preserve"> for equipment which cannot be </w:t>
      </w:r>
      <w:r w:rsidR="00F00119">
        <w:rPr>
          <w:rFonts w:cs="Arial"/>
          <w:sz w:val="22"/>
          <w:szCs w:val="22"/>
        </w:rPr>
        <w:t>c</w:t>
      </w:r>
      <w:r w:rsidRPr="00CF575C">
        <w:rPr>
          <w:rFonts w:cs="Arial"/>
          <w:sz w:val="22"/>
          <w:szCs w:val="22"/>
        </w:rPr>
        <w:t>ommissioned separately.</w:t>
      </w:r>
      <w:r w:rsidR="00F00119">
        <w:rPr>
          <w:rFonts w:cs="Arial"/>
          <w:sz w:val="22"/>
          <w:szCs w:val="22"/>
        </w:rPr>
        <w:t xml:space="preserve"> </w:t>
      </w:r>
    </w:p>
    <w:p w:rsidR="004F1286" w:rsidRPr="00CF575C" w:rsidRDefault="004F1286" w:rsidP="00CF575C">
      <w:pPr>
        <w:spacing w:line="360" w:lineRule="auto"/>
        <w:jc w:val="left"/>
        <w:rPr>
          <w:rFonts w:cs="Arial"/>
          <w:sz w:val="22"/>
          <w:szCs w:val="22"/>
        </w:rPr>
      </w:pPr>
      <w:r w:rsidRPr="00CF575C">
        <w:rPr>
          <w:rFonts w:cs="Arial"/>
          <w:sz w:val="22"/>
          <w:szCs w:val="22"/>
        </w:rPr>
        <w:t xml:space="preserve">In cases where various components (existing or new) are connected to form an integrated system, the </w:t>
      </w:r>
      <w:r w:rsidRPr="00CF575C">
        <w:rPr>
          <w:rFonts w:cs="Arial"/>
          <w:i/>
          <w:sz w:val="22"/>
          <w:szCs w:val="22"/>
        </w:rPr>
        <w:t>Contractor</w:t>
      </w:r>
      <w:r w:rsidRPr="00CF575C">
        <w:rPr>
          <w:rFonts w:cs="Arial"/>
          <w:sz w:val="22"/>
          <w:szCs w:val="22"/>
        </w:rPr>
        <w:t xml:space="preserve">, at the time of commissioning, carries the responsibility for the correct functioning of the whole of the system. </w:t>
      </w:r>
    </w:p>
    <w:p w:rsidR="004F1286" w:rsidRDefault="004F1286" w:rsidP="00CF575C">
      <w:pPr>
        <w:spacing w:line="360" w:lineRule="auto"/>
        <w:jc w:val="left"/>
        <w:rPr>
          <w:rFonts w:cs="Arial"/>
          <w:sz w:val="22"/>
          <w:szCs w:val="22"/>
        </w:rPr>
      </w:pPr>
      <w:r w:rsidRPr="00CF575C">
        <w:rPr>
          <w:rFonts w:cs="Arial"/>
          <w:sz w:val="22"/>
          <w:szCs w:val="22"/>
        </w:rPr>
        <w:t xml:space="preserve">If a defect is identified in the equipment interfacing to, or external to the </w:t>
      </w:r>
      <w:r w:rsidRPr="00CF575C">
        <w:rPr>
          <w:rFonts w:cs="Arial"/>
          <w:i/>
          <w:sz w:val="22"/>
          <w:szCs w:val="22"/>
        </w:rPr>
        <w:t>Contractor’s</w:t>
      </w:r>
      <w:r w:rsidRPr="00CF575C">
        <w:rPr>
          <w:rFonts w:cs="Arial"/>
          <w:sz w:val="22"/>
          <w:szCs w:val="22"/>
        </w:rPr>
        <w:t xml:space="preserve"> scope the </w:t>
      </w:r>
      <w:r w:rsidRPr="00CF575C">
        <w:rPr>
          <w:rFonts w:cs="Arial"/>
          <w:i/>
          <w:sz w:val="22"/>
          <w:szCs w:val="22"/>
        </w:rPr>
        <w:t>Contractor</w:t>
      </w:r>
      <w:r w:rsidRPr="00CF575C">
        <w:rPr>
          <w:rFonts w:cs="Arial"/>
          <w:sz w:val="22"/>
          <w:szCs w:val="22"/>
        </w:rPr>
        <w:t xml:space="preserve"> informs the </w:t>
      </w:r>
      <w:r w:rsidRPr="00CF575C">
        <w:rPr>
          <w:rFonts w:cs="Arial"/>
          <w:i/>
          <w:sz w:val="22"/>
          <w:szCs w:val="22"/>
        </w:rPr>
        <w:t>Project Manager</w:t>
      </w:r>
      <w:r w:rsidRPr="00CF575C">
        <w:rPr>
          <w:rFonts w:cs="Arial"/>
          <w:sz w:val="22"/>
          <w:szCs w:val="22"/>
        </w:rPr>
        <w:t xml:space="preserve"> or Representative(s) immediately.</w:t>
      </w:r>
    </w:p>
    <w:p w:rsidR="008B378A" w:rsidRPr="00CF575C" w:rsidRDefault="008B378A" w:rsidP="00CF575C">
      <w:pPr>
        <w:spacing w:line="360" w:lineRule="auto"/>
        <w:jc w:val="left"/>
        <w:rPr>
          <w:rFonts w:cs="Arial"/>
          <w:sz w:val="22"/>
          <w:szCs w:val="22"/>
        </w:rPr>
      </w:pPr>
    </w:p>
    <w:p w:rsidR="004F1286" w:rsidRPr="001E69E4" w:rsidRDefault="00F00119" w:rsidP="002934E8">
      <w:pPr>
        <w:pStyle w:val="Heading2"/>
        <w:numPr>
          <w:ilvl w:val="2"/>
          <w:numId w:val="28"/>
        </w:numPr>
        <w:ind w:left="360" w:hanging="360"/>
        <w:rPr>
          <w:sz w:val="22"/>
          <w:szCs w:val="22"/>
        </w:rPr>
      </w:pPr>
      <w:bookmarkStart w:id="580" w:name="_Toc351981217"/>
      <w:bookmarkStart w:id="581" w:name="_Ref352133132"/>
      <w:bookmarkStart w:id="582" w:name="_Toc73518316"/>
      <w:r w:rsidRPr="00575A5E">
        <w:rPr>
          <w:sz w:val="22"/>
          <w:szCs w:val="22"/>
        </w:rPr>
        <w:t xml:space="preserve">Site </w:t>
      </w:r>
      <w:r w:rsidR="004F1286" w:rsidRPr="00566B5E">
        <w:rPr>
          <w:sz w:val="22"/>
          <w:szCs w:val="22"/>
        </w:rPr>
        <w:t>Acceptance Tests (</w:t>
      </w:r>
      <w:r w:rsidRPr="00120320">
        <w:rPr>
          <w:sz w:val="22"/>
          <w:szCs w:val="22"/>
        </w:rPr>
        <w:t>S</w:t>
      </w:r>
      <w:r w:rsidR="004F1286" w:rsidRPr="001E69E4">
        <w:rPr>
          <w:sz w:val="22"/>
          <w:szCs w:val="22"/>
        </w:rPr>
        <w:t>AT)</w:t>
      </w:r>
      <w:bookmarkEnd w:id="580"/>
      <w:bookmarkEnd w:id="581"/>
      <w:bookmarkEnd w:id="582"/>
    </w:p>
    <w:p w:rsidR="004F1286" w:rsidRDefault="004F1286" w:rsidP="00CF575C">
      <w:pPr>
        <w:jc w:val="left"/>
        <w:rPr>
          <w:rFonts w:cs="Arial"/>
          <w:sz w:val="22"/>
          <w:szCs w:val="22"/>
        </w:rPr>
      </w:pPr>
      <w:r w:rsidRPr="00CF575C">
        <w:rPr>
          <w:rFonts w:cs="Arial"/>
          <w:sz w:val="22"/>
          <w:szCs w:val="22"/>
        </w:rPr>
        <w:t xml:space="preserve">Commissioning is concluded with the </w:t>
      </w:r>
      <w:r w:rsidR="00F00119">
        <w:rPr>
          <w:rFonts w:cs="Arial"/>
          <w:sz w:val="22"/>
          <w:szCs w:val="22"/>
        </w:rPr>
        <w:t>Site</w:t>
      </w:r>
      <w:r w:rsidRPr="00CF575C">
        <w:rPr>
          <w:rFonts w:cs="Arial"/>
          <w:sz w:val="22"/>
          <w:szCs w:val="22"/>
        </w:rPr>
        <w:t xml:space="preserve"> Acceptance Test (OAT).</w:t>
      </w:r>
      <w:r w:rsidR="00F00119">
        <w:rPr>
          <w:rFonts w:cs="Arial"/>
          <w:sz w:val="22"/>
          <w:szCs w:val="22"/>
        </w:rPr>
        <w:t xml:space="preserve"> The site acceptance test is performed per unit. </w:t>
      </w:r>
      <w:r w:rsidRPr="00CF575C">
        <w:rPr>
          <w:rFonts w:cs="Arial"/>
          <w:sz w:val="22"/>
          <w:szCs w:val="22"/>
        </w:rPr>
        <w:t xml:space="preserve">The </w:t>
      </w:r>
      <w:r w:rsidRPr="00CF575C">
        <w:rPr>
          <w:rFonts w:cs="Arial"/>
          <w:i/>
          <w:sz w:val="22"/>
          <w:szCs w:val="22"/>
        </w:rPr>
        <w:t>Contractor</w:t>
      </w:r>
      <w:r w:rsidRPr="00CF575C">
        <w:rPr>
          <w:rFonts w:cs="Arial"/>
          <w:sz w:val="22"/>
          <w:szCs w:val="22"/>
        </w:rPr>
        <w:t xml:space="preserve"> requests commencement of </w:t>
      </w:r>
      <w:r w:rsidR="00F00119">
        <w:rPr>
          <w:rFonts w:cs="Arial"/>
          <w:sz w:val="22"/>
          <w:szCs w:val="22"/>
        </w:rPr>
        <w:t>the site</w:t>
      </w:r>
      <w:r w:rsidRPr="00CF575C">
        <w:rPr>
          <w:rFonts w:cs="Arial"/>
          <w:sz w:val="22"/>
          <w:szCs w:val="22"/>
        </w:rPr>
        <w:t xml:space="preserve"> acceptance test from the </w:t>
      </w:r>
      <w:r w:rsidRPr="00CF575C">
        <w:rPr>
          <w:rFonts w:cs="Arial"/>
          <w:i/>
          <w:sz w:val="22"/>
          <w:szCs w:val="22"/>
        </w:rPr>
        <w:t>Project Manager</w:t>
      </w:r>
      <w:r w:rsidRPr="00CF575C">
        <w:rPr>
          <w:rFonts w:cs="Arial"/>
          <w:sz w:val="22"/>
          <w:szCs w:val="22"/>
        </w:rPr>
        <w:t>.</w:t>
      </w:r>
    </w:p>
    <w:p w:rsidR="004F1286" w:rsidRPr="00CF575C" w:rsidRDefault="004F1286" w:rsidP="00CF575C">
      <w:pPr>
        <w:spacing w:line="360" w:lineRule="auto"/>
        <w:jc w:val="left"/>
        <w:rPr>
          <w:rFonts w:cs="Arial"/>
          <w:sz w:val="22"/>
          <w:szCs w:val="22"/>
        </w:rPr>
      </w:pPr>
      <w:r w:rsidRPr="00CF575C">
        <w:rPr>
          <w:rFonts w:cs="Arial"/>
          <w:sz w:val="22"/>
          <w:szCs w:val="22"/>
        </w:rPr>
        <w:t xml:space="preserve">The minimum </w:t>
      </w:r>
      <w:r w:rsidR="00F00119">
        <w:rPr>
          <w:rFonts w:cs="Arial"/>
          <w:sz w:val="22"/>
          <w:szCs w:val="22"/>
        </w:rPr>
        <w:t>S</w:t>
      </w:r>
      <w:r w:rsidRPr="00CF575C">
        <w:rPr>
          <w:rFonts w:cs="Arial"/>
          <w:sz w:val="22"/>
          <w:szCs w:val="22"/>
        </w:rPr>
        <w:t>AT testing and inspection requirements are:</w:t>
      </w:r>
    </w:p>
    <w:p w:rsidR="004F1286" w:rsidRDefault="00F00119" w:rsidP="002934E8">
      <w:pPr>
        <w:numPr>
          <w:ilvl w:val="2"/>
          <w:numId w:val="53"/>
        </w:numPr>
        <w:tabs>
          <w:tab w:val="clear" w:pos="2160"/>
          <w:tab w:val="num" w:pos="993"/>
        </w:tabs>
        <w:spacing w:line="360" w:lineRule="auto"/>
        <w:ind w:left="426"/>
        <w:jc w:val="left"/>
        <w:rPr>
          <w:rFonts w:cs="Arial"/>
          <w:sz w:val="22"/>
          <w:szCs w:val="22"/>
        </w:rPr>
      </w:pPr>
      <w:r>
        <w:rPr>
          <w:rFonts w:cs="Arial"/>
          <w:sz w:val="22"/>
          <w:szCs w:val="22"/>
        </w:rPr>
        <w:t>SIT complete and accepted</w:t>
      </w:r>
      <w:r w:rsidR="004F1286" w:rsidRPr="00CF575C">
        <w:rPr>
          <w:rFonts w:cs="Arial"/>
          <w:sz w:val="22"/>
          <w:szCs w:val="22"/>
        </w:rPr>
        <w:t>.</w:t>
      </w:r>
    </w:p>
    <w:p w:rsidR="00F00119" w:rsidRPr="00CF575C" w:rsidRDefault="00F00119" w:rsidP="002934E8">
      <w:pPr>
        <w:numPr>
          <w:ilvl w:val="2"/>
          <w:numId w:val="53"/>
        </w:numPr>
        <w:tabs>
          <w:tab w:val="clear" w:pos="2160"/>
          <w:tab w:val="num" w:pos="993"/>
        </w:tabs>
        <w:spacing w:line="360" w:lineRule="auto"/>
        <w:ind w:left="426"/>
        <w:jc w:val="left"/>
        <w:rPr>
          <w:rFonts w:cs="Arial"/>
          <w:sz w:val="22"/>
          <w:szCs w:val="22"/>
        </w:rPr>
      </w:pPr>
      <w:r>
        <w:rPr>
          <w:rFonts w:cs="Arial"/>
          <w:sz w:val="22"/>
          <w:szCs w:val="22"/>
        </w:rPr>
        <w:t>Cold and Hot commissioning complete and accepted.</w:t>
      </w:r>
    </w:p>
    <w:p w:rsidR="004F1286" w:rsidRDefault="00F00119" w:rsidP="004F1286">
      <w:pPr>
        <w:rPr>
          <w:rFonts w:cs="Arial"/>
          <w:sz w:val="22"/>
          <w:szCs w:val="22"/>
        </w:rPr>
      </w:pPr>
      <w:r>
        <w:rPr>
          <w:rFonts w:cs="Arial"/>
          <w:sz w:val="22"/>
          <w:szCs w:val="22"/>
        </w:rPr>
        <w:t xml:space="preserve">The site acceptance test requires the verification of the vibration diagnostic system performance, accuracy and reliability before, during and after the return of the associated mechanical plant. The site acceptance test further requires a </w:t>
      </w:r>
      <w:proofErr w:type="gramStart"/>
      <w:r w:rsidR="00641925">
        <w:rPr>
          <w:rFonts w:cs="Arial"/>
          <w:sz w:val="22"/>
          <w:szCs w:val="22"/>
        </w:rPr>
        <w:t xml:space="preserve">30 </w:t>
      </w:r>
      <w:r>
        <w:rPr>
          <w:rFonts w:cs="Arial"/>
          <w:sz w:val="22"/>
          <w:szCs w:val="22"/>
        </w:rPr>
        <w:t>day</w:t>
      </w:r>
      <w:proofErr w:type="gramEnd"/>
      <w:r>
        <w:rPr>
          <w:rFonts w:cs="Arial"/>
          <w:sz w:val="22"/>
          <w:szCs w:val="22"/>
        </w:rPr>
        <w:t xml:space="preserve"> operational verification period. The verification period will restart from day 1 if a defect associated with the Contractor’s design or equipment failure is experienced during the </w:t>
      </w:r>
      <w:proofErr w:type="gramStart"/>
      <w:r>
        <w:rPr>
          <w:rFonts w:cs="Arial"/>
          <w:sz w:val="22"/>
          <w:szCs w:val="22"/>
        </w:rPr>
        <w:t>7 day</w:t>
      </w:r>
      <w:proofErr w:type="gramEnd"/>
      <w:r>
        <w:rPr>
          <w:rFonts w:cs="Arial"/>
          <w:sz w:val="22"/>
          <w:szCs w:val="22"/>
        </w:rPr>
        <w:t xml:space="preserve"> operational verification period. </w:t>
      </w:r>
    </w:p>
    <w:p w:rsidR="00F00119" w:rsidRDefault="00F00119" w:rsidP="004F1286">
      <w:pPr>
        <w:rPr>
          <w:rFonts w:cs="Arial"/>
          <w:sz w:val="22"/>
          <w:szCs w:val="22"/>
        </w:rPr>
      </w:pPr>
    </w:p>
    <w:p w:rsidR="00F00119" w:rsidRDefault="00F00119" w:rsidP="004F1286">
      <w:pPr>
        <w:rPr>
          <w:rFonts w:cs="Arial"/>
          <w:sz w:val="22"/>
          <w:szCs w:val="22"/>
        </w:rPr>
      </w:pPr>
      <w:r>
        <w:rPr>
          <w:rFonts w:cs="Arial"/>
          <w:sz w:val="22"/>
          <w:szCs w:val="22"/>
        </w:rPr>
        <w:t>SAT acceptance further include acceptance of associated labelling, documentation and training.</w:t>
      </w:r>
    </w:p>
    <w:p w:rsidR="004F1286" w:rsidRPr="001E69E4" w:rsidRDefault="00D023AC" w:rsidP="002934E8">
      <w:pPr>
        <w:pStyle w:val="Heading2"/>
        <w:numPr>
          <w:ilvl w:val="2"/>
          <w:numId w:val="28"/>
        </w:numPr>
        <w:ind w:left="360" w:hanging="360"/>
        <w:rPr>
          <w:sz w:val="22"/>
          <w:szCs w:val="22"/>
        </w:rPr>
      </w:pPr>
      <w:bookmarkStart w:id="583" w:name="_Toc31029169"/>
      <w:bookmarkStart w:id="584" w:name="_Toc31029322"/>
      <w:bookmarkStart w:id="585" w:name="_Toc31029475"/>
      <w:bookmarkStart w:id="586" w:name="_Toc31029774"/>
      <w:bookmarkStart w:id="587" w:name="_Toc31029927"/>
      <w:bookmarkStart w:id="588" w:name="_Toc31030267"/>
      <w:bookmarkStart w:id="589" w:name="_Toc31030450"/>
      <w:bookmarkStart w:id="590" w:name="_Toc31030639"/>
      <w:bookmarkStart w:id="591" w:name="_Toc31030938"/>
      <w:bookmarkStart w:id="592" w:name="_Toc31031929"/>
      <w:bookmarkStart w:id="593" w:name="_Toc31032261"/>
      <w:bookmarkStart w:id="594" w:name="_Toc31032595"/>
      <w:bookmarkStart w:id="595" w:name="_Toc31034250"/>
      <w:bookmarkEnd w:id="583"/>
      <w:bookmarkEnd w:id="584"/>
      <w:bookmarkEnd w:id="585"/>
      <w:bookmarkEnd w:id="586"/>
      <w:bookmarkEnd w:id="587"/>
      <w:bookmarkEnd w:id="588"/>
      <w:bookmarkEnd w:id="589"/>
      <w:bookmarkEnd w:id="590"/>
      <w:bookmarkEnd w:id="591"/>
      <w:bookmarkEnd w:id="592"/>
      <w:bookmarkEnd w:id="593"/>
      <w:bookmarkEnd w:id="594"/>
      <w:bookmarkEnd w:id="595"/>
      <w:r w:rsidRPr="00566B5E">
        <w:rPr>
          <w:sz w:val="22"/>
          <w:szCs w:val="22"/>
        </w:rPr>
        <w:t xml:space="preserve"> </w:t>
      </w:r>
      <w:bookmarkStart w:id="596" w:name="_Toc526247651"/>
      <w:bookmarkStart w:id="597" w:name="_Toc526261002"/>
      <w:bookmarkStart w:id="598" w:name="_Toc526261512"/>
      <w:bookmarkStart w:id="599" w:name="_Toc526261926"/>
      <w:bookmarkStart w:id="600" w:name="_Toc526262549"/>
      <w:bookmarkStart w:id="601" w:name="_Toc526262958"/>
      <w:bookmarkStart w:id="602" w:name="_Ref351976248"/>
      <w:bookmarkStart w:id="603" w:name="_Toc351981218"/>
      <w:bookmarkStart w:id="604" w:name="_Toc519676938"/>
      <w:bookmarkStart w:id="605" w:name="_Toc73518317"/>
      <w:bookmarkEnd w:id="596"/>
      <w:bookmarkEnd w:id="597"/>
      <w:bookmarkEnd w:id="598"/>
      <w:bookmarkEnd w:id="599"/>
      <w:bookmarkEnd w:id="600"/>
      <w:bookmarkEnd w:id="601"/>
      <w:r w:rsidR="004F1286" w:rsidRPr="00120320">
        <w:rPr>
          <w:sz w:val="22"/>
          <w:szCs w:val="22"/>
        </w:rPr>
        <w:t>O</w:t>
      </w:r>
      <w:r w:rsidR="00976BA2" w:rsidRPr="001E69E4">
        <w:rPr>
          <w:sz w:val="22"/>
          <w:szCs w:val="22"/>
        </w:rPr>
        <w:t>ptimisation stage</w:t>
      </w:r>
      <w:bookmarkEnd w:id="602"/>
      <w:bookmarkEnd w:id="603"/>
      <w:bookmarkEnd w:id="604"/>
      <w:bookmarkEnd w:id="605"/>
    </w:p>
    <w:p w:rsidR="00932C3D" w:rsidRDefault="004F1286" w:rsidP="00575A5E">
      <w:pPr>
        <w:pStyle w:val="Heading4"/>
        <w:numPr>
          <w:ilvl w:val="0"/>
          <w:numId w:val="0"/>
        </w:numPr>
        <w:jc w:val="both"/>
        <w:rPr>
          <w:rFonts w:ascii="Arial" w:hAnsi="Arial" w:cs="Arial"/>
          <w:b w:val="0"/>
          <w:sz w:val="22"/>
          <w:szCs w:val="22"/>
        </w:rPr>
      </w:pPr>
      <w:r w:rsidRPr="00CF575C">
        <w:rPr>
          <w:rFonts w:ascii="Arial" w:hAnsi="Arial" w:cs="Arial"/>
          <w:b w:val="0"/>
          <w:sz w:val="22"/>
          <w:szCs w:val="22"/>
        </w:rPr>
        <w:t xml:space="preserve">The optimisation stage consists of optimisation </w:t>
      </w:r>
      <w:r w:rsidR="00F00119" w:rsidRPr="00CF575C">
        <w:rPr>
          <w:rFonts w:ascii="Arial" w:hAnsi="Arial" w:cs="Arial"/>
          <w:b w:val="0"/>
          <w:sz w:val="22"/>
          <w:szCs w:val="22"/>
        </w:rPr>
        <w:t xml:space="preserve">of the vibration diagnostic system. The phase commence after SAT is accepted by the </w:t>
      </w:r>
      <w:r w:rsidR="00F00119" w:rsidRPr="00CF575C">
        <w:rPr>
          <w:rFonts w:ascii="Arial" w:hAnsi="Arial" w:cs="Arial"/>
          <w:b w:val="0"/>
          <w:i/>
          <w:sz w:val="22"/>
          <w:szCs w:val="22"/>
        </w:rPr>
        <w:t>Project Manager</w:t>
      </w:r>
      <w:r w:rsidR="00F00119" w:rsidRPr="00CF575C">
        <w:rPr>
          <w:rFonts w:ascii="Arial" w:hAnsi="Arial" w:cs="Arial"/>
          <w:b w:val="0"/>
          <w:sz w:val="22"/>
          <w:szCs w:val="22"/>
        </w:rPr>
        <w:t xml:space="preserve">. The optimisation period requires the verification of the vibration diagnostic system </w:t>
      </w:r>
      <w:r w:rsidR="004967DF" w:rsidRPr="00CF575C">
        <w:rPr>
          <w:rFonts w:ascii="Arial" w:hAnsi="Arial" w:cs="Arial"/>
          <w:b w:val="0"/>
          <w:sz w:val="22"/>
          <w:szCs w:val="22"/>
        </w:rPr>
        <w:t xml:space="preserve">and corrections which may be identified to setting, configuration, coding, algorithms and displays. The </w:t>
      </w:r>
      <w:r w:rsidR="004967DF" w:rsidRPr="00CF575C">
        <w:rPr>
          <w:rFonts w:ascii="Arial" w:hAnsi="Arial" w:cs="Arial"/>
          <w:b w:val="0"/>
          <w:i/>
          <w:sz w:val="22"/>
          <w:szCs w:val="22"/>
        </w:rPr>
        <w:t>Contractor</w:t>
      </w:r>
      <w:r w:rsidR="004967DF" w:rsidRPr="00CF575C">
        <w:rPr>
          <w:rFonts w:ascii="Arial" w:hAnsi="Arial" w:cs="Arial"/>
          <w:b w:val="0"/>
          <w:sz w:val="22"/>
          <w:szCs w:val="22"/>
        </w:rPr>
        <w:t xml:space="preserve"> keeps record of the optimisation changes and ensures that future installations are updated with the identified optimisation. Optimisation will be required on the first unit of each station for a period of one month. After </w:t>
      </w:r>
      <w:proofErr w:type="gramStart"/>
      <w:r w:rsidR="004967DF" w:rsidRPr="00CF575C">
        <w:rPr>
          <w:rFonts w:ascii="Arial" w:hAnsi="Arial" w:cs="Arial"/>
          <w:b w:val="0"/>
          <w:sz w:val="22"/>
          <w:szCs w:val="22"/>
        </w:rPr>
        <w:t>this period corrections/defects</w:t>
      </w:r>
      <w:proofErr w:type="gramEnd"/>
      <w:r w:rsidR="004967DF" w:rsidRPr="00CF575C">
        <w:rPr>
          <w:rFonts w:ascii="Arial" w:hAnsi="Arial" w:cs="Arial"/>
          <w:b w:val="0"/>
          <w:sz w:val="22"/>
          <w:szCs w:val="22"/>
        </w:rPr>
        <w:t xml:space="preserve"> will be addressed as per the defect period requirements. </w:t>
      </w:r>
    </w:p>
    <w:p w:rsidR="00932C3D" w:rsidRPr="001E69E4" w:rsidRDefault="00932C3D" w:rsidP="001E69E4">
      <w:r>
        <w:br w:type="page"/>
      </w:r>
    </w:p>
    <w:p w:rsidR="00084E50" w:rsidRPr="001E69E4" w:rsidRDefault="00084E50" w:rsidP="002934E8">
      <w:pPr>
        <w:pStyle w:val="Heading1"/>
        <w:numPr>
          <w:ilvl w:val="1"/>
          <w:numId w:val="28"/>
        </w:numPr>
        <w:rPr>
          <w:caps/>
        </w:rPr>
      </w:pPr>
      <w:bookmarkStart w:id="606" w:name="_Toc526261004"/>
      <w:bookmarkStart w:id="607" w:name="_Toc526261514"/>
      <w:bookmarkStart w:id="608" w:name="_Toc526261928"/>
      <w:bookmarkStart w:id="609" w:name="_Toc526262551"/>
      <w:bookmarkStart w:id="610" w:name="_Toc526262960"/>
      <w:bookmarkStart w:id="611" w:name="_Toc526246855"/>
      <w:bookmarkStart w:id="612" w:name="_Toc526247662"/>
      <w:bookmarkStart w:id="613" w:name="_Toc526261014"/>
      <w:bookmarkStart w:id="614" w:name="_Toc526261524"/>
      <w:bookmarkStart w:id="615" w:name="_Toc526261938"/>
      <w:bookmarkStart w:id="616" w:name="_Toc526262561"/>
      <w:bookmarkStart w:id="617" w:name="_Toc526262970"/>
      <w:bookmarkStart w:id="618" w:name="_Toc526246856"/>
      <w:bookmarkStart w:id="619" w:name="_Toc526247663"/>
      <w:bookmarkStart w:id="620" w:name="_Toc526261015"/>
      <w:bookmarkStart w:id="621" w:name="_Toc526261525"/>
      <w:bookmarkStart w:id="622" w:name="_Toc526261939"/>
      <w:bookmarkStart w:id="623" w:name="_Toc526262562"/>
      <w:bookmarkStart w:id="624" w:name="_Toc526262971"/>
      <w:bookmarkStart w:id="625" w:name="_Toc526246867"/>
      <w:bookmarkStart w:id="626" w:name="_Toc526247674"/>
      <w:bookmarkStart w:id="627" w:name="_Toc526261026"/>
      <w:bookmarkStart w:id="628" w:name="_Toc526261536"/>
      <w:bookmarkStart w:id="629" w:name="_Toc526261950"/>
      <w:bookmarkStart w:id="630" w:name="_Toc526262573"/>
      <w:bookmarkStart w:id="631" w:name="_Toc526262982"/>
      <w:bookmarkStart w:id="632" w:name="_Toc526246868"/>
      <w:bookmarkStart w:id="633" w:name="_Toc526247675"/>
      <w:bookmarkStart w:id="634" w:name="_Toc526261027"/>
      <w:bookmarkStart w:id="635" w:name="_Toc526261537"/>
      <w:bookmarkStart w:id="636" w:name="_Toc526261951"/>
      <w:bookmarkStart w:id="637" w:name="_Toc526262574"/>
      <w:bookmarkStart w:id="638" w:name="_Toc526262983"/>
      <w:bookmarkStart w:id="639" w:name="_Toc31029173"/>
      <w:bookmarkStart w:id="640" w:name="_Toc31029326"/>
      <w:bookmarkStart w:id="641" w:name="_Toc31029479"/>
      <w:bookmarkStart w:id="642" w:name="_Toc31029778"/>
      <w:bookmarkStart w:id="643" w:name="_Toc31029931"/>
      <w:bookmarkStart w:id="644" w:name="_Toc31030271"/>
      <w:bookmarkStart w:id="645" w:name="_Toc31030454"/>
      <w:bookmarkStart w:id="646" w:name="_Toc31030643"/>
      <w:bookmarkStart w:id="647" w:name="_Toc31030942"/>
      <w:bookmarkStart w:id="648" w:name="_Toc31031933"/>
      <w:bookmarkStart w:id="649" w:name="_Toc31032265"/>
      <w:bookmarkStart w:id="650" w:name="_Toc31032599"/>
      <w:bookmarkStart w:id="651" w:name="_Toc31034254"/>
      <w:bookmarkStart w:id="652" w:name="_Toc31029175"/>
      <w:bookmarkStart w:id="653" w:name="_Toc31029328"/>
      <w:bookmarkStart w:id="654" w:name="_Toc31029481"/>
      <w:bookmarkStart w:id="655" w:name="_Toc31029780"/>
      <w:bookmarkStart w:id="656" w:name="_Toc31029933"/>
      <w:bookmarkStart w:id="657" w:name="_Toc31030273"/>
      <w:bookmarkStart w:id="658" w:name="_Toc31030456"/>
      <w:bookmarkStart w:id="659" w:name="_Toc31030645"/>
      <w:bookmarkStart w:id="660" w:name="_Toc31030944"/>
      <w:bookmarkStart w:id="661" w:name="_Toc31031935"/>
      <w:bookmarkStart w:id="662" w:name="_Toc31032267"/>
      <w:bookmarkStart w:id="663" w:name="_Toc31032601"/>
      <w:bookmarkStart w:id="664" w:name="_Toc31034256"/>
      <w:bookmarkStart w:id="665" w:name="_Toc31029183"/>
      <w:bookmarkStart w:id="666" w:name="_Toc31029336"/>
      <w:bookmarkStart w:id="667" w:name="_Toc31029489"/>
      <w:bookmarkStart w:id="668" w:name="_Toc31029788"/>
      <w:bookmarkStart w:id="669" w:name="_Toc31029941"/>
      <w:bookmarkStart w:id="670" w:name="_Toc31030281"/>
      <w:bookmarkStart w:id="671" w:name="_Toc31030464"/>
      <w:bookmarkStart w:id="672" w:name="_Toc31030653"/>
      <w:bookmarkStart w:id="673" w:name="_Toc31030952"/>
      <w:bookmarkStart w:id="674" w:name="_Toc31031943"/>
      <w:bookmarkStart w:id="675" w:name="_Toc31032275"/>
      <w:bookmarkStart w:id="676" w:name="_Toc31032609"/>
      <w:bookmarkStart w:id="677" w:name="_Toc31034264"/>
      <w:bookmarkStart w:id="678" w:name="_Toc526261029"/>
      <w:bookmarkStart w:id="679" w:name="_Toc526261539"/>
      <w:bookmarkStart w:id="680" w:name="_Toc526261953"/>
      <w:bookmarkStart w:id="681" w:name="_Toc526262576"/>
      <w:bookmarkStart w:id="682" w:name="_Toc526262985"/>
      <w:bookmarkStart w:id="683" w:name="_Toc31029185"/>
      <w:bookmarkStart w:id="684" w:name="_Toc31029338"/>
      <w:bookmarkStart w:id="685" w:name="_Toc31029491"/>
      <w:bookmarkStart w:id="686" w:name="_Toc31029790"/>
      <w:bookmarkStart w:id="687" w:name="_Toc31029943"/>
      <w:bookmarkStart w:id="688" w:name="_Toc31030283"/>
      <w:bookmarkStart w:id="689" w:name="_Toc31030466"/>
      <w:bookmarkStart w:id="690" w:name="_Toc31030655"/>
      <w:bookmarkStart w:id="691" w:name="_Toc31030954"/>
      <w:bookmarkStart w:id="692" w:name="_Toc31031945"/>
      <w:bookmarkStart w:id="693" w:name="_Toc31032277"/>
      <w:bookmarkStart w:id="694" w:name="_Toc31032611"/>
      <w:bookmarkStart w:id="695" w:name="_Toc31034266"/>
      <w:bookmarkStart w:id="696" w:name="_Toc31029186"/>
      <w:bookmarkStart w:id="697" w:name="_Toc31029339"/>
      <w:bookmarkStart w:id="698" w:name="_Toc31029492"/>
      <w:bookmarkStart w:id="699" w:name="_Toc31029791"/>
      <w:bookmarkStart w:id="700" w:name="_Toc31029944"/>
      <w:bookmarkStart w:id="701" w:name="_Toc31030284"/>
      <w:bookmarkStart w:id="702" w:name="_Toc31030467"/>
      <w:bookmarkStart w:id="703" w:name="_Toc31030656"/>
      <w:bookmarkStart w:id="704" w:name="_Toc31030955"/>
      <w:bookmarkStart w:id="705" w:name="_Toc31031946"/>
      <w:bookmarkStart w:id="706" w:name="_Toc31032278"/>
      <w:bookmarkStart w:id="707" w:name="_Toc31032612"/>
      <w:bookmarkStart w:id="708" w:name="_Toc31034267"/>
      <w:bookmarkStart w:id="709" w:name="_Toc31029187"/>
      <w:bookmarkStart w:id="710" w:name="_Toc31029340"/>
      <w:bookmarkStart w:id="711" w:name="_Toc31029493"/>
      <w:bookmarkStart w:id="712" w:name="_Toc31029792"/>
      <w:bookmarkStart w:id="713" w:name="_Toc31029945"/>
      <w:bookmarkStart w:id="714" w:name="_Toc31030285"/>
      <w:bookmarkStart w:id="715" w:name="_Toc31030468"/>
      <w:bookmarkStart w:id="716" w:name="_Toc31030657"/>
      <w:bookmarkStart w:id="717" w:name="_Toc31030956"/>
      <w:bookmarkStart w:id="718" w:name="_Toc31031947"/>
      <w:bookmarkStart w:id="719" w:name="_Toc31032279"/>
      <w:bookmarkStart w:id="720" w:name="_Toc31032613"/>
      <w:bookmarkStart w:id="721" w:name="_Toc31034268"/>
      <w:bookmarkStart w:id="722" w:name="_Toc526261031"/>
      <w:bookmarkStart w:id="723" w:name="_Toc526261541"/>
      <w:bookmarkStart w:id="724" w:name="_Toc526261955"/>
      <w:bookmarkStart w:id="725" w:name="_Toc526262578"/>
      <w:bookmarkStart w:id="726" w:name="_Toc526262987"/>
      <w:bookmarkStart w:id="727" w:name="_Toc31029189"/>
      <w:bookmarkStart w:id="728" w:name="_Toc31029342"/>
      <w:bookmarkStart w:id="729" w:name="_Toc31029495"/>
      <w:bookmarkStart w:id="730" w:name="_Toc31029794"/>
      <w:bookmarkStart w:id="731" w:name="_Toc31029947"/>
      <w:bookmarkStart w:id="732" w:name="_Toc31030287"/>
      <w:bookmarkStart w:id="733" w:name="_Toc31030470"/>
      <w:bookmarkStart w:id="734" w:name="_Toc31030659"/>
      <w:bookmarkStart w:id="735" w:name="_Toc31030958"/>
      <w:bookmarkStart w:id="736" w:name="_Toc31031949"/>
      <w:bookmarkStart w:id="737" w:name="_Toc31032281"/>
      <w:bookmarkStart w:id="738" w:name="_Toc31032615"/>
      <w:bookmarkStart w:id="739" w:name="_Toc31034270"/>
      <w:bookmarkStart w:id="740" w:name="_Toc31029190"/>
      <w:bookmarkStart w:id="741" w:name="_Toc31029343"/>
      <w:bookmarkStart w:id="742" w:name="_Toc31029496"/>
      <w:bookmarkStart w:id="743" w:name="_Toc31029795"/>
      <w:bookmarkStart w:id="744" w:name="_Toc31029948"/>
      <w:bookmarkStart w:id="745" w:name="_Toc31030288"/>
      <w:bookmarkStart w:id="746" w:name="_Toc31030471"/>
      <w:bookmarkStart w:id="747" w:name="_Toc31030660"/>
      <w:bookmarkStart w:id="748" w:name="_Toc31030959"/>
      <w:bookmarkStart w:id="749" w:name="_Toc31031950"/>
      <w:bookmarkStart w:id="750" w:name="_Toc31032282"/>
      <w:bookmarkStart w:id="751" w:name="_Toc31032616"/>
      <w:bookmarkStart w:id="752" w:name="_Toc31034271"/>
      <w:bookmarkStart w:id="753" w:name="_Toc526261033"/>
      <w:bookmarkStart w:id="754" w:name="_Toc526261543"/>
      <w:bookmarkStart w:id="755" w:name="_Toc526261957"/>
      <w:bookmarkStart w:id="756" w:name="_Toc526262580"/>
      <w:bookmarkStart w:id="757" w:name="_Toc526262989"/>
      <w:bookmarkStart w:id="758" w:name="_Toc31029192"/>
      <w:bookmarkStart w:id="759" w:name="_Toc31029345"/>
      <w:bookmarkStart w:id="760" w:name="_Toc31029498"/>
      <w:bookmarkStart w:id="761" w:name="_Toc31029797"/>
      <w:bookmarkStart w:id="762" w:name="_Toc31029950"/>
      <w:bookmarkStart w:id="763" w:name="_Toc31030290"/>
      <w:bookmarkStart w:id="764" w:name="_Toc31030473"/>
      <w:bookmarkStart w:id="765" w:name="_Toc31030662"/>
      <w:bookmarkStart w:id="766" w:name="_Toc31030961"/>
      <w:bookmarkStart w:id="767" w:name="_Toc31031952"/>
      <w:bookmarkStart w:id="768" w:name="_Toc31032284"/>
      <w:bookmarkStart w:id="769" w:name="_Toc31032618"/>
      <w:bookmarkStart w:id="770" w:name="_Toc31034273"/>
      <w:bookmarkStart w:id="771" w:name="_Toc31029193"/>
      <w:bookmarkStart w:id="772" w:name="_Toc31029346"/>
      <w:bookmarkStart w:id="773" w:name="_Toc31029499"/>
      <w:bookmarkStart w:id="774" w:name="_Toc31029798"/>
      <w:bookmarkStart w:id="775" w:name="_Toc31029951"/>
      <w:bookmarkStart w:id="776" w:name="_Toc31030291"/>
      <w:bookmarkStart w:id="777" w:name="_Toc31030474"/>
      <w:bookmarkStart w:id="778" w:name="_Toc31030663"/>
      <w:bookmarkStart w:id="779" w:name="_Toc31030962"/>
      <w:bookmarkStart w:id="780" w:name="_Toc31031953"/>
      <w:bookmarkStart w:id="781" w:name="_Toc31032285"/>
      <w:bookmarkStart w:id="782" w:name="_Toc31032619"/>
      <w:bookmarkStart w:id="783" w:name="_Toc31034274"/>
      <w:bookmarkStart w:id="784" w:name="_Toc31029194"/>
      <w:bookmarkStart w:id="785" w:name="_Toc31029347"/>
      <w:bookmarkStart w:id="786" w:name="_Toc31029500"/>
      <w:bookmarkStart w:id="787" w:name="_Toc31029799"/>
      <w:bookmarkStart w:id="788" w:name="_Toc31029952"/>
      <w:bookmarkStart w:id="789" w:name="_Toc31030292"/>
      <w:bookmarkStart w:id="790" w:name="_Toc31030475"/>
      <w:bookmarkStart w:id="791" w:name="_Toc31030664"/>
      <w:bookmarkStart w:id="792" w:name="_Toc31030963"/>
      <w:bookmarkStart w:id="793" w:name="_Toc31031954"/>
      <w:bookmarkStart w:id="794" w:name="_Toc31032286"/>
      <w:bookmarkStart w:id="795" w:name="_Toc31032620"/>
      <w:bookmarkStart w:id="796" w:name="_Toc31034275"/>
      <w:bookmarkStart w:id="797" w:name="_Toc31029195"/>
      <w:bookmarkStart w:id="798" w:name="_Toc31029348"/>
      <w:bookmarkStart w:id="799" w:name="_Toc31029501"/>
      <w:bookmarkStart w:id="800" w:name="_Toc31029800"/>
      <w:bookmarkStart w:id="801" w:name="_Toc31029953"/>
      <w:bookmarkStart w:id="802" w:name="_Toc31030293"/>
      <w:bookmarkStart w:id="803" w:name="_Toc31030476"/>
      <w:bookmarkStart w:id="804" w:name="_Toc31030665"/>
      <w:bookmarkStart w:id="805" w:name="_Toc31030964"/>
      <w:bookmarkStart w:id="806" w:name="_Toc31031955"/>
      <w:bookmarkStart w:id="807" w:name="_Toc31032287"/>
      <w:bookmarkStart w:id="808" w:name="_Toc31032621"/>
      <w:bookmarkStart w:id="809" w:name="_Toc31034276"/>
      <w:bookmarkStart w:id="810" w:name="_Toc31029197"/>
      <w:bookmarkStart w:id="811" w:name="_Toc31029350"/>
      <w:bookmarkStart w:id="812" w:name="_Toc31029503"/>
      <w:bookmarkStart w:id="813" w:name="_Toc31029802"/>
      <w:bookmarkStart w:id="814" w:name="_Toc31029955"/>
      <w:bookmarkStart w:id="815" w:name="_Toc31030295"/>
      <w:bookmarkStart w:id="816" w:name="_Toc31030478"/>
      <w:bookmarkStart w:id="817" w:name="_Toc31030667"/>
      <w:bookmarkStart w:id="818" w:name="_Toc31030966"/>
      <w:bookmarkStart w:id="819" w:name="_Toc31031957"/>
      <w:bookmarkStart w:id="820" w:name="_Toc31032289"/>
      <w:bookmarkStart w:id="821" w:name="_Toc31032623"/>
      <w:bookmarkStart w:id="822" w:name="_Toc31034278"/>
      <w:bookmarkStart w:id="823" w:name="_Toc137798050"/>
      <w:bookmarkStart w:id="824" w:name="_Toc229128253"/>
      <w:bookmarkStart w:id="825" w:name="_Toc73518318"/>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r w:rsidRPr="001E69E4">
        <w:rPr>
          <w:caps/>
        </w:rPr>
        <w:t>Training workshops and technology transfer</w:t>
      </w:r>
      <w:bookmarkEnd w:id="823"/>
      <w:bookmarkEnd w:id="824"/>
      <w:bookmarkEnd w:id="825"/>
    </w:p>
    <w:p w:rsidR="00B561F4" w:rsidRDefault="00B561F4" w:rsidP="00B561F4">
      <w:pPr>
        <w:pStyle w:val="BlockText"/>
        <w:spacing w:before="120"/>
        <w:ind w:left="0"/>
        <w:rPr>
          <w:rFonts w:cs="Arial"/>
          <w:color w:val="000000"/>
          <w:sz w:val="22"/>
          <w:szCs w:val="22"/>
        </w:rPr>
      </w:pPr>
      <w:r w:rsidRPr="00856096">
        <w:rPr>
          <w:rFonts w:cs="Arial"/>
          <w:color w:val="000000"/>
          <w:sz w:val="22"/>
          <w:szCs w:val="22"/>
        </w:rPr>
        <w:t xml:space="preserve">The </w:t>
      </w:r>
      <w:r w:rsidRPr="00856096">
        <w:rPr>
          <w:rFonts w:cs="Arial"/>
          <w:i/>
          <w:color w:val="000000"/>
          <w:sz w:val="22"/>
          <w:szCs w:val="22"/>
        </w:rPr>
        <w:t>Contractor</w:t>
      </w:r>
      <w:r w:rsidRPr="00856096">
        <w:rPr>
          <w:rFonts w:cs="Arial"/>
          <w:color w:val="000000"/>
          <w:sz w:val="22"/>
          <w:szCs w:val="22"/>
        </w:rPr>
        <w:t xml:space="preserve"> provides </w:t>
      </w:r>
      <w:r>
        <w:rPr>
          <w:rFonts w:cs="Arial"/>
          <w:color w:val="000000"/>
          <w:sz w:val="22"/>
          <w:szCs w:val="22"/>
        </w:rPr>
        <w:t>for the following training:</w:t>
      </w:r>
    </w:p>
    <w:tbl>
      <w:tblPr>
        <w:tblW w:w="465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15"/>
        <w:gridCol w:w="2188"/>
        <w:gridCol w:w="2142"/>
        <w:gridCol w:w="1931"/>
      </w:tblGrid>
      <w:tr w:rsidR="00B561F4" w:rsidRPr="00CF5BDF" w:rsidTr="00CF575C">
        <w:trPr>
          <w:trHeight w:val="1079"/>
        </w:trPr>
        <w:tc>
          <w:tcPr>
            <w:tcW w:w="1588" w:type="pct"/>
            <w:shd w:val="clear" w:color="auto" w:fill="auto"/>
          </w:tcPr>
          <w:p w:rsidR="00B561F4" w:rsidRPr="00EF5C0A" w:rsidRDefault="00B561F4" w:rsidP="00B8222F">
            <w:pPr>
              <w:pStyle w:val="BlockText"/>
              <w:spacing w:before="120"/>
              <w:ind w:left="0"/>
              <w:rPr>
                <w:rFonts w:cs="Arial"/>
                <w:b/>
                <w:color w:val="000000"/>
                <w:sz w:val="22"/>
                <w:szCs w:val="22"/>
              </w:rPr>
            </w:pPr>
            <w:r w:rsidRPr="00EF5C0A">
              <w:rPr>
                <w:rFonts w:cs="Arial"/>
                <w:b/>
                <w:color w:val="000000"/>
                <w:sz w:val="22"/>
                <w:szCs w:val="22"/>
              </w:rPr>
              <w:t>Training Group</w:t>
            </w:r>
          </w:p>
        </w:tc>
        <w:tc>
          <w:tcPr>
            <w:tcW w:w="1192" w:type="pct"/>
            <w:shd w:val="clear" w:color="auto" w:fill="auto"/>
          </w:tcPr>
          <w:p w:rsidR="00B561F4" w:rsidRPr="00EF5C0A" w:rsidRDefault="00B561F4" w:rsidP="00CF575C">
            <w:pPr>
              <w:pStyle w:val="BlockText"/>
              <w:tabs>
                <w:tab w:val="left" w:pos="1939"/>
              </w:tabs>
              <w:spacing w:before="120"/>
              <w:ind w:left="0" w:right="0"/>
              <w:rPr>
                <w:rFonts w:cs="Arial"/>
                <w:b/>
                <w:color w:val="000000"/>
                <w:sz w:val="22"/>
                <w:szCs w:val="22"/>
              </w:rPr>
            </w:pPr>
            <w:r w:rsidRPr="00EF5C0A">
              <w:rPr>
                <w:rFonts w:cs="Arial"/>
                <w:b/>
                <w:color w:val="000000"/>
                <w:sz w:val="22"/>
                <w:szCs w:val="22"/>
              </w:rPr>
              <w:t>Number of training sessions</w:t>
            </w:r>
          </w:p>
        </w:tc>
        <w:tc>
          <w:tcPr>
            <w:tcW w:w="1167" w:type="pct"/>
            <w:shd w:val="clear" w:color="auto" w:fill="auto"/>
          </w:tcPr>
          <w:p w:rsidR="00B561F4" w:rsidRPr="00EF5C0A" w:rsidRDefault="00B561F4" w:rsidP="00CF575C">
            <w:pPr>
              <w:pStyle w:val="BlockText"/>
              <w:tabs>
                <w:tab w:val="clear" w:pos="357"/>
                <w:tab w:val="left" w:pos="1750"/>
              </w:tabs>
              <w:spacing w:before="120"/>
              <w:ind w:left="0" w:right="176"/>
              <w:rPr>
                <w:rFonts w:cs="Arial"/>
                <w:b/>
                <w:color w:val="000000"/>
                <w:sz w:val="22"/>
                <w:szCs w:val="22"/>
              </w:rPr>
            </w:pPr>
            <w:r w:rsidRPr="00EF5C0A">
              <w:rPr>
                <w:rFonts w:cs="Arial"/>
                <w:b/>
                <w:color w:val="000000"/>
                <w:sz w:val="22"/>
                <w:szCs w:val="22"/>
              </w:rPr>
              <w:t>Number of participants per session</w:t>
            </w:r>
          </w:p>
        </w:tc>
        <w:tc>
          <w:tcPr>
            <w:tcW w:w="1052" w:type="pct"/>
            <w:shd w:val="clear" w:color="auto" w:fill="auto"/>
          </w:tcPr>
          <w:p w:rsidR="00B561F4" w:rsidRPr="00EF5C0A" w:rsidRDefault="00C46864" w:rsidP="00CF575C">
            <w:pPr>
              <w:pStyle w:val="BlockText"/>
              <w:tabs>
                <w:tab w:val="clear" w:pos="357"/>
                <w:tab w:val="left" w:pos="1397"/>
              </w:tabs>
              <w:spacing w:before="120"/>
              <w:ind w:left="0" w:right="176"/>
              <w:rPr>
                <w:rFonts w:cs="Arial"/>
                <w:b/>
                <w:color w:val="000000"/>
                <w:sz w:val="22"/>
                <w:szCs w:val="22"/>
              </w:rPr>
            </w:pPr>
            <w:r w:rsidRPr="00EF5C0A">
              <w:rPr>
                <w:rFonts w:cs="Arial"/>
                <w:b/>
                <w:color w:val="000000"/>
                <w:sz w:val="22"/>
                <w:szCs w:val="22"/>
              </w:rPr>
              <w:t>Intent of training</w:t>
            </w:r>
          </w:p>
        </w:tc>
      </w:tr>
      <w:tr w:rsidR="00B561F4" w:rsidRPr="00CF5BDF" w:rsidTr="00CF575C">
        <w:trPr>
          <w:trHeight w:val="140"/>
        </w:trPr>
        <w:tc>
          <w:tcPr>
            <w:tcW w:w="1588" w:type="pct"/>
            <w:shd w:val="clear" w:color="auto" w:fill="auto"/>
            <w:vAlign w:val="center"/>
          </w:tcPr>
          <w:p w:rsidR="00B561F4" w:rsidRPr="00CF5BDF" w:rsidRDefault="00B561F4" w:rsidP="00CF575C">
            <w:pPr>
              <w:pStyle w:val="BlockText"/>
              <w:spacing w:before="120"/>
              <w:ind w:left="0" w:right="113"/>
              <w:jc w:val="center"/>
              <w:rPr>
                <w:rFonts w:cs="Arial"/>
                <w:color w:val="000000"/>
                <w:sz w:val="22"/>
                <w:szCs w:val="22"/>
              </w:rPr>
            </w:pPr>
            <w:r w:rsidRPr="00CF5BDF">
              <w:rPr>
                <w:rFonts w:cs="Arial"/>
                <w:color w:val="000000"/>
                <w:sz w:val="22"/>
                <w:szCs w:val="22"/>
              </w:rPr>
              <w:t>Maintenance</w:t>
            </w:r>
          </w:p>
        </w:tc>
        <w:tc>
          <w:tcPr>
            <w:tcW w:w="1192" w:type="pct"/>
            <w:shd w:val="clear" w:color="auto" w:fill="auto"/>
            <w:vAlign w:val="center"/>
          </w:tcPr>
          <w:p w:rsidR="00B561F4" w:rsidRPr="00CF5BDF" w:rsidRDefault="00567C06" w:rsidP="00B8222F">
            <w:pPr>
              <w:pStyle w:val="BlockText"/>
              <w:spacing w:before="120"/>
              <w:ind w:left="0"/>
              <w:jc w:val="center"/>
              <w:rPr>
                <w:rFonts w:cs="Arial"/>
                <w:color w:val="000000"/>
                <w:sz w:val="22"/>
                <w:szCs w:val="22"/>
              </w:rPr>
            </w:pPr>
            <w:r>
              <w:rPr>
                <w:rFonts w:cs="Arial"/>
                <w:color w:val="000000"/>
                <w:sz w:val="22"/>
                <w:szCs w:val="22"/>
              </w:rPr>
              <w:t>3</w:t>
            </w:r>
          </w:p>
        </w:tc>
        <w:tc>
          <w:tcPr>
            <w:tcW w:w="1167" w:type="pct"/>
            <w:shd w:val="clear" w:color="auto" w:fill="auto"/>
            <w:vAlign w:val="center"/>
          </w:tcPr>
          <w:p w:rsidR="00B561F4" w:rsidRPr="00CF5BDF" w:rsidRDefault="00B561F4" w:rsidP="00B8222F">
            <w:pPr>
              <w:pStyle w:val="BlockText"/>
              <w:spacing w:before="120"/>
              <w:ind w:left="0"/>
              <w:jc w:val="center"/>
              <w:rPr>
                <w:rFonts w:cs="Arial"/>
                <w:color w:val="000000"/>
                <w:sz w:val="22"/>
                <w:szCs w:val="22"/>
              </w:rPr>
            </w:pPr>
            <w:r w:rsidRPr="00CF5BDF">
              <w:rPr>
                <w:rFonts w:cs="Arial"/>
                <w:color w:val="000000"/>
                <w:sz w:val="22"/>
                <w:szCs w:val="22"/>
              </w:rPr>
              <w:t>6</w:t>
            </w:r>
          </w:p>
        </w:tc>
        <w:tc>
          <w:tcPr>
            <w:tcW w:w="1052" w:type="pct"/>
            <w:shd w:val="clear" w:color="auto" w:fill="auto"/>
          </w:tcPr>
          <w:p w:rsidR="00B561F4" w:rsidRPr="00CF5BDF" w:rsidRDefault="00B561F4" w:rsidP="00CF575C">
            <w:pPr>
              <w:pStyle w:val="BlockText"/>
              <w:tabs>
                <w:tab w:val="clear" w:pos="357"/>
                <w:tab w:val="left" w:pos="546"/>
              </w:tabs>
              <w:spacing w:before="120"/>
              <w:ind w:left="0" w:right="35"/>
              <w:rPr>
                <w:rFonts w:cs="Arial"/>
                <w:color w:val="000000"/>
                <w:sz w:val="22"/>
                <w:szCs w:val="22"/>
              </w:rPr>
            </w:pPr>
            <w:r w:rsidRPr="00CF5BDF">
              <w:rPr>
                <w:rFonts w:cs="Arial"/>
                <w:color w:val="000000"/>
                <w:sz w:val="22"/>
                <w:szCs w:val="22"/>
              </w:rPr>
              <w:t>Enable first line maintenance of the diagnostic systems as well as the vibration monitoring network equipment.</w:t>
            </w:r>
          </w:p>
        </w:tc>
      </w:tr>
      <w:tr w:rsidR="00B561F4" w:rsidRPr="00CF5BDF" w:rsidTr="00CF575C">
        <w:trPr>
          <w:trHeight w:val="140"/>
        </w:trPr>
        <w:tc>
          <w:tcPr>
            <w:tcW w:w="1588" w:type="pct"/>
            <w:shd w:val="clear" w:color="auto" w:fill="auto"/>
            <w:vAlign w:val="center"/>
          </w:tcPr>
          <w:p w:rsidR="00B561F4" w:rsidRPr="00CF5BDF" w:rsidRDefault="00B561F4" w:rsidP="00CF575C">
            <w:pPr>
              <w:pStyle w:val="BlockText"/>
              <w:spacing w:before="120"/>
              <w:ind w:left="0" w:right="113"/>
              <w:jc w:val="center"/>
              <w:rPr>
                <w:rFonts w:cs="Arial"/>
                <w:color w:val="000000"/>
                <w:sz w:val="22"/>
                <w:szCs w:val="22"/>
              </w:rPr>
            </w:pPr>
            <w:r w:rsidRPr="00CF5BDF">
              <w:rPr>
                <w:rFonts w:cs="Arial"/>
                <w:color w:val="000000"/>
                <w:sz w:val="22"/>
                <w:szCs w:val="22"/>
              </w:rPr>
              <w:t>System Engineering training</w:t>
            </w:r>
          </w:p>
        </w:tc>
        <w:tc>
          <w:tcPr>
            <w:tcW w:w="1192" w:type="pct"/>
            <w:shd w:val="clear" w:color="auto" w:fill="auto"/>
            <w:vAlign w:val="center"/>
          </w:tcPr>
          <w:p w:rsidR="00B561F4" w:rsidRPr="00CF5BDF" w:rsidRDefault="00B561F4" w:rsidP="00B8222F">
            <w:pPr>
              <w:pStyle w:val="BlockText"/>
              <w:spacing w:before="120"/>
              <w:ind w:left="0"/>
              <w:jc w:val="center"/>
              <w:rPr>
                <w:rFonts w:cs="Arial"/>
                <w:color w:val="000000"/>
                <w:sz w:val="22"/>
                <w:szCs w:val="22"/>
              </w:rPr>
            </w:pPr>
            <w:r w:rsidRPr="00CF5BDF">
              <w:rPr>
                <w:rFonts w:cs="Arial"/>
                <w:color w:val="000000"/>
                <w:sz w:val="22"/>
                <w:szCs w:val="22"/>
              </w:rPr>
              <w:t>3</w:t>
            </w:r>
          </w:p>
        </w:tc>
        <w:tc>
          <w:tcPr>
            <w:tcW w:w="1167" w:type="pct"/>
            <w:shd w:val="clear" w:color="auto" w:fill="auto"/>
            <w:vAlign w:val="center"/>
          </w:tcPr>
          <w:p w:rsidR="00B561F4" w:rsidRPr="00CF5BDF" w:rsidRDefault="00B561F4" w:rsidP="00B8222F">
            <w:pPr>
              <w:pStyle w:val="BlockText"/>
              <w:spacing w:before="120"/>
              <w:ind w:left="0"/>
              <w:jc w:val="center"/>
              <w:rPr>
                <w:rFonts w:cs="Arial"/>
                <w:color w:val="000000"/>
                <w:sz w:val="22"/>
                <w:szCs w:val="22"/>
              </w:rPr>
            </w:pPr>
            <w:r w:rsidRPr="00CF5BDF">
              <w:rPr>
                <w:rFonts w:cs="Arial"/>
                <w:color w:val="000000"/>
                <w:sz w:val="22"/>
                <w:szCs w:val="22"/>
              </w:rPr>
              <w:t>6</w:t>
            </w:r>
          </w:p>
        </w:tc>
        <w:tc>
          <w:tcPr>
            <w:tcW w:w="1052" w:type="pct"/>
            <w:shd w:val="clear" w:color="auto" w:fill="auto"/>
          </w:tcPr>
          <w:p w:rsidR="00B561F4" w:rsidRPr="00CF5BDF" w:rsidRDefault="00B561F4" w:rsidP="00CF575C">
            <w:pPr>
              <w:pStyle w:val="BlockText"/>
              <w:tabs>
                <w:tab w:val="clear" w:pos="357"/>
                <w:tab w:val="left" w:pos="727"/>
              </w:tabs>
              <w:spacing w:before="120"/>
              <w:ind w:left="0" w:right="-4"/>
              <w:rPr>
                <w:rFonts w:cs="Arial"/>
                <w:color w:val="000000"/>
                <w:sz w:val="22"/>
                <w:szCs w:val="22"/>
              </w:rPr>
            </w:pPr>
            <w:r w:rsidRPr="00CF5BDF">
              <w:rPr>
                <w:rFonts w:cs="Arial"/>
                <w:color w:val="000000"/>
                <w:sz w:val="22"/>
                <w:szCs w:val="22"/>
              </w:rPr>
              <w:t xml:space="preserve">Enable engineers to make modifications and create new user interfaces, update configuration. Perform administrative duties. Support fault finding on the vibration network. </w:t>
            </w:r>
          </w:p>
        </w:tc>
      </w:tr>
      <w:tr w:rsidR="00B561F4" w:rsidRPr="00CF5BDF" w:rsidTr="00CF575C">
        <w:trPr>
          <w:trHeight w:val="140"/>
        </w:trPr>
        <w:tc>
          <w:tcPr>
            <w:tcW w:w="1588" w:type="pct"/>
            <w:shd w:val="clear" w:color="auto" w:fill="auto"/>
            <w:vAlign w:val="center"/>
          </w:tcPr>
          <w:p w:rsidR="00B561F4" w:rsidRPr="00CF5BDF" w:rsidRDefault="00B561F4" w:rsidP="00B8222F">
            <w:pPr>
              <w:pStyle w:val="BlockText"/>
              <w:spacing w:before="120"/>
              <w:ind w:left="0"/>
              <w:jc w:val="center"/>
              <w:rPr>
                <w:rFonts w:cs="Arial"/>
                <w:color w:val="000000"/>
                <w:sz w:val="22"/>
                <w:szCs w:val="22"/>
              </w:rPr>
            </w:pPr>
            <w:r w:rsidRPr="00CF5BDF">
              <w:rPr>
                <w:rFonts w:cs="Arial"/>
                <w:color w:val="000000"/>
                <w:sz w:val="22"/>
                <w:szCs w:val="22"/>
              </w:rPr>
              <w:t>Users</w:t>
            </w:r>
          </w:p>
        </w:tc>
        <w:tc>
          <w:tcPr>
            <w:tcW w:w="1192" w:type="pct"/>
            <w:shd w:val="clear" w:color="auto" w:fill="auto"/>
            <w:vAlign w:val="center"/>
          </w:tcPr>
          <w:p w:rsidR="00B561F4" w:rsidRPr="00CF5BDF" w:rsidRDefault="00567C06" w:rsidP="00B8222F">
            <w:pPr>
              <w:pStyle w:val="BlockText"/>
              <w:spacing w:before="120"/>
              <w:ind w:left="0"/>
              <w:jc w:val="center"/>
              <w:rPr>
                <w:rFonts w:cs="Arial"/>
                <w:color w:val="000000"/>
                <w:sz w:val="22"/>
                <w:szCs w:val="22"/>
              </w:rPr>
            </w:pPr>
            <w:r>
              <w:rPr>
                <w:rFonts w:cs="Arial"/>
                <w:color w:val="000000"/>
                <w:sz w:val="22"/>
                <w:szCs w:val="22"/>
              </w:rPr>
              <w:t>3</w:t>
            </w:r>
          </w:p>
        </w:tc>
        <w:tc>
          <w:tcPr>
            <w:tcW w:w="1167" w:type="pct"/>
            <w:shd w:val="clear" w:color="auto" w:fill="auto"/>
            <w:vAlign w:val="center"/>
          </w:tcPr>
          <w:p w:rsidR="00B561F4" w:rsidRPr="00CF5BDF" w:rsidRDefault="00B561F4" w:rsidP="00B8222F">
            <w:pPr>
              <w:pStyle w:val="BlockText"/>
              <w:spacing w:before="120"/>
              <w:ind w:left="0"/>
              <w:jc w:val="center"/>
              <w:rPr>
                <w:rFonts w:cs="Arial"/>
                <w:color w:val="000000"/>
                <w:sz w:val="22"/>
                <w:szCs w:val="22"/>
              </w:rPr>
            </w:pPr>
            <w:r w:rsidRPr="00CF5BDF">
              <w:rPr>
                <w:rFonts w:cs="Arial"/>
                <w:color w:val="000000"/>
                <w:sz w:val="22"/>
                <w:szCs w:val="22"/>
              </w:rPr>
              <w:t>6</w:t>
            </w:r>
          </w:p>
        </w:tc>
        <w:tc>
          <w:tcPr>
            <w:tcW w:w="1052" w:type="pct"/>
            <w:shd w:val="clear" w:color="auto" w:fill="auto"/>
          </w:tcPr>
          <w:p w:rsidR="00B561F4" w:rsidRPr="00CF5BDF" w:rsidRDefault="00B561F4" w:rsidP="00CF575C">
            <w:pPr>
              <w:pStyle w:val="BlockText"/>
              <w:tabs>
                <w:tab w:val="clear" w:pos="357"/>
                <w:tab w:val="left" w:pos="1011"/>
              </w:tabs>
              <w:spacing w:before="120"/>
              <w:ind w:left="0" w:right="-4"/>
              <w:rPr>
                <w:rFonts w:cs="Arial"/>
                <w:color w:val="000000"/>
                <w:sz w:val="22"/>
                <w:szCs w:val="22"/>
              </w:rPr>
            </w:pPr>
            <w:r w:rsidRPr="00CF5BDF">
              <w:rPr>
                <w:rFonts w:cs="Arial"/>
                <w:color w:val="000000"/>
                <w:sz w:val="22"/>
                <w:szCs w:val="22"/>
              </w:rPr>
              <w:t>Familiarise the user with the diagnostic system information and functionality.</w:t>
            </w:r>
          </w:p>
        </w:tc>
      </w:tr>
    </w:tbl>
    <w:p w:rsidR="00E6510A" w:rsidRPr="0030717A" w:rsidRDefault="0057679A" w:rsidP="0030717A">
      <w:pPr>
        <w:pStyle w:val="Caption"/>
        <w:rPr>
          <w:rFonts w:cs="Arial"/>
          <w:color w:val="000000"/>
          <w:sz w:val="20"/>
        </w:rPr>
      </w:pPr>
      <w:bookmarkStart w:id="826" w:name="_Toc73518341"/>
      <w:r w:rsidRPr="0030717A">
        <w:rPr>
          <w:sz w:val="20"/>
        </w:rPr>
        <w:t xml:space="preserve">Table </w:t>
      </w:r>
      <w:r w:rsidRPr="0030717A">
        <w:rPr>
          <w:sz w:val="20"/>
        </w:rPr>
        <w:fldChar w:fldCharType="begin"/>
      </w:r>
      <w:r w:rsidRPr="0030717A">
        <w:rPr>
          <w:sz w:val="20"/>
        </w:rPr>
        <w:instrText xml:space="preserve"> SEQ Table \* ARABIC </w:instrText>
      </w:r>
      <w:r w:rsidRPr="0030717A">
        <w:rPr>
          <w:sz w:val="20"/>
        </w:rPr>
        <w:fldChar w:fldCharType="separate"/>
      </w:r>
      <w:r w:rsidR="002934E8">
        <w:rPr>
          <w:noProof/>
          <w:sz w:val="20"/>
        </w:rPr>
        <w:t>4</w:t>
      </w:r>
      <w:r w:rsidRPr="0030717A">
        <w:rPr>
          <w:sz w:val="20"/>
        </w:rPr>
        <w:fldChar w:fldCharType="end"/>
      </w:r>
      <w:r w:rsidRPr="0030717A">
        <w:rPr>
          <w:sz w:val="20"/>
        </w:rPr>
        <w:t xml:space="preserve"> </w:t>
      </w:r>
      <w:r w:rsidRPr="0030717A">
        <w:rPr>
          <w:b w:val="0"/>
          <w:sz w:val="20"/>
        </w:rPr>
        <w:t>– Training requirements</w:t>
      </w:r>
      <w:bookmarkEnd w:id="826"/>
    </w:p>
    <w:p w:rsidR="0057679A" w:rsidRDefault="0057679A" w:rsidP="00F40DB6">
      <w:pPr>
        <w:rPr>
          <w:rFonts w:cs="Arial"/>
          <w:color w:val="000000"/>
          <w:sz w:val="22"/>
          <w:szCs w:val="22"/>
        </w:rPr>
      </w:pPr>
    </w:p>
    <w:p w:rsidR="00B91467" w:rsidRPr="007203A9" w:rsidRDefault="00B561F4" w:rsidP="00F40DB6">
      <w:pPr>
        <w:rPr>
          <w:rFonts w:cs="Arial"/>
          <w:sz w:val="22"/>
          <w:szCs w:val="22"/>
          <w:lang w:val="en-ZA"/>
        </w:rPr>
      </w:pPr>
      <w:r>
        <w:rPr>
          <w:rFonts w:cs="Arial"/>
          <w:color w:val="000000"/>
          <w:sz w:val="22"/>
          <w:szCs w:val="22"/>
        </w:rPr>
        <w:t>The training will be</w:t>
      </w:r>
      <w:r w:rsidRPr="00856096">
        <w:rPr>
          <w:rFonts w:cs="Arial"/>
          <w:color w:val="000000"/>
          <w:sz w:val="22"/>
          <w:szCs w:val="22"/>
        </w:rPr>
        <w:t xml:space="preserve"> held at venue provided by the </w:t>
      </w:r>
      <w:r w:rsidRPr="00856096">
        <w:rPr>
          <w:rFonts w:cs="Arial"/>
          <w:i/>
          <w:color w:val="000000"/>
          <w:sz w:val="22"/>
          <w:szCs w:val="22"/>
        </w:rPr>
        <w:t>Employer</w:t>
      </w:r>
      <w:r>
        <w:rPr>
          <w:rFonts w:cs="Arial"/>
          <w:color w:val="000000"/>
          <w:sz w:val="22"/>
          <w:szCs w:val="22"/>
        </w:rPr>
        <w:t xml:space="preserve"> within South Africa</w:t>
      </w:r>
      <w:r w:rsidRPr="00856096">
        <w:rPr>
          <w:rFonts w:cs="Arial"/>
          <w:color w:val="000000"/>
          <w:sz w:val="22"/>
          <w:szCs w:val="22"/>
        </w:rPr>
        <w:t xml:space="preserve">. The </w:t>
      </w:r>
      <w:r w:rsidRPr="00856096">
        <w:rPr>
          <w:rFonts w:cs="Arial"/>
          <w:sz w:val="22"/>
          <w:szCs w:val="22"/>
          <w:lang w:val="en-ZA"/>
        </w:rPr>
        <w:t xml:space="preserve">training on hardware, network and software is official OEM certified training. The </w:t>
      </w:r>
      <w:r w:rsidRPr="00856096">
        <w:rPr>
          <w:rFonts w:cs="Arial"/>
          <w:i/>
          <w:sz w:val="22"/>
          <w:szCs w:val="22"/>
          <w:lang w:val="en-ZA"/>
        </w:rPr>
        <w:t xml:space="preserve">Contractor </w:t>
      </w:r>
      <w:r w:rsidRPr="00856096">
        <w:rPr>
          <w:rFonts w:cs="Arial"/>
          <w:sz w:val="22"/>
          <w:szCs w:val="22"/>
          <w:lang w:val="en-ZA"/>
        </w:rPr>
        <w:t xml:space="preserve">provides the </w:t>
      </w:r>
      <w:r w:rsidRPr="00856096">
        <w:rPr>
          <w:rFonts w:cs="Arial"/>
          <w:i/>
          <w:sz w:val="22"/>
          <w:szCs w:val="22"/>
          <w:lang w:val="en-ZA"/>
        </w:rPr>
        <w:t xml:space="preserve">Employer </w:t>
      </w:r>
      <w:r w:rsidRPr="00856096">
        <w:rPr>
          <w:rFonts w:cs="Arial"/>
          <w:sz w:val="22"/>
          <w:szCs w:val="22"/>
          <w:lang w:val="en-ZA"/>
        </w:rPr>
        <w:t xml:space="preserve">with the </w:t>
      </w:r>
      <w:r>
        <w:rPr>
          <w:rFonts w:cs="Arial"/>
          <w:sz w:val="22"/>
          <w:szCs w:val="22"/>
          <w:lang w:val="en-ZA"/>
        </w:rPr>
        <w:t>t</w:t>
      </w:r>
      <w:r w:rsidRPr="00856096">
        <w:rPr>
          <w:rFonts w:cs="Arial"/>
          <w:sz w:val="22"/>
          <w:szCs w:val="22"/>
          <w:lang w:val="en-ZA"/>
        </w:rPr>
        <w:t>raining</w:t>
      </w:r>
      <w:r>
        <w:rPr>
          <w:rFonts w:cs="Arial"/>
          <w:sz w:val="22"/>
          <w:szCs w:val="22"/>
          <w:lang w:val="en-ZA"/>
        </w:rPr>
        <w:t xml:space="preserve"> curriculum </w:t>
      </w:r>
      <w:r w:rsidR="00734346">
        <w:rPr>
          <w:rFonts w:cs="Arial"/>
          <w:sz w:val="22"/>
          <w:szCs w:val="22"/>
          <w:lang w:val="en-ZA"/>
        </w:rPr>
        <w:t>for the acceptance by</w:t>
      </w:r>
      <w:r w:rsidRPr="00856096">
        <w:rPr>
          <w:rFonts w:cs="Arial"/>
          <w:sz w:val="22"/>
          <w:szCs w:val="22"/>
          <w:lang w:val="en-ZA"/>
        </w:rPr>
        <w:t xml:space="preserve"> the</w:t>
      </w:r>
      <w:r w:rsidRPr="00856096">
        <w:rPr>
          <w:rFonts w:cs="Arial"/>
          <w:i/>
          <w:sz w:val="22"/>
          <w:szCs w:val="22"/>
          <w:lang w:val="en-ZA"/>
        </w:rPr>
        <w:t xml:space="preserve"> Project Manager.</w:t>
      </w:r>
      <w:r w:rsidRPr="00856096">
        <w:rPr>
          <w:rFonts w:cs="Arial"/>
          <w:sz w:val="22"/>
          <w:szCs w:val="22"/>
          <w:lang w:val="en-ZA"/>
        </w:rPr>
        <w:t xml:space="preserve"> The language for training facilitation as well as documentation is English. The </w:t>
      </w:r>
      <w:r w:rsidRPr="00856096">
        <w:rPr>
          <w:rFonts w:cs="Arial"/>
          <w:i/>
          <w:sz w:val="22"/>
          <w:szCs w:val="22"/>
          <w:lang w:val="en-ZA"/>
        </w:rPr>
        <w:t>Contractor</w:t>
      </w:r>
      <w:r w:rsidRPr="00856096">
        <w:rPr>
          <w:rFonts w:cs="Arial"/>
          <w:sz w:val="22"/>
          <w:szCs w:val="22"/>
          <w:lang w:val="en-ZA"/>
        </w:rPr>
        <w:t xml:space="preserve"> compiles training manuals </w:t>
      </w:r>
      <w:r w:rsidRPr="00D1719B">
        <w:rPr>
          <w:rFonts w:cs="Arial"/>
          <w:sz w:val="22"/>
          <w:szCs w:val="22"/>
          <w:lang w:val="en-ZA"/>
        </w:rPr>
        <w:t xml:space="preserve">for official </w:t>
      </w:r>
      <w:r w:rsidRPr="00A8048B">
        <w:rPr>
          <w:rFonts w:cs="Arial"/>
          <w:sz w:val="22"/>
          <w:szCs w:val="22"/>
          <w:lang w:val="en-ZA"/>
        </w:rPr>
        <w:t xml:space="preserve">training courses. The </w:t>
      </w:r>
      <w:r w:rsidRPr="007203A9">
        <w:rPr>
          <w:rFonts w:cs="Arial"/>
          <w:i/>
          <w:sz w:val="22"/>
          <w:szCs w:val="22"/>
          <w:lang w:val="en-ZA"/>
        </w:rPr>
        <w:t>Contractor</w:t>
      </w:r>
      <w:r w:rsidRPr="007203A9">
        <w:rPr>
          <w:rFonts w:cs="Arial"/>
          <w:sz w:val="22"/>
          <w:szCs w:val="22"/>
          <w:lang w:val="en-ZA"/>
        </w:rPr>
        <w:t xml:space="preserve"> also supplies these manuals in electronic format.</w:t>
      </w:r>
    </w:p>
    <w:p w:rsidR="00B91467" w:rsidRPr="00090D3B" w:rsidRDefault="00B91467" w:rsidP="00F40DB6">
      <w:pPr>
        <w:rPr>
          <w:rFonts w:cs="Arial"/>
          <w:sz w:val="22"/>
          <w:szCs w:val="22"/>
          <w:lang w:val="en-ZA"/>
        </w:rPr>
      </w:pPr>
    </w:p>
    <w:p w:rsidR="00B91467" w:rsidRPr="00CF575C" w:rsidRDefault="00B91467" w:rsidP="00B91467">
      <w:pPr>
        <w:pStyle w:val="BlockText"/>
        <w:ind w:left="0" w:right="-1"/>
        <w:rPr>
          <w:rFonts w:cs="Arial"/>
          <w:sz w:val="22"/>
          <w:szCs w:val="22"/>
        </w:rPr>
      </w:pPr>
      <w:r w:rsidRPr="00CF575C">
        <w:rPr>
          <w:rFonts w:cs="Arial"/>
          <w:sz w:val="22"/>
          <w:szCs w:val="22"/>
        </w:rPr>
        <w:t xml:space="preserve">The </w:t>
      </w:r>
      <w:r w:rsidRPr="00CF575C">
        <w:rPr>
          <w:rFonts w:cs="Arial"/>
          <w:sz w:val="22"/>
          <w:szCs w:val="22"/>
          <w:lang w:val="en-ZA"/>
        </w:rPr>
        <w:t>training on hardware, network and software is official OEM certified training.</w:t>
      </w:r>
    </w:p>
    <w:p w:rsidR="00F40DB6" w:rsidRPr="00380480" w:rsidRDefault="00C15ADA" w:rsidP="00F40DB6">
      <w:r>
        <w:br w:type="page"/>
      </w:r>
    </w:p>
    <w:p w:rsidR="00F40DB6" w:rsidRPr="001E69E4" w:rsidRDefault="00F40DB6" w:rsidP="002934E8">
      <w:pPr>
        <w:pStyle w:val="Heading1"/>
        <w:numPr>
          <w:ilvl w:val="1"/>
          <w:numId w:val="28"/>
        </w:numPr>
        <w:rPr>
          <w:caps/>
        </w:rPr>
      </w:pPr>
      <w:bookmarkStart w:id="827" w:name="_Toc137798055"/>
      <w:bookmarkStart w:id="828" w:name="_Toc229128258"/>
      <w:bookmarkStart w:id="829" w:name="_Toc73518319"/>
      <w:r w:rsidRPr="001E69E4">
        <w:rPr>
          <w:caps/>
        </w:rPr>
        <w:t xml:space="preserve">Engineering and </w:t>
      </w:r>
      <w:r w:rsidR="00784942" w:rsidRPr="001E69E4">
        <w:rPr>
          <w:caps/>
        </w:rPr>
        <w:t xml:space="preserve">the </w:t>
      </w:r>
      <w:r w:rsidRPr="001E69E4">
        <w:rPr>
          <w:i/>
          <w:iCs/>
          <w:caps/>
        </w:rPr>
        <w:t>Contractor</w:t>
      </w:r>
      <w:r w:rsidRPr="001E69E4">
        <w:rPr>
          <w:caps/>
        </w:rPr>
        <w:t>’s design</w:t>
      </w:r>
      <w:bookmarkEnd w:id="827"/>
      <w:bookmarkEnd w:id="828"/>
      <w:bookmarkEnd w:id="829"/>
    </w:p>
    <w:p w:rsidR="000357DB" w:rsidRPr="001E69E4" w:rsidRDefault="000357DB" w:rsidP="002934E8">
      <w:pPr>
        <w:pStyle w:val="Heading2"/>
        <w:numPr>
          <w:ilvl w:val="2"/>
          <w:numId w:val="28"/>
        </w:numPr>
        <w:rPr>
          <w:lang w:val="en-ZA"/>
        </w:rPr>
      </w:pPr>
      <w:bookmarkStart w:id="830" w:name="_Toc31029201"/>
      <w:bookmarkStart w:id="831" w:name="_Toc31029354"/>
      <w:bookmarkStart w:id="832" w:name="_Toc31029507"/>
      <w:bookmarkStart w:id="833" w:name="_Toc31029806"/>
      <w:bookmarkStart w:id="834" w:name="_Toc31029959"/>
      <w:bookmarkStart w:id="835" w:name="_Toc31030299"/>
      <w:bookmarkStart w:id="836" w:name="_Toc31030482"/>
      <w:bookmarkStart w:id="837" w:name="_Toc31030671"/>
      <w:bookmarkStart w:id="838" w:name="_Toc31030970"/>
      <w:bookmarkStart w:id="839" w:name="_Toc31031961"/>
      <w:bookmarkStart w:id="840" w:name="_Toc31032293"/>
      <w:bookmarkStart w:id="841" w:name="_Toc31032627"/>
      <w:bookmarkStart w:id="842" w:name="_Toc31034282"/>
      <w:bookmarkStart w:id="843" w:name="_Toc31032070"/>
      <w:bookmarkStart w:id="844" w:name="_Toc31032402"/>
      <w:bookmarkStart w:id="845" w:name="_Toc31032736"/>
      <w:bookmarkStart w:id="846" w:name="_Toc31034391"/>
      <w:bookmarkStart w:id="847" w:name="_Toc465719809"/>
      <w:bookmarkStart w:id="848" w:name="_Toc480898531"/>
      <w:bookmarkStart w:id="849" w:name="_Toc489969651"/>
      <w:bookmarkStart w:id="850" w:name="_Toc73518320"/>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r w:rsidRPr="001E69E4">
        <w:rPr>
          <w:lang w:val="en-ZA"/>
        </w:rPr>
        <w:t>Transporting</w:t>
      </w:r>
      <w:bookmarkEnd w:id="847"/>
      <w:bookmarkEnd w:id="848"/>
      <w:bookmarkEnd w:id="849"/>
      <w:bookmarkEnd w:id="850"/>
    </w:p>
    <w:p w:rsidR="000357DB" w:rsidRPr="00CF575C" w:rsidRDefault="000357DB" w:rsidP="00CF575C">
      <w:pPr>
        <w:rPr>
          <w:rFonts w:cs="Arial"/>
          <w:sz w:val="22"/>
          <w:szCs w:val="22"/>
        </w:rPr>
      </w:pPr>
      <w:r w:rsidRPr="00CF575C">
        <w:rPr>
          <w:rFonts w:cs="Arial"/>
          <w:sz w:val="22"/>
          <w:szCs w:val="22"/>
        </w:rPr>
        <w:t xml:space="preserve">The </w:t>
      </w:r>
      <w:r w:rsidRPr="00CF575C">
        <w:rPr>
          <w:rFonts w:cs="Arial"/>
          <w:i/>
          <w:sz w:val="22"/>
          <w:szCs w:val="22"/>
        </w:rPr>
        <w:t>Contractor</w:t>
      </w:r>
      <w:r w:rsidRPr="00CF575C">
        <w:rPr>
          <w:rFonts w:cs="Arial"/>
          <w:sz w:val="22"/>
          <w:szCs w:val="22"/>
        </w:rPr>
        <w:t xml:space="preserve"> is required to transport and deliver all equipment which is used to complete the </w:t>
      </w:r>
      <w:r w:rsidRPr="00CF575C">
        <w:rPr>
          <w:rFonts w:cs="Arial"/>
          <w:i/>
          <w:sz w:val="22"/>
          <w:szCs w:val="22"/>
        </w:rPr>
        <w:t>Works.</w:t>
      </w:r>
      <w:r w:rsidRPr="00CF575C">
        <w:rPr>
          <w:rFonts w:cs="Arial"/>
          <w:sz w:val="22"/>
          <w:szCs w:val="22"/>
        </w:rPr>
        <w:t xml:space="preserve"> The </w:t>
      </w:r>
      <w:r w:rsidRPr="00CF575C">
        <w:rPr>
          <w:rFonts w:cs="Arial"/>
          <w:i/>
          <w:sz w:val="22"/>
          <w:szCs w:val="22"/>
        </w:rPr>
        <w:t>Contractor</w:t>
      </w:r>
      <w:r w:rsidRPr="00CF575C">
        <w:rPr>
          <w:rFonts w:cs="Arial"/>
          <w:sz w:val="22"/>
          <w:szCs w:val="22"/>
        </w:rPr>
        <w:t xml:space="preserve"> provides for a storage f</w:t>
      </w:r>
      <w:r w:rsidR="00FD55D8" w:rsidRPr="00CF575C">
        <w:rPr>
          <w:rFonts w:cs="Arial"/>
          <w:sz w:val="22"/>
          <w:szCs w:val="22"/>
        </w:rPr>
        <w:t>acility at the relevant sites at the</w:t>
      </w:r>
      <w:r w:rsidRPr="00CF575C">
        <w:rPr>
          <w:rFonts w:cs="Arial"/>
          <w:sz w:val="22"/>
          <w:szCs w:val="22"/>
        </w:rPr>
        <w:t xml:space="preserve"> identified area provided by the </w:t>
      </w:r>
      <w:r w:rsidRPr="00CF575C">
        <w:rPr>
          <w:rFonts w:cs="Arial"/>
          <w:i/>
          <w:sz w:val="22"/>
          <w:szCs w:val="22"/>
        </w:rPr>
        <w:t>Employer</w:t>
      </w:r>
      <w:r w:rsidRPr="00CF575C">
        <w:rPr>
          <w:rFonts w:cs="Arial"/>
          <w:sz w:val="22"/>
          <w:szCs w:val="22"/>
        </w:rPr>
        <w:t>.</w:t>
      </w:r>
    </w:p>
    <w:p w:rsidR="00311E75" w:rsidRPr="00CF575C" w:rsidRDefault="00311E75" w:rsidP="00CF575C">
      <w:pPr>
        <w:rPr>
          <w:rFonts w:cs="Arial"/>
          <w:sz w:val="22"/>
          <w:szCs w:val="22"/>
        </w:rPr>
      </w:pPr>
    </w:p>
    <w:p w:rsidR="00F32D06" w:rsidRPr="00CF575C" w:rsidRDefault="00F32D06" w:rsidP="00CF575C">
      <w:pPr>
        <w:rPr>
          <w:rFonts w:cs="Arial"/>
          <w:sz w:val="22"/>
          <w:szCs w:val="22"/>
        </w:rPr>
      </w:pPr>
      <w:r w:rsidRPr="00CF575C">
        <w:rPr>
          <w:rFonts w:cs="Arial"/>
          <w:sz w:val="22"/>
          <w:szCs w:val="22"/>
        </w:rPr>
        <w:t>No</w:t>
      </w:r>
      <w:r w:rsidRPr="00CF575C">
        <w:rPr>
          <w:rFonts w:cs="Arial"/>
          <w:i/>
          <w:sz w:val="22"/>
          <w:szCs w:val="22"/>
        </w:rPr>
        <w:t xml:space="preserve"> Contractor </w:t>
      </w:r>
      <w:r w:rsidRPr="00CF575C">
        <w:rPr>
          <w:rFonts w:cs="Arial"/>
          <w:sz w:val="22"/>
          <w:szCs w:val="22"/>
        </w:rPr>
        <w:t>would be allowed to transport passengers on the back of open light delivery vehicles (LDV’s)</w:t>
      </w:r>
      <w:r w:rsidR="00D1719B">
        <w:rPr>
          <w:rFonts w:cs="Arial"/>
          <w:sz w:val="22"/>
          <w:szCs w:val="22"/>
        </w:rPr>
        <w:t xml:space="preserve">. </w:t>
      </w:r>
      <w:r w:rsidRPr="00CF575C">
        <w:rPr>
          <w:rFonts w:cs="Arial"/>
          <w:sz w:val="22"/>
          <w:szCs w:val="22"/>
        </w:rPr>
        <w:t xml:space="preserve">It is a legal requirement to provide safe transportation of </w:t>
      </w:r>
      <w:r w:rsidRPr="00CF575C">
        <w:rPr>
          <w:rFonts w:cs="Arial"/>
          <w:i/>
          <w:sz w:val="22"/>
          <w:szCs w:val="22"/>
        </w:rPr>
        <w:t>Eskom</w:t>
      </w:r>
      <w:r w:rsidRPr="00CF575C">
        <w:rPr>
          <w:rFonts w:cs="Arial"/>
          <w:sz w:val="22"/>
          <w:szCs w:val="22"/>
        </w:rPr>
        <w:t xml:space="preserve"> and </w:t>
      </w:r>
      <w:r w:rsidR="00E853EB" w:rsidRPr="00CF575C">
        <w:rPr>
          <w:rFonts w:cs="Arial"/>
          <w:i/>
          <w:sz w:val="22"/>
          <w:szCs w:val="22"/>
        </w:rPr>
        <w:t>Contractor</w:t>
      </w:r>
      <w:r w:rsidRPr="00CF575C">
        <w:rPr>
          <w:rFonts w:cs="Arial"/>
          <w:sz w:val="22"/>
          <w:szCs w:val="22"/>
        </w:rPr>
        <w:t xml:space="preserve"> employees</w:t>
      </w:r>
      <w:r w:rsidR="00E853EB" w:rsidRPr="00CF575C">
        <w:rPr>
          <w:rFonts w:cs="Arial"/>
          <w:sz w:val="22"/>
          <w:szCs w:val="22"/>
        </w:rPr>
        <w:t>- therefore the following will be enforced:</w:t>
      </w:r>
    </w:p>
    <w:p w:rsidR="00E853EB" w:rsidRPr="00CF575C" w:rsidRDefault="00E853EB" w:rsidP="00CF575C">
      <w:pPr>
        <w:rPr>
          <w:rFonts w:cs="Arial"/>
          <w:sz w:val="22"/>
          <w:szCs w:val="22"/>
        </w:rPr>
      </w:pPr>
    </w:p>
    <w:p w:rsidR="00E853EB" w:rsidRDefault="00E853EB" w:rsidP="00CF575C">
      <w:pPr>
        <w:rPr>
          <w:rFonts w:cs="Arial"/>
          <w:sz w:val="22"/>
          <w:szCs w:val="22"/>
        </w:rPr>
      </w:pPr>
      <w:r w:rsidRPr="00CF575C">
        <w:rPr>
          <w:rFonts w:cs="Arial"/>
          <w:sz w:val="22"/>
          <w:szCs w:val="22"/>
        </w:rPr>
        <w:t>All passengers must be transported in a closed vehicle with proper and adequate seating, fitted with safety belt for the number of passengers to be transported. No passengers may be transported on the back of a light delivery vehicle (LDV) whether open or closed.</w:t>
      </w:r>
    </w:p>
    <w:p w:rsidR="00D1719B" w:rsidRPr="00CF575C" w:rsidRDefault="00D1719B" w:rsidP="00CF575C">
      <w:pPr>
        <w:rPr>
          <w:rFonts w:cs="Arial"/>
          <w:sz w:val="22"/>
          <w:szCs w:val="22"/>
        </w:rPr>
      </w:pPr>
    </w:p>
    <w:p w:rsidR="00E853EB" w:rsidRPr="00CF575C" w:rsidRDefault="00E853EB" w:rsidP="00CF575C">
      <w:pPr>
        <w:rPr>
          <w:rFonts w:cs="Arial"/>
          <w:sz w:val="22"/>
          <w:szCs w:val="22"/>
        </w:rPr>
      </w:pPr>
      <w:r w:rsidRPr="00CF575C">
        <w:rPr>
          <w:rFonts w:cs="Arial"/>
          <w:sz w:val="22"/>
          <w:szCs w:val="22"/>
        </w:rPr>
        <w:t>Tools and equipment must be properly secured.</w:t>
      </w:r>
    </w:p>
    <w:p w:rsidR="00E853EB" w:rsidRPr="00CF575C" w:rsidRDefault="00E853EB" w:rsidP="00CF575C">
      <w:pPr>
        <w:rPr>
          <w:rFonts w:cs="Arial"/>
          <w:sz w:val="22"/>
          <w:szCs w:val="22"/>
        </w:rPr>
      </w:pPr>
      <w:r w:rsidRPr="00CF575C">
        <w:rPr>
          <w:rFonts w:cs="Arial"/>
          <w:sz w:val="22"/>
          <w:szCs w:val="22"/>
        </w:rPr>
        <w:t>Only authorised drivers may transport passengers.</w:t>
      </w:r>
    </w:p>
    <w:p w:rsidR="00E853EB" w:rsidRPr="00CF575C" w:rsidRDefault="00E853EB" w:rsidP="00CF575C">
      <w:pPr>
        <w:rPr>
          <w:rFonts w:cs="Arial"/>
          <w:sz w:val="22"/>
          <w:szCs w:val="22"/>
        </w:rPr>
      </w:pPr>
      <w:r w:rsidRPr="00CF575C">
        <w:rPr>
          <w:rFonts w:cs="Arial"/>
          <w:sz w:val="22"/>
          <w:szCs w:val="22"/>
        </w:rPr>
        <w:t>Proof must be submitted on request in terms of valid roadworthiness of the vehicle/s.</w:t>
      </w:r>
    </w:p>
    <w:p w:rsidR="00E853EB" w:rsidRDefault="00E853EB" w:rsidP="00CF575C">
      <w:pPr>
        <w:rPr>
          <w:rFonts w:cs="Arial"/>
          <w:sz w:val="22"/>
          <w:szCs w:val="22"/>
        </w:rPr>
      </w:pPr>
      <w:r w:rsidRPr="00CF575C">
        <w:rPr>
          <w:rFonts w:cs="Arial"/>
          <w:sz w:val="22"/>
          <w:szCs w:val="22"/>
        </w:rPr>
        <w:t>The above must apply to on site and off site transportation of passengers.</w:t>
      </w:r>
    </w:p>
    <w:p w:rsidR="000357DB" w:rsidRPr="001E69E4" w:rsidRDefault="000357DB" w:rsidP="002934E8">
      <w:pPr>
        <w:pStyle w:val="Heading2"/>
        <w:numPr>
          <w:ilvl w:val="1"/>
          <w:numId w:val="28"/>
        </w:numPr>
        <w:rPr>
          <w:rFonts w:ascii="Arial Bold" w:hAnsi="Arial Bold"/>
          <w:caps/>
          <w:lang w:val="en-ZA"/>
        </w:rPr>
      </w:pPr>
      <w:bookmarkStart w:id="851" w:name="_Toc31032072"/>
      <w:bookmarkStart w:id="852" w:name="_Toc31032404"/>
      <w:bookmarkStart w:id="853" w:name="_Toc31032738"/>
      <w:bookmarkStart w:id="854" w:name="_Toc31034393"/>
      <w:bookmarkStart w:id="855" w:name="_Toc489969652"/>
      <w:bookmarkStart w:id="856" w:name="_Toc73518321"/>
      <w:bookmarkEnd w:id="851"/>
      <w:bookmarkEnd w:id="852"/>
      <w:bookmarkEnd w:id="853"/>
      <w:bookmarkEnd w:id="854"/>
      <w:r w:rsidRPr="001E69E4">
        <w:rPr>
          <w:rFonts w:ascii="Arial Bold" w:hAnsi="Arial Bold"/>
          <w:caps/>
          <w:lang w:val="en-ZA"/>
        </w:rPr>
        <w:t>Installation and site work</w:t>
      </w:r>
      <w:bookmarkEnd w:id="855"/>
      <w:bookmarkEnd w:id="856"/>
    </w:p>
    <w:p w:rsidR="000357DB" w:rsidRPr="00CF575C" w:rsidRDefault="000357DB" w:rsidP="00CF575C">
      <w:pPr>
        <w:rPr>
          <w:rFonts w:cs="Arial"/>
          <w:color w:val="000000"/>
          <w:sz w:val="22"/>
          <w:szCs w:val="22"/>
        </w:rPr>
      </w:pPr>
      <w:r w:rsidRPr="00CF575C">
        <w:rPr>
          <w:rFonts w:cs="Arial"/>
          <w:color w:val="000000"/>
          <w:sz w:val="22"/>
          <w:szCs w:val="22"/>
        </w:rPr>
        <w:t xml:space="preserve">Site installation will be carried out for all the diagnostic and monitoring systems by the </w:t>
      </w:r>
      <w:r w:rsidRPr="00CF575C">
        <w:rPr>
          <w:rFonts w:cs="Arial"/>
          <w:i/>
          <w:color w:val="000000"/>
          <w:sz w:val="22"/>
          <w:szCs w:val="22"/>
        </w:rPr>
        <w:t>Contractor</w:t>
      </w:r>
      <w:r w:rsidRPr="00CF575C">
        <w:rPr>
          <w:rFonts w:cs="Arial"/>
          <w:color w:val="000000"/>
          <w:sz w:val="22"/>
          <w:szCs w:val="22"/>
        </w:rPr>
        <w:t xml:space="preserve"> under the supervision of the </w:t>
      </w:r>
      <w:r w:rsidRPr="00CF575C">
        <w:rPr>
          <w:rFonts w:cs="Arial"/>
          <w:i/>
          <w:color w:val="000000"/>
          <w:sz w:val="22"/>
          <w:szCs w:val="22"/>
        </w:rPr>
        <w:t>Contractor</w:t>
      </w:r>
      <w:r w:rsidRPr="00CF575C">
        <w:rPr>
          <w:rFonts w:cs="Arial"/>
          <w:color w:val="000000"/>
          <w:sz w:val="22"/>
          <w:szCs w:val="22"/>
        </w:rPr>
        <w:t xml:space="preserve"> specified specialist Engineer.  The commissioning for all the diagnostic and monitoring systems will be carried out by the </w:t>
      </w:r>
      <w:r w:rsidRPr="00CF575C">
        <w:rPr>
          <w:rFonts w:cs="Arial"/>
          <w:i/>
          <w:color w:val="000000"/>
          <w:sz w:val="22"/>
          <w:szCs w:val="22"/>
        </w:rPr>
        <w:t>Contractor</w:t>
      </w:r>
      <w:r w:rsidRPr="00CF575C">
        <w:rPr>
          <w:rFonts w:cs="Arial"/>
          <w:color w:val="000000"/>
          <w:sz w:val="22"/>
          <w:szCs w:val="22"/>
        </w:rPr>
        <w:t xml:space="preserve"> specified specialist Engineer</w:t>
      </w:r>
    </w:p>
    <w:p w:rsidR="000357DB" w:rsidRPr="00CF575C" w:rsidRDefault="000357DB" w:rsidP="00CF575C">
      <w:pPr>
        <w:ind w:left="352"/>
        <w:rPr>
          <w:rFonts w:cs="Arial"/>
          <w:color w:val="000000"/>
          <w:sz w:val="22"/>
          <w:szCs w:val="22"/>
        </w:rPr>
      </w:pPr>
    </w:p>
    <w:p w:rsidR="000357DB" w:rsidRPr="00CF575C" w:rsidRDefault="000357DB" w:rsidP="00CF575C">
      <w:pPr>
        <w:rPr>
          <w:rFonts w:cs="Arial"/>
          <w:color w:val="000000"/>
          <w:sz w:val="22"/>
          <w:szCs w:val="22"/>
        </w:rPr>
      </w:pPr>
      <w:r w:rsidRPr="00CF575C">
        <w:rPr>
          <w:rFonts w:cs="Arial"/>
          <w:color w:val="000000"/>
          <w:sz w:val="22"/>
          <w:szCs w:val="22"/>
        </w:rPr>
        <w:t xml:space="preserve">The installation and access for installation are dependent on the production risk associated with the work the </w:t>
      </w:r>
      <w:r w:rsidRPr="00CF575C">
        <w:rPr>
          <w:rFonts w:cs="Arial"/>
          <w:i/>
          <w:color w:val="000000"/>
          <w:sz w:val="22"/>
          <w:szCs w:val="22"/>
        </w:rPr>
        <w:t>Contractor</w:t>
      </w:r>
      <w:r w:rsidRPr="00CF575C">
        <w:rPr>
          <w:rFonts w:cs="Arial"/>
          <w:color w:val="000000"/>
          <w:sz w:val="22"/>
          <w:szCs w:val="22"/>
        </w:rPr>
        <w:t xml:space="preserve"> performs. Upfront work will be allowed after a risk assessment provided by the </w:t>
      </w:r>
      <w:r w:rsidRPr="00CF575C">
        <w:rPr>
          <w:rFonts w:cs="Arial"/>
          <w:i/>
          <w:color w:val="000000"/>
          <w:sz w:val="22"/>
          <w:szCs w:val="22"/>
        </w:rPr>
        <w:t>Contractor</w:t>
      </w:r>
      <w:r w:rsidRPr="00CF575C">
        <w:rPr>
          <w:rFonts w:cs="Arial"/>
          <w:color w:val="000000"/>
          <w:sz w:val="22"/>
          <w:szCs w:val="22"/>
        </w:rPr>
        <w:t xml:space="preserve"> in conjunction with the </w:t>
      </w:r>
      <w:r w:rsidRPr="00CF575C">
        <w:rPr>
          <w:rFonts w:cs="Arial"/>
          <w:i/>
          <w:color w:val="000000"/>
          <w:sz w:val="22"/>
          <w:szCs w:val="22"/>
        </w:rPr>
        <w:t xml:space="preserve">Employer </w:t>
      </w:r>
      <w:r w:rsidRPr="00CF575C">
        <w:rPr>
          <w:rFonts w:cs="Arial"/>
          <w:color w:val="000000"/>
          <w:sz w:val="22"/>
          <w:szCs w:val="22"/>
        </w:rPr>
        <w:t>justifies the execution of the work.</w:t>
      </w:r>
    </w:p>
    <w:p w:rsidR="000357DB" w:rsidRPr="00CF575C" w:rsidRDefault="000357DB" w:rsidP="00CF575C">
      <w:pPr>
        <w:ind w:left="352"/>
        <w:rPr>
          <w:rFonts w:cs="Arial"/>
          <w:color w:val="000000"/>
          <w:sz w:val="22"/>
          <w:szCs w:val="22"/>
        </w:rPr>
      </w:pPr>
    </w:p>
    <w:p w:rsidR="000357DB" w:rsidRDefault="000357DB" w:rsidP="00CF575C">
      <w:pPr>
        <w:rPr>
          <w:rFonts w:cs="Arial"/>
          <w:color w:val="000000"/>
          <w:sz w:val="22"/>
          <w:szCs w:val="22"/>
        </w:rPr>
      </w:pPr>
      <w:r w:rsidRPr="00CF575C">
        <w:rPr>
          <w:rFonts w:cs="Arial"/>
          <w:color w:val="000000"/>
          <w:sz w:val="22"/>
          <w:szCs w:val="22"/>
        </w:rPr>
        <w:t xml:space="preserve">Work to be performed on units which are in service and which risk does not justify on load access will need to be executed during unit outages. The </w:t>
      </w:r>
      <w:r w:rsidRPr="00CF575C">
        <w:rPr>
          <w:rFonts w:cs="Arial"/>
          <w:i/>
          <w:color w:val="000000"/>
          <w:sz w:val="22"/>
          <w:szCs w:val="22"/>
        </w:rPr>
        <w:t>Employer</w:t>
      </w:r>
      <w:r w:rsidRPr="00CF575C">
        <w:rPr>
          <w:rFonts w:cs="Arial"/>
          <w:color w:val="000000"/>
          <w:sz w:val="22"/>
          <w:szCs w:val="22"/>
        </w:rPr>
        <w:t xml:space="preserve"> provides the </w:t>
      </w:r>
      <w:r w:rsidRPr="00CF575C">
        <w:rPr>
          <w:rFonts w:cs="Arial"/>
          <w:i/>
          <w:color w:val="000000"/>
          <w:sz w:val="22"/>
          <w:szCs w:val="22"/>
        </w:rPr>
        <w:t>Contractor</w:t>
      </w:r>
      <w:r w:rsidRPr="00CF575C">
        <w:rPr>
          <w:rFonts w:cs="Arial"/>
          <w:color w:val="000000"/>
          <w:sz w:val="22"/>
          <w:szCs w:val="22"/>
        </w:rPr>
        <w:t xml:space="preserve"> with the outages planned for the duration of the Works. Outages may however change in duration as well as planned execution dates. The </w:t>
      </w:r>
      <w:r w:rsidRPr="00CF575C">
        <w:rPr>
          <w:rFonts w:cs="Arial"/>
          <w:i/>
          <w:color w:val="000000"/>
          <w:sz w:val="22"/>
          <w:szCs w:val="22"/>
        </w:rPr>
        <w:t>Contractor</w:t>
      </w:r>
      <w:r w:rsidRPr="00CF575C">
        <w:rPr>
          <w:rFonts w:cs="Arial"/>
          <w:color w:val="000000"/>
          <w:sz w:val="22"/>
          <w:szCs w:val="22"/>
        </w:rPr>
        <w:t xml:space="preserve"> therefore provide for a flexible approach which can accommodate changes in outage related work without a compensation event.</w:t>
      </w:r>
    </w:p>
    <w:p w:rsidR="00F40DB6" w:rsidRPr="001E69E4" w:rsidRDefault="00F40DB6" w:rsidP="002934E8">
      <w:pPr>
        <w:pStyle w:val="Heading2"/>
        <w:numPr>
          <w:ilvl w:val="1"/>
          <w:numId w:val="28"/>
        </w:numPr>
        <w:rPr>
          <w:rFonts w:ascii="Arial Bold" w:hAnsi="Arial Bold"/>
          <w:caps/>
          <w:lang w:val="en-ZA"/>
        </w:rPr>
      </w:pPr>
      <w:bookmarkStart w:id="857" w:name="_Toc31032074"/>
      <w:bookmarkStart w:id="858" w:name="_Toc31032406"/>
      <w:bookmarkStart w:id="859" w:name="_Toc31032740"/>
      <w:bookmarkStart w:id="860" w:name="_Toc31034395"/>
      <w:bookmarkStart w:id="861" w:name="_Toc31032075"/>
      <w:bookmarkStart w:id="862" w:name="_Toc31032407"/>
      <w:bookmarkStart w:id="863" w:name="_Toc31032741"/>
      <w:bookmarkStart w:id="864" w:name="_Toc31034396"/>
      <w:bookmarkStart w:id="865" w:name="_Toc31032076"/>
      <w:bookmarkStart w:id="866" w:name="_Toc31032408"/>
      <w:bookmarkStart w:id="867" w:name="_Toc31032742"/>
      <w:bookmarkStart w:id="868" w:name="_Toc31034397"/>
      <w:bookmarkStart w:id="869" w:name="_Toc31032077"/>
      <w:bookmarkStart w:id="870" w:name="_Toc31032409"/>
      <w:bookmarkStart w:id="871" w:name="_Toc31032743"/>
      <w:bookmarkStart w:id="872" w:name="_Toc31034398"/>
      <w:bookmarkStart w:id="873" w:name="_Toc31032078"/>
      <w:bookmarkStart w:id="874" w:name="_Toc31032410"/>
      <w:bookmarkStart w:id="875" w:name="_Toc31032744"/>
      <w:bookmarkStart w:id="876" w:name="_Toc31034399"/>
      <w:bookmarkStart w:id="877" w:name="_Toc31032080"/>
      <w:bookmarkStart w:id="878" w:name="_Toc31032412"/>
      <w:bookmarkStart w:id="879" w:name="_Toc31032746"/>
      <w:bookmarkStart w:id="880" w:name="_Toc31034401"/>
      <w:bookmarkStart w:id="881" w:name="_Toc137798060"/>
      <w:bookmarkStart w:id="882" w:name="_Toc229128263"/>
      <w:bookmarkStart w:id="883" w:name="_Toc73518322"/>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r w:rsidRPr="001E69E4">
        <w:rPr>
          <w:rFonts w:ascii="Arial Bold" w:hAnsi="Arial Bold"/>
          <w:caps/>
          <w:lang w:val="en-ZA"/>
        </w:rPr>
        <w:t xml:space="preserve">Use of </w:t>
      </w:r>
      <w:r w:rsidRPr="001E69E4">
        <w:rPr>
          <w:rFonts w:ascii="Arial Bold" w:hAnsi="Arial Bold"/>
          <w:i/>
          <w:caps/>
          <w:lang w:val="en-ZA"/>
        </w:rPr>
        <w:t>Contractor’s</w:t>
      </w:r>
      <w:r w:rsidRPr="001E69E4">
        <w:rPr>
          <w:rFonts w:ascii="Arial Bold" w:hAnsi="Arial Bold"/>
          <w:caps/>
          <w:lang w:val="en-ZA"/>
        </w:rPr>
        <w:t xml:space="preserve"> design</w:t>
      </w:r>
      <w:bookmarkEnd w:id="881"/>
      <w:bookmarkEnd w:id="882"/>
      <w:bookmarkEnd w:id="883"/>
    </w:p>
    <w:p w:rsidR="00C168FE" w:rsidRDefault="00AB01FA" w:rsidP="00F40DB6">
      <w:pPr>
        <w:rPr>
          <w:sz w:val="22"/>
          <w:szCs w:val="22"/>
        </w:rPr>
      </w:pPr>
      <w:r w:rsidRPr="00CF575C">
        <w:rPr>
          <w:sz w:val="22"/>
          <w:szCs w:val="22"/>
        </w:rPr>
        <w:t>No additional exceptions.</w:t>
      </w:r>
    </w:p>
    <w:p w:rsidR="00D46BC3" w:rsidRPr="00CF575C" w:rsidRDefault="00D46BC3" w:rsidP="00F40DB6">
      <w:pPr>
        <w:rPr>
          <w:sz w:val="22"/>
          <w:szCs w:val="22"/>
        </w:rPr>
      </w:pPr>
    </w:p>
    <w:p w:rsidR="0012166E" w:rsidRPr="001E69E4" w:rsidRDefault="001E2641" w:rsidP="002934E8">
      <w:pPr>
        <w:pStyle w:val="Heading2"/>
        <w:numPr>
          <w:ilvl w:val="1"/>
          <w:numId w:val="28"/>
        </w:numPr>
        <w:rPr>
          <w:rFonts w:ascii="Arial Bold" w:hAnsi="Arial Bold"/>
          <w:caps/>
          <w:lang w:val="en-ZA"/>
        </w:rPr>
      </w:pPr>
      <w:bookmarkStart w:id="884" w:name="_Toc31032082"/>
      <w:bookmarkStart w:id="885" w:name="_Toc31032414"/>
      <w:bookmarkStart w:id="886" w:name="_Toc31032748"/>
      <w:bookmarkStart w:id="887" w:name="_Toc31034403"/>
      <w:bookmarkStart w:id="888" w:name="_Toc526261072"/>
      <w:bookmarkStart w:id="889" w:name="_Toc526261581"/>
      <w:bookmarkStart w:id="890" w:name="_Toc526261997"/>
      <w:bookmarkStart w:id="891" w:name="_Toc526262620"/>
      <w:bookmarkStart w:id="892" w:name="_Toc526263029"/>
      <w:bookmarkStart w:id="893" w:name="_Toc526261073"/>
      <w:bookmarkStart w:id="894" w:name="_Toc526261582"/>
      <w:bookmarkStart w:id="895" w:name="_Toc526261998"/>
      <w:bookmarkStart w:id="896" w:name="_Toc526262621"/>
      <w:bookmarkStart w:id="897" w:name="_Toc526263030"/>
      <w:bookmarkStart w:id="898" w:name="_Toc526261074"/>
      <w:bookmarkStart w:id="899" w:name="_Toc526261583"/>
      <w:bookmarkStart w:id="900" w:name="_Toc526261999"/>
      <w:bookmarkStart w:id="901" w:name="_Toc526262622"/>
      <w:bookmarkStart w:id="902" w:name="_Toc526263031"/>
      <w:bookmarkStart w:id="903" w:name="_Toc526261075"/>
      <w:bookmarkStart w:id="904" w:name="_Toc526261584"/>
      <w:bookmarkStart w:id="905" w:name="_Toc526262000"/>
      <w:bookmarkStart w:id="906" w:name="_Toc526262623"/>
      <w:bookmarkStart w:id="907" w:name="_Toc526263032"/>
      <w:bookmarkStart w:id="908" w:name="_Toc526261076"/>
      <w:bookmarkStart w:id="909" w:name="_Toc526261585"/>
      <w:bookmarkStart w:id="910" w:name="_Toc526262001"/>
      <w:bookmarkStart w:id="911" w:name="_Toc526262624"/>
      <w:bookmarkStart w:id="912" w:name="_Toc526263033"/>
      <w:bookmarkStart w:id="913" w:name="_Toc137798062"/>
      <w:bookmarkStart w:id="914" w:name="_Toc229128265"/>
      <w:bookmarkStart w:id="915" w:name="_Toc7351832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r w:rsidRPr="001E69E4">
        <w:rPr>
          <w:rFonts w:ascii="Arial Bold" w:hAnsi="Arial Bold"/>
          <w:caps/>
          <w:lang w:val="en-ZA"/>
        </w:rPr>
        <w:t>Equipment required to be included in the works</w:t>
      </w:r>
      <w:bookmarkEnd w:id="913"/>
      <w:bookmarkEnd w:id="914"/>
      <w:bookmarkEnd w:id="915"/>
    </w:p>
    <w:p w:rsidR="001E2641" w:rsidRDefault="007C7A07" w:rsidP="00F40DB6">
      <w:pPr>
        <w:rPr>
          <w:sz w:val="22"/>
          <w:szCs w:val="22"/>
        </w:rPr>
      </w:pPr>
      <w:r w:rsidRPr="00CF575C">
        <w:rPr>
          <w:sz w:val="22"/>
          <w:szCs w:val="22"/>
        </w:rPr>
        <w:t xml:space="preserve">As a minimum all tools and equipment required for the maintenance of the installed equipment </w:t>
      </w:r>
      <w:r w:rsidR="00AB6EAE" w:rsidRPr="00CF575C">
        <w:rPr>
          <w:sz w:val="22"/>
          <w:szCs w:val="22"/>
        </w:rPr>
        <w:t>as per</w:t>
      </w:r>
      <w:r w:rsidR="00244763" w:rsidRPr="00CF575C">
        <w:rPr>
          <w:sz w:val="22"/>
          <w:szCs w:val="22"/>
        </w:rPr>
        <w:t xml:space="preserve"> the Works I</w:t>
      </w:r>
      <w:r w:rsidR="002F5476" w:rsidRPr="00CF575C">
        <w:rPr>
          <w:sz w:val="22"/>
          <w:szCs w:val="22"/>
        </w:rPr>
        <w:t>nformation.</w:t>
      </w:r>
      <w:r w:rsidR="008C0F5A">
        <w:rPr>
          <w:sz w:val="22"/>
          <w:szCs w:val="22"/>
        </w:rPr>
        <w:t xml:space="preserve"> The </w:t>
      </w:r>
      <w:r w:rsidR="008C0F5A" w:rsidRPr="001E69E4">
        <w:rPr>
          <w:i/>
          <w:sz w:val="22"/>
          <w:szCs w:val="22"/>
        </w:rPr>
        <w:t>Contractor</w:t>
      </w:r>
      <w:r w:rsidR="008C0F5A">
        <w:rPr>
          <w:sz w:val="22"/>
          <w:szCs w:val="22"/>
        </w:rPr>
        <w:t xml:space="preserve"> is responsible for commissioning spares for the equipment which he delivers as part of the Scope of Work.</w:t>
      </w:r>
    </w:p>
    <w:p w:rsidR="00772FFE" w:rsidRPr="00CF575C" w:rsidRDefault="00772FFE" w:rsidP="00F40DB6">
      <w:pPr>
        <w:rPr>
          <w:sz w:val="22"/>
          <w:szCs w:val="22"/>
        </w:rPr>
      </w:pPr>
    </w:p>
    <w:p w:rsidR="00F40DB6" w:rsidRPr="001E69E4" w:rsidRDefault="001E2641" w:rsidP="002934E8">
      <w:pPr>
        <w:pStyle w:val="Heading2"/>
        <w:numPr>
          <w:ilvl w:val="1"/>
          <w:numId w:val="28"/>
        </w:numPr>
        <w:rPr>
          <w:rFonts w:ascii="Arial Bold" w:hAnsi="Arial Bold"/>
          <w:caps/>
          <w:lang w:val="en-ZA"/>
        </w:rPr>
      </w:pPr>
      <w:bookmarkStart w:id="916" w:name="_Toc31032084"/>
      <w:bookmarkStart w:id="917" w:name="_Toc31032416"/>
      <w:bookmarkStart w:id="918" w:name="_Toc31032750"/>
      <w:bookmarkStart w:id="919" w:name="_Toc31034405"/>
      <w:bookmarkStart w:id="920" w:name="_Toc31032085"/>
      <w:bookmarkStart w:id="921" w:name="_Toc31032417"/>
      <w:bookmarkStart w:id="922" w:name="_Toc31032751"/>
      <w:bookmarkStart w:id="923" w:name="_Toc31034406"/>
      <w:bookmarkStart w:id="924" w:name="_Toc31032086"/>
      <w:bookmarkStart w:id="925" w:name="_Toc31032418"/>
      <w:bookmarkStart w:id="926" w:name="_Toc31032752"/>
      <w:bookmarkStart w:id="927" w:name="_Toc31034407"/>
      <w:bookmarkStart w:id="928" w:name="_Toc31032087"/>
      <w:bookmarkStart w:id="929" w:name="_Toc31032419"/>
      <w:bookmarkStart w:id="930" w:name="_Toc31032753"/>
      <w:bookmarkStart w:id="931" w:name="_Toc31034408"/>
      <w:bookmarkStart w:id="932" w:name="_Toc137798063"/>
      <w:bookmarkStart w:id="933" w:name="_Toc229128266"/>
      <w:bookmarkStart w:id="934" w:name="_Toc73518324"/>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r w:rsidRPr="001E69E4">
        <w:rPr>
          <w:rFonts w:ascii="Arial Bold" w:hAnsi="Arial Bold"/>
          <w:caps/>
          <w:lang w:val="en-ZA"/>
        </w:rPr>
        <w:t>As-built drawings, o</w:t>
      </w:r>
      <w:r w:rsidR="00F40DB6" w:rsidRPr="001E69E4">
        <w:rPr>
          <w:rFonts w:ascii="Arial Bold" w:hAnsi="Arial Bold"/>
          <w:caps/>
          <w:lang w:val="en-ZA"/>
        </w:rPr>
        <w:t xml:space="preserve">perating manuals and </w:t>
      </w:r>
      <w:r w:rsidRPr="001E69E4">
        <w:rPr>
          <w:rFonts w:ascii="Arial Bold" w:hAnsi="Arial Bold"/>
          <w:caps/>
          <w:lang w:val="en-ZA"/>
        </w:rPr>
        <w:t>m</w:t>
      </w:r>
      <w:r w:rsidR="00F40DB6" w:rsidRPr="001E69E4">
        <w:rPr>
          <w:rFonts w:ascii="Arial Bold" w:hAnsi="Arial Bold"/>
          <w:caps/>
          <w:lang w:val="en-ZA"/>
        </w:rPr>
        <w:t>aintenance schedules</w:t>
      </w:r>
      <w:bookmarkEnd w:id="932"/>
      <w:bookmarkEnd w:id="933"/>
      <w:bookmarkEnd w:id="934"/>
    </w:p>
    <w:p w:rsidR="009548E1" w:rsidRDefault="00244763" w:rsidP="00F40DB6">
      <w:pPr>
        <w:rPr>
          <w:sz w:val="22"/>
          <w:szCs w:val="22"/>
        </w:rPr>
      </w:pPr>
      <w:r w:rsidRPr="00CF575C">
        <w:rPr>
          <w:sz w:val="22"/>
          <w:szCs w:val="22"/>
        </w:rPr>
        <w:t>Operating manuals are required for al</w:t>
      </w:r>
      <w:r w:rsidR="00D46BC3">
        <w:rPr>
          <w:sz w:val="22"/>
          <w:szCs w:val="22"/>
        </w:rPr>
        <w:t>l equipment supplied under the W</w:t>
      </w:r>
      <w:r w:rsidRPr="00CF575C">
        <w:rPr>
          <w:sz w:val="22"/>
          <w:szCs w:val="22"/>
        </w:rPr>
        <w:t xml:space="preserve">orks </w:t>
      </w:r>
      <w:r w:rsidR="00D46BC3">
        <w:rPr>
          <w:sz w:val="22"/>
          <w:szCs w:val="22"/>
        </w:rPr>
        <w:t>requirements</w:t>
      </w:r>
      <w:r w:rsidRPr="00CF575C">
        <w:rPr>
          <w:sz w:val="22"/>
          <w:szCs w:val="22"/>
        </w:rPr>
        <w:t>.</w:t>
      </w:r>
    </w:p>
    <w:p w:rsidR="00772FFE" w:rsidRPr="00CF575C" w:rsidRDefault="00772FFE" w:rsidP="00F40DB6">
      <w:pPr>
        <w:rPr>
          <w:sz w:val="22"/>
          <w:szCs w:val="22"/>
        </w:rPr>
      </w:pPr>
    </w:p>
    <w:p w:rsidR="00F40DB6" w:rsidRDefault="00F40DB6" w:rsidP="002934E8">
      <w:pPr>
        <w:pStyle w:val="Heading2"/>
        <w:numPr>
          <w:ilvl w:val="1"/>
          <w:numId w:val="28"/>
        </w:numPr>
        <w:rPr>
          <w:rFonts w:ascii="Arial Bold" w:hAnsi="Arial Bold"/>
          <w:caps/>
          <w:lang w:val="en-ZA"/>
        </w:rPr>
      </w:pPr>
      <w:bookmarkStart w:id="935" w:name="_Toc31029204"/>
      <w:bookmarkStart w:id="936" w:name="_Toc31029357"/>
      <w:bookmarkStart w:id="937" w:name="_Toc31029510"/>
      <w:bookmarkStart w:id="938" w:name="_Toc31029809"/>
      <w:bookmarkStart w:id="939" w:name="_Toc31029962"/>
      <w:bookmarkStart w:id="940" w:name="_Toc31030302"/>
      <w:bookmarkStart w:id="941" w:name="_Toc31030485"/>
      <w:bookmarkStart w:id="942" w:name="_Toc31030674"/>
      <w:bookmarkStart w:id="943" w:name="_Toc31030975"/>
      <w:bookmarkStart w:id="944" w:name="_Toc31032090"/>
      <w:bookmarkStart w:id="945" w:name="_Toc31032422"/>
      <w:bookmarkStart w:id="946" w:name="_Toc31032756"/>
      <w:bookmarkStart w:id="947" w:name="_Toc31034411"/>
      <w:bookmarkStart w:id="948" w:name="_Toc31029205"/>
      <w:bookmarkStart w:id="949" w:name="_Toc31029358"/>
      <w:bookmarkStart w:id="950" w:name="_Toc31029511"/>
      <w:bookmarkStart w:id="951" w:name="_Toc31029810"/>
      <w:bookmarkStart w:id="952" w:name="_Toc31029963"/>
      <w:bookmarkStart w:id="953" w:name="_Toc31030303"/>
      <w:bookmarkStart w:id="954" w:name="_Toc31030486"/>
      <w:bookmarkStart w:id="955" w:name="_Toc31030675"/>
      <w:bookmarkStart w:id="956" w:name="_Toc31030976"/>
      <w:bookmarkStart w:id="957" w:name="_Toc31032091"/>
      <w:bookmarkStart w:id="958" w:name="_Toc31032423"/>
      <w:bookmarkStart w:id="959" w:name="_Toc31032757"/>
      <w:bookmarkStart w:id="960" w:name="_Toc31034412"/>
      <w:bookmarkStart w:id="961" w:name="_Toc31029207"/>
      <w:bookmarkStart w:id="962" w:name="_Toc31029360"/>
      <w:bookmarkStart w:id="963" w:name="_Toc31029513"/>
      <w:bookmarkStart w:id="964" w:name="_Toc31029812"/>
      <w:bookmarkStart w:id="965" w:name="_Toc31029965"/>
      <w:bookmarkStart w:id="966" w:name="_Toc31030305"/>
      <w:bookmarkStart w:id="967" w:name="_Toc31030488"/>
      <w:bookmarkStart w:id="968" w:name="_Toc31030677"/>
      <w:bookmarkStart w:id="969" w:name="_Toc31030978"/>
      <w:bookmarkStart w:id="970" w:name="_Toc31032093"/>
      <w:bookmarkStart w:id="971" w:name="_Toc31032425"/>
      <w:bookmarkStart w:id="972" w:name="_Toc31032759"/>
      <w:bookmarkStart w:id="973" w:name="_Toc31034414"/>
      <w:bookmarkStart w:id="974" w:name="_Toc31029208"/>
      <w:bookmarkStart w:id="975" w:name="_Toc31029361"/>
      <w:bookmarkStart w:id="976" w:name="_Toc31029514"/>
      <w:bookmarkStart w:id="977" w:name="_Toc31029813"/>
      <w:bookmarkStart w:id="978" w:name="_Toc31029966"/>
      <w:bookmarkStart w:id="979" w:name="_Toc31030306"/>
      <w:bookmarkStart w:id="980" w:name="_Toc31030489"/>
      <w:bookmarkStart w:id="981" w:name="_Toc31030678"/>
      <w:bookmarkStart w:id="982" w:name="_Toc31030979"/>
      <w:bookmarkStart w:id="983" w:name="_Toc31032094"/>
      <w:bookmarkStart w:id="984" w:name="_Toc31032426"/>
      <w:bookmarkStart w:id="985" w:name="_Toc31032760"/>
      <w:bookmarkStart w:id="986" w:name="_Toc31034415"/>
      <w:bookmarkStart w:id="987" w:name="_Toc526261082"/>
      <w:bookmarkStart w:id="988" w:name="_Toc526261591"/>
      <w:bookmarkStart w:id="989" w:name="_Toc526262007"/>
      <w:bookmarkStart w:id="990" w:name="_Toc526262630"/>
      <w:bookmarkStart w:id="991" w:name="_Toc526263039"/>
      <w:bookmarkStart w:id="992" w:name="_Toc526261083"/>
      <w:bookmarkStart w:id="993" w:name="_Toc526261592"/>
      <w:bookmarkStart w:id="994" w:name="_Toc526262008"/>
      <w:bookmarkStart w:id="995" w:name="_Toc526262631"/>
      <w:bookmarkStart w:id="996" w:name="_Toc526263040"/>
      <w:bookmarkStart w:id="997" w:name="_Toc31029211"/>
      <w:bookmarkStart w:id="998" w:name="_Toc31029364"/>
      <w:bookmarkStart w:id="999" w:name="_Toc31029517"/>
      <w:bookmarkStart w:id="1000" w:name="_Toc31029816"/>
      <w:bookmarkStart w:id="1001" w:name="_Toc31029969"/>
      <w:bookmarkStart w:id="1002" w:name="_Toc31030309"/>
      <w:bookmarkStart w:id="1003" w:name="_Toc31030492"/>
      <w:bookmarkStart w:id="1004" w:name="_Toc31030681"/>
      <w:bookmarkStart w:id="1005" w:name="_Toc31030982"/>
      <w:bookmarkStart w:id="1006" w:name="_Toc31032097"/>
      <w:bookmarkStart w:id="1007" w:name="_Toc31032429"/>
      <w:bookmarkStart w:id="1008" w:name="_Toc31032763"/>
      <w:bookmarkStart w:id="1009" w:name="_Toc31034418"/>
      <w:bookmarkStart w:id="1010" w:name="_Toc526261085"/>
      <w:bookmarkStart w:id="1011" w:name="_Toc526261594"/>
      <w:bookmarkStart w:id="1012" w:name="_Toc526262010"/>
      <w:bookmarkStart w:id="1013" w:name="_Toc526262633"/>
      <w:bookmarkStart w:id="1014" w:name="_Toc526263042"/>
      <w:bookmarkStart w:id="1015" w:name="_Toc526261086"/>
      <w:bookmarkStart w:id="1016" w:name="_Toc526261595"/>
      <w:bookmarkStart w:id="1017" w:name="_Toc526262011"/>
      <w:bookmarkStart w:id="1018" w:name="_Toc526262634"/>
      <w:bookmarkStart w:id="1019" w:name="_Toc526263043"/>
      <w:bookmarkStart w:id="1020" w:name="_Toc31029213"/>
      <w:bookmarkStart w:id="1021" w:name="_Toc31029366"/>
      <w:bookmarkStart w:id="1022" w:name="_Toc31029519"/>
      <w:bookmarkStart w:id="1023" w:name="_Toc31029818"/>
      <w:bookmarkStart w:id="1024" w:name="_Toc31029971"/>
      <w:bookmarkStart w:id="1025" w:name="_Toc31030311"/>
      <w:bookmarkStart w:id="1026" w:name="_Toc31030494"/>
      <w:bookmarkStart w:id="1027" w:name="_Toc31030683"/>
      <w:bookmarkStart w:id="1028" w:name="_Toc31030984"/>
      <w:bookmarkStart w:id="1029" w:name="_Toc31032099"/>
      <w:bookmarkStart w:id="1030" w:name="_Toc31032431"/>
      <w:bookmarkStart w:id="1031" w:name="_Toc31032765"/>
      <w:bookmarkStart w:id="1032" w:name="_Toc31034420"/>
      <w:bookmarkStart w:id="1033" w:name="_Toc31029214"/>
      <w:bookmarkStart w:id="1034" w:name="_Toc31029367"/>
      <w:bookmarkStart w:id="1035" w:name="_Toc31029520"/>
      <w:bookmarkStart w:id="1036" w:name="_Toc31029819"/>
      <w:bookmarkStart w:id="1037" w:name="_Toc31029972"/>
      <w:bookmarkStart w:id="1038" w:name="_Toc31030312"/>
      <w:bookmarkStart w:id="1039" w:name="_Toc31030495"/>
      <w:bookmarkStart w:id="1040" w:name="_Toc31030684"/>
      <w:bookmarkStart w:id="1041" w:name="_Toc31030985"/>
      <w:bookmarkStart w:id="1042" w:name="_Toc31032100"/>
      <w:bookmarkStart w:id="1043" w:name="_Toc31032432"/>
      <w:bookmarkStart w:id="1044" w:name="_Toc31032766"/>
      <w:bookmarkStart w:id="1045" w:name="_Toc31034421"/>
      <w:bookmarkStart w:id="1046" w:name="_Toc31029216"/>
      <w:bookmarkStart w:id="1047" w:name="_Toc31029369"/>
      <w:bookmarkStart w:id="1048" w:name="_Toc31029522"/>
      <w:bookmarkStart w:id="1049" w:name="_Toc31029821"/>
      <w:bookmarkStart w:id="1050" w:name="_Toc31029974"/>
      <w:bookmarkStart w:id="1051" w:name="_Toc31030314"/>
      <w:bookmarkStart w:id="1052" w:name="_Toc31030497"/>
      <w:bookmarkStart w:id="1053" w:name="_Toc31030686"/>
      <w:bookmarkStart w:id="1054" w:name="_Toc31030987"/>
      <w:bookmarkStart w:id="1055" w:name="_Toc31032102"/>
      <w:bookmarkStart w:id="1056" w:name="_Toc31032434"/>
      <w:bookmarkStart w:id="1057" w:name="_Toc31032768"/>
      <w:bookmarkStart w:id="1058" w:name="_Toc31034423"/>
      <w:bookmarkStart w:id="1059" w:name="_Toc31029217"/>
      <w:bookmarkStart w:id="1060" w:name="_Toc31029370"/>
      <w:bookmarkStart w:id="1061" w:name="_Toc31029523"/>
      <w:bookmarkStart w:id="1062" w:name="_Toc31029822"/>
      <w:bookmarkStart w:id="1063" w:name="_Toc31029975"/>
      <w:bookmarkStart w:id="1064" w:name="_Toc31030315"/>
      <w:bookmarkStart w:id="1065" w:name="_Toc31030498"/>
      <w:bookmarkStart w:id="1066" w:name="_Toc31030687"/>
      <w:bookmarkStart w:id="1067" w:name="_Toc31030988"/>
      <w:bookmarkStart w:id="1068" w:name="_Toc31032103"/>
      <w:bookmarkStart w:id="1069" w:name="_Toc31032435"/>
      <w:bookmarkStart w:id="1070" w:name="_Toc31032769"/>
      <w:bookmarkStart w:id="1071" w:name="_Toc31034424"/>
      <w:bookmarkStart w:id="1072" w:name="_Toc31029218"/>
      <w:bookmarkStart w:id="1073" w:name="_Toc31029371"/>
      <w:bookmarkStart w:id="1074" w:name="_Toc31029524"/>
      <w:bookmarkStart w:id="1075" w:name="_Toc31029823"/>
      <w:bookmarkStart w:id="1076" w:name="_Toc31029976"/>
      <w:bookmarkStart w:id="1077" w:name="_Toc31030316"/>
      <w:bookmarkStart w:id="1078" w:name="_Toc31030499"/>
      <w:bookmarkStart w:id="1079" w:name="_Toc31030688"/>
      <w:bookmarkStart w:id="1080" w:name="_Toc31030989"/>
      <w:bookmarkStart w:id="1081" w:name="_Toc31032104"/>
      <w:bookmarkStart w:id="1082" w:name="_Toc31032436"/>
      <w:bookmarkStart w:id="1083" w:name="_Toc31032770"/>
      <w:bookmarkStart w:id="1084" w:name="_Toc31034425"/>
      <w:bookmarkStart w:id="1085" w:name="_Toc31029219"/>
      <w:bookmarkStart w:id="1086" w:name="_Toc31029372"/>
      <w:bookmarkStart w:id="1087" w:name="_Toc31029525"/>
      <w:bookmarkStart w:id="1088" w:name="_Toc31029824"/>
      <w:bookmarkStart w:id="1089" w:name="_Toc31029977"/>
      <w:bookmarkStart w:id="1090" w:name="_Toc31030317"/>
      <w:bookmarkStart w:id="1091" w:name="_Toc31030500"/>
      <w:bookmarkStart w:id="1092" w:name="_Toc31030689"/>
      <w:bookmarkStart w:id="1093" w:name="_Toc31030990"/>
      <w:bookmarkStart w:id="1094" w:name="_Toc31032105"/>
      <w:bookmarkStart w:id="1095" w:name="_Toc31032437"/>
      <w:bookmarkStart w:id="1096" w:name="_Toc31032771"/>
      <w:bookmarkStart w:id="1097" w:name="_Toc31034426"/>
      <w:bookmarkStart w:id="1098" w:name="_Toc31029220"/>
      <w:bookmarkStart w:id="1099" w:name="_Toc31029373"/>
      <w:bookmarkStart w:id="1100" w:name="_Toc31029526"/>
      <w:bookmarkStart w:id="1101" w:name="_Toc31029825"/>
      <w:bookmarkStart w:id="1102" w:name="_Toc31029978"/>
      <w:bookmarkStart w:id="1103" w:name="_Toc31030318"/>
      <w:bookmarkStart w:id="1104" w:name="_Toc31030501"/>
      <w:bookmarkStart w:id="1105" w:name="_Toc31030690"/>
      <w:bookmarkStart w:id="1106" w:name="_Toc31030991"/>
      <w:bookmarkStart w:id="1107" w:name="_Toc31032106"/>
      <w:bookmarkStart w:id="1108" w:name="_Toc31032438"/>
      <w:bookmarkStart w:id="1109" w:name="_Toc31032772"/>
      <w:bookmarkStart w:id="1110" w:name="_Toc31034427"/>
      <w:bookmarkStart w:id="1111" w:name="_Toc31029221"/>
      <w:bookmarkStart w:id="1112" w:name="_Toc31029374"/>
      <w:bookmarkStart w:id="1113" w:name="_Toc31029527"/>
      <w:bookmarkStart w:id="1114" w:name="_Toc31029826"/>
      <w:bookmarkStart w:id="1115" w:name="_Toc31029979"/>
      <w:bookmarkStart w:id="1116" w:name="_Toc31030319"/>
      <w:bookmarkStart w:id="1117" w:name="_Toc31030502"/>
      <w:bookmarkStart w:id="1118" w:name="_Toc31030691"/>
      <w:bookmarkStart w:id="1119" w:name="_Toc31030992"/>
      <w:bookmarkStart w:id="1120" w:name="_Toc31032107"/>
      <w:bookmarkStart w:id="1121" w:name="_Toc31032439"/>
      <w:bookmarkStart w:id="1122" w:name="_Toc31032773"/>
      <w:bookmarkStart w:id="1123" w:name="_Toc31034428"/>
      <w:bookmarkStart w:id="1124" w:name="_Toc31029222"/>
      <w:bookmarkStart w:id="1125" w:name="_Toc31029375"/>
      <w:bookmarkStart w:id="1126" w:name="_Toc31029528"/>
      <w:bookmarkStart w:id="1127" w:name="_Toc31029827"/>
      <w:bookmarkStart w:id="1128" w:name="_Toc31029980"/>
      <w:bookmarkStart w:id="1129" w:name="_Toc31030320"/>
      <w:bookmarkStart w:id="1130" w:name="_Toc31030503"/>
      <w:bookmarkStart w:id="1131" w:name="_Toc31030692"/>
      <w:bookmarkStart w:id="1132" w:name="_Toc31030993"/>
      <w:bookmarkStart w:id="1133" w:name="_Toc31032108"/>
      <w:bookmarkStart w:id="1134" w:name="_Toc31032440"/>
      <w:bookmarkStart w:id="1135" w:name="_Toc31032774"/>
      <w:bookmarkStart w:id="1136" w:name="_Toc31034429"/>
      <w:bookmarkStart w:id="1137" w:name="_Toc31029223"/>
      <w:bookmarkStart w:id="1138" w:name="_Toc31029376"/>
      <w:bookmarkStart w:id="1139" w:name="_Toc31029529"/>
      <w:bookmarkStart w:id="1140" w:name="_Toc31029828"/>
      <w:bookmarkStart w:id="1141" w:name="_Toc31029981"/>
      <w:bookmarkStart w:id="1142" w:name="_Toc31030321"/>
      <w:bookmarkStart w:id="1143" w:name="_Toc31030504"/>
      <w:bookmarkStart w:id="1144" w:name="_Toc31030693"/>
      <w:bookmarkStart w:id="1145" w:name="_Toc31030994"/>
      <w:bookmarkStart w:id="1146" w:name="_Toc31032109"/>
      <w:bookmarkStart w:id="1147" w:name="_Toc31032441"/>
      <w:bookmarkStart w:id="1148" w:name="_Toc31032775"/>
      <w:bookmarkStart w:id="1149" w:name="_Toc31034430"/>
      <w:bookmarkStart w:id="1150" w:name="_Toc31029227"/>
      <w:bookmarkStart w:id="1151" w:name="_Toc31029380"/>
      <w:bookmarkStart w:id="1152" w:name="_Toc31029533"/>
      <w:bookmarkStart w:id="1153" w:name="_Toc31029832"/>
      <w:bookmarkStart w:id="1154" w:name="_Toc31029985"/>
      <w:bookmarkStart w:id="1155" w:name="_Toc31030325"/>
      <w:bookmarkStart w:id="1156" w:name="_Toc31030508"/>
      <w:bookmarkStart w:id="1157" w:name="_Toc31030697"/>
      <w:bookmarkStart w:id="1158" w:name="_Toc31030998"/>
      <w:bookmarkStart w:id="1159" w:name="_Toc31032123"/>
      <w:bookmarkStart w:id="1160" w:name="_Toc31032455"/>
      <w:bookmarkStart w:id="1161" w:name="_Toc31032789"/>
      <w:bookmarkStart w:id="1162" w:name="_Toc31034444"/>
      <w:bookmarkStart w:id="1163" w:name="_Toc31032137"/>
      <w:bookmarkStart w:id="1164" w:name="_Toc31032469"/>
      <w:bookmarkStart w:id="1165" w:name="_Toc31032803"/>
      <w:bookmarkStart w:id="1166" w:name="_Toc31034458"/>
      <w:bookmarkStart w:id="1167" w:name="_Toc526261143"/>
      <w:bookmarkStart w:id="1168" w:name="_Toc526261652"/>
      <w:bookmarkStart w:id="1169" w:name="_Toc526262068"/>
      <w:bookmarkStart w:id="1170" w:name="_Toc526262692"/>
      <w:bookmarkStart w:id="1171" w:name="_Toc526263101"/>
      <w:bookmarkStart w:id="1172" w:name="_Toc526261144"/>
      <w:bookmarkStart w:id="1173" w:name="_Toc526261653"/>
      <w:bookmarkStart w:id="1174" w:name="_Toc526262069"/>
      <w:bookmarkStart w:id="1175" w:name="_Toc526262693"/>
      <w:bookmarkStart w:id="1176" w:name="_Toc526263102"/>
      <w:bookmarkStart w:id="1177" w:name="_Toc526261145"/>
      <w:bookmarkStart w:id="1178" w:name="_Toc526261654"/>
      <w:bookmarkStart w:id="1179" w:name="_Toc526262070"/>
      <w:bookmarkStart w:id="1180" w:name="_Toc526262694"/>
      <w:bookmarkStart w:id="1181" w:name="_Toc526263103"/>
      <w:bookmarkStart w:id="1182" w:name="_Toc526261146"/>
      <w:bookmarkStart w:id="1183" w:name="_Toc526261655"/>
      <w:bookmarkStart w:id="1184" w:name="_Toc526262071"/>
      <w:bookmarkStart w:id="1185" w:name="_Toc526262695"/>
      <w:bookmarkStart w:id="1186" w:name="_Toc526263104"/>
      <w:bookmarkStart w:id="1187" w:name="_Toc526261147"/>
      <w:bookmarkStart w:id="1188" w:name="_Toc526261656"/>
      <w:bookmarkStart w:id="1189" w:name="_Toc526262072"/>
      <w:bookmarkStart w:id="1190" w:name="_Toc526262696"/>
      <w:bookmarkStart w:id="1191" w:name="_Toc526263105"/>
      <w:bookmarkStart w:id="1192" w:name="_Toc526261148"/>
      <w:bookmarkStart w:id="1193" w:name="_Toc526261657"/>
      <w:bookmarkStart w:id="1194" w:name="_Toc526262073"/>
      <w:bookmarkStart w:id="1195" w:name="_Toc526262697"/>
      <w:bookmarkStart w:id="1196" w:name="_Toc526263106"/>
      <w:bookmarkStart w:id="1197" w:name="_Toc526261150"/>
      <w:bookmarkStart w:id="1198" w:name="_Toc526261659"/>
      <w:bookmarkStart w:id="1199" w:name="_Toc526262075"/>
      <w:bookmarkStart w:id="1200" w:name="_Toc526262699"/>
      <w:bookmarkStart w:id="1201" w:name="_Toc526263108"/>
      <w:bookmarkStart w:id="1202" w:name="_Toc526261152"/>
      <w:bookmarkStart w:id="1203" w:name="_Toc526261661"/>
      <w:bookmarkStart w:id="1204" w:name="_Toc526262077"/>
      <w:bookmarkStart w:id="1205" w:name="_Toc526262701"/>
      <w:bookmarkStart w:id="1206" w:name="_Toc526263110"/>
      <w:bookmarkStart w:id="1207" w:name="_Toc526261153"/>
      <w:bookmarkStart w:id="1208" w:name="_Toc526261662"/>
      <w:bookmarkStart w:id="1209" w:name="_Toc526262078"/>
      <w:bookmarkStart w:id="1210" w:name="_Toc526262702"/>
      <w:bookmarkStart w:id="1211" w:name="_Toc526263111"/>
      <w:bookmarkStart w:id="1212" w:name="_Toc526261154"/>
      <w:bookmarkStart w:id="1213" w:name="_Toc526261663"/>
      <w:bookmarkStart w:id="1214" w:name="_Toc526262079"/>
      <w:bookmarkStart w:id="1215" w:name="_Toc526262703"/>
      <w:bookmarkStart w:id="1216" w:name="_Toc526263112"/>
      <w:bookmarkStart w:id="1217" w:name="_Toc526261155"/>
      <w:bookmarkStart w:id="1218" w:name="_Toc526261664"/>
      <w:bookmarkStart w:id="1219" w:name="_Toc526262080"/>
      <w:bookmarkStart w:id="1220" w:name="_Toc526262704"/>
      <w:bookmarkStart w:id="1221" w:name="_Toc526263113"/>
      <w:bookmarkStart w:id="1222" w:name="_Toc526261157"/>
      <w:bookmarkStart w:id="1223" w:name="_Toc526261666"/>
      <w:bookmarkStart w:id="1224" w:name="_Toc526262082"/>
      <w:bookmarkStart w:id="1225" w:name="_Toc526262706"/>
      <w:bookmarkStart w:id="1226" w:name="_Toc526263115"/>
      <w:bookmarkStart w:id="1227" w:name="_Toc526261158"/>
      <w:bookmarkStart w:id="1228" w:name="_Toc526261667"/>
      <w:bookmarkStart w:id="1229" w:name="_Toc526262083"/>
      <w:bookmarkStart w:id="1230" w:name="_Toc526262707"/>
      <w:bookmarkStart w:id="1231" w:name="_Toc526263116"/>
      <w:bookmarkStart w:id="1232" w:name="_Toc526167229"/>
      <w:bookmarkStart w:id="1233" w:name="_Toc526246973"/>
      <w:bookmarkStart w:id="1234" w:name="_Toc526247780"/>
      <w:bookmarkStart w:id="1235" w:name="_Toc526261159"/>
      <w:bookmarkStart w:id="1236" w:name="_Toc526261668"/>
      <w:bookmarkStart w:id="1237" w:name="_Toc526262084"/>
      <w:bookmarkStart w:id="1238" w:name="_Toc526262708"/>
      <w:bookmarkStart w:id="1239" w:name="_Toc526263117"/>
      <w:bookmarkStart w:id="1240" w:name="_Toc526167230"/>
      <w:bookmarkStart w:id="1241" w:name="_Toc526246974"/>
      <w:bookmarkStart w:id="1242" w:name="_Toc526247781"/>
      <w:bookmarkStart w:id="1243" w:name="_Toc526261160"/>
      <w:bookmarkStart w:id="1244" w:name="_Toc526261669"/>
      <w:bookmarkStart w:id="1245" w:name="_Toc526262085"/>
      <w:bookmarkStart w:id="1246" w:name="_Toc526262709"/>
      <w:bookmarkStart w:id="1247" w:name="_Toc526263118"/>
      <w:bookmarkStart w:id="1248" w:name="_Toc526167231"/>
      <w:bookmarkStart w:id="1249" w:name="_Toc526246975"/>
      <w:bookmarkStart w:id="1250" w:name="_Toc526247782"/>
      <w:bookmarkStart w:id="1251" w:name="_Toc526261161"/>
      <w:bookmarkStart w:id="1252" w:name="_Toc526261670"/>
      <w:bookmarkStart w:id="1253" w:name="_Toc526262086"/>
      <w:bookmarkStart w:id="1254" w:name="_Toc526262710"/>
      <w:bookmarkStart w:id="1255" w:name="_Toc526263119"/>
      <w:bookmarkStart w:id="1256" w:name="_Toc526167232"/>
      <w:bookmarkStart w:id="1257" w:name="_Toc526246976"/>
      <w:bookmarkStart w:id="1258" w:name="_Toc526247783"/>
      <w:bookmarkStart w:id="1259" w:name="_Toc526261162"/>
      <w:bookmarkStart w:id="1260" w:name="_Toc526261671"/>
      <w:bookmarkStart w:id="1261" w:name="_Toc526262087"/>
      <w:bookmarkStart w:id="1262" w:name="_Toc526262711"/>
      <w:bookmarkStart w:id="1263" w:name="_Toc526263120"/>
      <w:bookmarkStart w:id="1264" w:name="_Toc526167233"/>
      <w:bookmarkStart w:id="1265" w:name="_Toc526246977"/>
      <w:bookmarkStart w:id="1266" w:name="_Toc526247784"/>
      <w:bookmarkStart w:id="1267" w:name="_Toc526261163"/>
      <w:bookmarkStart w:id="1268" w:name="_Toc526261672"/>
      <w:bookmarkStart w:id="1269" w:name="_Toc526262088"/>
      <w:bookmarkStart w:id="1270" w:name="_Toc526262712"/>
      <w:bookmarkStart w:id="1271" w:name="_Toc526263121"/>
      <w:bookmarkStart w:id="1272" w:name="_Toc526167235"/>
      <w:bookmarkStart w:id="1273" w:name="_Toc526246979"/>
      <w:bookmarkStart w:id="1274" w:name="_Toc526247786"/>
      <w:bookmarkStart w:id="1275" w:name="_Toc526261165"/>
      <w:bookmarkStart w:id="1276" w:name="_Toc526261674"/>
      <w:bookmarkStart w:id="1277" w:name="_Toc526262090"/>
      <w:bookmarkStart w:id="1278" w:name="_Toc526262714"/>
      <w:bookmarkStart w:id="1279" w:name="_Toc526263123"/>
      <w:bookmarkStart w:id="1280" w:name="_Toc526167236"/>
      <w:bookmarkStart w:id="1281" w:name="_Toc526246980"/>
      <w:bookmarkStart w:id="1282" w:name="_Toc526247787"/>
      <w:bookmarkStart w:id="1283" w:name="_Toc526261166"/>
      <w:bookmarkStart w:id="1284" w:name="_Toc526261675"/>
      <w:bookmarkStart w:id="1285" w:name="_Toc526262091"/>
      <w:bookmarkStart w:id="1286" w:name="_Toc526262715"/>
      <w:bookmarkStart w:id="1287" w:name="_Toc526263124"/>
      <w:bookmarkStart w:id="1288" w:name="_Toc526167237"/>
      <w:bookmarkStart w:id="1289" w:name="_Toc526246981"/>
      <w:bookmarkStart w:id="1290" w:name="_Toc526247788"/>
      <w:bookmarkStart w:id="1291" w:name="_Toc526261167"/>
      <w:bookmarkStart w:id="1292" w:name="_Toc526261676"/>
      <w:bookmarkStart w:id="1293" w:name="_Toc526262092"/>
      <w:bookmarkStart w:id="1294" w:name="_Toc526262716"/>
      <w:bookmarkStart w:id="1295" w:name="_Toc526263125"/>
      <w:bookmarkStart w:id="1296" w:name="_Toc526261169"/>
      <w:bookmarkStart w:id="1297" w:name="_Toc526261678"/>
      <w:bookmarkStart w:id="1298" w:name="_Toc526262094"/>
      <w:bookmarkStart w:id="1299" w:name="_Toc526262718"/>
      <w:bookmarkStart w:id="1300" w:name="_Toc526263127"/>
      <w:bookmarkStart w:id="1301" w:name="_Toc526261170"/>
      <w:bookmarkStart w:id="1302" w:name="_Toc526261679"/>
      <w:bookmarkStart w:id="1303" w:name="_Toc526262095"/>
      <w:bookmarkStart w:id="1304" w:name="_Toc526262719"/>
      <w:bookmarkStart w:id="1305" w:name="_Toc526263128"/>
      <w:bookmarkStart w:id="1306" w:name="_Toc526261171"/>
      <w:bookmarkStart w:id="1307" w:name="_Toc526261680"/>
      <w:bookmarkStart w:id="1308" w:name="_Toc526262096"/>
      <w:bookmarkStart w:id="1309" w:name="_Toc526262720"/>
      <w:bookmarkStart w:id="1310" w:name="_Toc526263129"/>
      <w:bookmarkStart w:id="1311" w:name="_Toc526167239"/>
      <w:bookmarkStart w:id="1312" w:name="_Toc526246983"/>
      <w:bookmarkStart w:id="1313" w:name="_Toc526247790"/>
      <w:bookmarkStart w:id="1314" w:name="_Toc526261172"/>
      <w:bookmarkStart w:id="1315" w:name="_Toc526261681"/>
      <w:bookmarkStart w:id="1316" w:name="_Toc526262097"/>
      <w:bookmarkStart w:id="1317" w:name="_Toc526262721"/>
      <w:bookmarkStart w:id="1318" w:name="_Toc526263130"/>
      <w:bookmarkStart w:id="1319" w:name="_Toc137798104"/>
      <w:bookmarkStart w:id="1320" w:name="_Toc229128307"/>
      <w:bookmarkStart w:id="1321" w:name="_Toc73518325"/>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r w:rsidRPr="001E69E4">
        <w:rPr>
          <w:rFonts w:ascii="Arial Bold" w:hAnsi="Arial Bold"/>
          <w:caps/>
          <w:lang w:val="en-ZA"/>
        </w:rPr>
        <w:t>Completion and correction of Defects</w:t>
      </w:r>
      <w:bookmarkEnd w:id="1319"/>
      <w:bookmarkEnd w:id="1320"/>
      <w:bookmarkEnd w:id="1321"/>
    </w:p>
    <w:p w:rsidR="00772FFE" w:rsidRDefault="00772FFE" w:rsidP="00772FFE">
      <w:pPr>
        <w:rPr>
          <w:rFonts w:cs="Arial"/>
          <w:sz w:val="22"/>
          <w:szCs w:val="22"/>
        </w:rPr>
      </w:pPr>
      <w:r w:rsidRPr="00772FFE">
        <w:rPr>
          <w:rFonts w:cs="Arial"/>
          <w:sz w:val="22"/>
          <w:szCs w:val="22"/>
        </w:rPr>
        <w:t xml:space="preserve">As per main </w:t>
      </w:r>
      <w:r w:rsidR="004610D5">
        <w:rPr>
          <w:rFonts w:cs="Arial"/>
          <w:sz w:val="22"/>
          <w:szCs w:val="22"/>
        </w:rPr>
        <w:t>technical specification</w:t>
      </w:r>
      <w:r w:rsidRPr="00772FFE">
        <w:rPr>
          <w:rFonts w:cs="Arial"/>
          <w:sz w:val="22"/>
          <w:szCs w:val="22"/>
        </w:rPr>
        <w:t>.</w:t>
      </w:r>
    </w:p>
    <w:p w:rsidR="00772FFE" w:rsidRPr="00772FFE" w:rsidRDefault="00772FFE" w:rsidP="00772FFE">
      <w:pPr>
        <w:rPr>
          <w:rFonts w:cs="Arial"/>
          <w:sz w:val="22"/>
          <w:szCs w:val="22"/>
        </w:rPr>
      </w:pPr>
    </w:p>
    <w:p w:rsidR="009C5E21" w:rsidRPr="001E69E4" w:rsidRDefault="009C5E21" w:rsidP="002934E8">
      <w:pPr>
        <w:pStyle w:val="Heading2"/>
        <w:numPr>
          <w:ilvl w:val="1"/>
          <w:numId w:val="28"/>
        </w:numPr>
        <w:rPr>
          <w:rFonts w:ascii="Arial Bold" w:hAnsi="Arial Bold"/>
          <w:caps/>
          <w:sz w:val="22"/>
          <w:lang w:val="en-ZA"/>
        </w:rPr>
      </w:pPr>
      <w:bookmarkStart w:id="1322" w:name="_Toc526261174"/>
      <w:bookmarkStart w:id="1323" w:name="_Toc526261683"/>
      <w:bookmarkStart w:id="1324" w:name="_Toc526262099"/>
      <w:bookmarkStart w:id="1325" w:name="_Toc526262723"/>
      <w:bookmarkStart w:id="1326" w:name="_Toc526263132"/>
      <w:bookmarkStart w:id="1327" w:name="_Toc526261177"/>
      <w:bookmarkStart w:id="1328" w:name="_Toc526261686"/>
      <w:bookmarkStart w:id="1329" w:name="_Toc526262102"/>
      <w:bookmarkStart w:id="1330" w:name="_Toc526262726"/>
      <w:bookmarkStart w:id="1331" w:name="_Toc526263135"/>
      <w:bookmarkStart w:id="1332" w:name="_Toc526261180"/>
      <w:bookmarkStart w:id="1333" w:name="_Toc526261689"/>
      <w:bookmarkStart w:id="1334" w:name="_Toc526262105"/>
      <w:bookmarkStart w:id="1335" w:name="_Toc526262729"/>
      <w:bookmarkStart w:id="1336" w:name="_Toc526263138"/>
      <w:bookmarkStart w:id="1337" w:name="_Toc526261181"/>
      <w:bookmarkStart w:id="1338" w:name="_Toc526261690"/>
      <w:bookmarkStart w:id="1339" w:name="_Toc526262106"/>
      <w:bookmarkStart w:id="1340" w:name="_Toc526262730"/>
      <w:bookmarkStart w:id="1341" w:name="_Toc526263139"/>
      <w:bookmarkStart w:id="1342" w:name="_Toc526261183"/>
      <w:bookmarkStart w:id="1343" w:name="_Toc526261692"/>
      <w:bookmarkStart w:id="1344" w:name="_Toc526262108"/>
      <w:bookmarkStart w:id="1345" w:name="_Toc526262732"/>
      <w:bookmarkStart w:id="1346" w:name="_Toc526263141"/>
      <w:bookmarkStart w:id="1347" w:name="_Toc526261184"/>
      <w:bookmarkStart w:id="1348" w:name="_Toc526261693"/>
      <w:bookmarkStart w:id="1349" w:name="_Toc526262109"/>
      <w:bookmarkStart w:id="1350" w:name="_Toc526262733"/>
      <w:bookmarkStart w:id="1351" w:name="_Toc526263142"/>
      <w:bookmarkStart w:id="1352" w:name="_Toc526261197"/>
      <w:bookmarkStart w:id="1353" w:name="_Toc526261706"/>
      <w:bookmarkStart w:id="1354" w:name="_Toc526262122"/>
      <w:bookmarkStart w:id="1355" w:name="_Toc526262746"/>
      <w:bookmarkStart w:id="1356" w:name="_Toc526263155"/>
      <w:bookmarkStart w:id="1357" w:name="_Toc526261198"/>
      <w:bookmarkStart w:id="1358" w:name="_Toc526261707"/>
      <w:bookmarkStart w:id="1359" w:name="_Toc526262123"/>
      <w:bookmarkStart w:id="1360" w:name="_Toc526262747"/>
      <w:bookmarkStart w:id="1361" w:name="_Toc526263156"/>
      <w:bookmarkStart w:id="1362" w:name="_Toc526261199"/>
      <w:bookmarkStart w:id="1363" w:name="_Toc526261708"/>
      <w:bookmarkStart w:id="1364" w:name="_Toc526262124"/>
      <w:bookmarkStart w:id="1365" w:name="_Toc526262748"/>
      <w:bookmarkStart w:id="1366" w:name="_Toc526263157"/>
      <w:bookmarkStart w:id="1367" w:name="_Toc526261200"/>
      <w:bookmarkStart w:id="1368" w:name="_Toc526261709"/>
      <w:bookmarkStart w:id="1369" w:name="_Toc526262125"/>
      <w:bookmarkStart w:id="1370" w:name="_Toc526262749"/>
      <w:bookmarkStart w:id="1371" w:name="_Toc526263158"/>
      <w:bookmarkStart w:id="1372" w:name="_Toc526261201"/>
      <w:bookmarkStart w:id="1373" w:name="_Toc526261710"/>
      <w:bookmarkStart w:id="1374" w:name="_Toc526262126"/>
      <w:bookmarkStart w:id="1375" w:name="_Toc526262750"/>
      <w:bookmarkStart w:id="1376" w:name="_Toc526263159"/>
      <w:bookmarkStart w:id="1377" w:name="_Toc31032141"/>
      <w:bookmarkStart w:id="1378" w:name="_Toc31032473"/>
      <w:bookmarkStart w:id="1379" w:name="_Toc31032807"/>
      <w:bookmarkStart w:id="1380" w:name="_Toc31034462"/>
      <w:bookmarkStart w:id="1381" w:name="_Toc137798111"/>
      <w:bookmarkStart w:id="1382" w:name="_Toc229128314"/>
      <w:bookmarkStart w:id="1383" w:name="_Toc73518326"/>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r w:rsidRPr="001E69E4">
        <w:rPr>
          <w:rFonts w:ascii="Arial Bold" w:hAnsi="Arial Bold"/>
          <w:caps/>
          <w:sz w:val="22"/>
          <w:lang w:val="en-ZA"/>
        </w:rPr>
        <w:t>Access given by the Employer for correction of Defects</w:t>
      </w:r>
      <w:bookmarkEnd w:id="1381"/>
      <w:bookmarkEnd w:id="1382"/>
      <w:bookmarkEnd w:id="1383"/>
    </w:p>
    <w:p w:rsidR="00A964F6" w:rsidRPr="00CF575C" w:rsidRDefault="00A964F6" w:rsidP="00A964F6">
      <w:pPr>
        <w:rPr>
          <w:rFonts w:cs="Arial"/>
          <w:sz w:val="22"/>
          <w:szCs w:val="22"/>
        </w:rPr>
      </w:pPr>
      <w:r w:rsidRPr="00CF575C">
        <w:rPr>
          <w:rFonts w:cs="Arial"/>
          <w:sz w:val="22"/>
          <w:szCs w:val="22"/>
        </w:rPr>
        <w:t xml:space="preserve">Where NCR’s and Defect notifications are issued, the </w:t>
      </w:r>
      <w:r w:rsidRPr="00CF575C">
        <w:rPr>
          <w:rFonts w:cs="Arial"/>
          <w:i/>
          <w:sz w:val="22"/>
          <w:szCs w:val="22"/>
        </w:rPr>
        <w:t>Contractor</w:t>
      </w:r>
      <w:r w:rsidRPr="00CF575C">
        <w:rPr>
          <w:rFonts w:cs="Arial"/>
          <w:sz w:val="22"/>
          <w:szCs w:val="22"/>
        </w:rPr>
        <w:t xml:space="preserve"> acknowledges receipt within 48 hours and proposes corrective and preventive actions to the </w:t>
      </w:r>
      <w:r w:rsidRPr="00CF575C">
        <w:rPr>
          <w:rFonts w:cs="Arial"/>
          <w:i/>
          <w:sz w:val="22"/>
          <w:szCs w:val="22"/>
        </w:rPr>
        <w:t>Project Manager</w:t>
      </w:r>
      <w:r w:rsidRPr="00CF575C">
        <w:rPr>
          <w:rFonts w:cs="Arial"/>
          <w:sz w:val="22"/>
          <w:szCs w:val="22"/>
        </w:rPr>
        <w:t xml:space="preserve"> as per the contract response period. The corrective and preventive actions will include the implementation and completion dates. Progress on all NCR’s and Defect notifications issued to the </w:t>
      </w:r>
      <w:r w:rsidRPr="00CF575C">
        <w:rPr>
          <w:rFonts w:cs="Arial"/>
          <w:i/>
          <w:sz w:val="22"/>
          <w:szCs w:val="22"/>
        </w:rPr>
        <w:t>Contractor</w:t>
      </w:r>
      <w:r w:rsidRPr="00CF575C">
        <w:rPr>
          <w:rFonts w:cs="Arial"/>
          <w:sz w:val="22"/>
          <w:szCs w:val="22"/>
        </w:rPr>
        <w:t xml:space="preserve"> must be reported to the </w:t>
      </w:r>
      <w:r w:rsidRPr="00CF575C">
        <w:rPr>
          <w:rFonts w:cs="Arial"/>
          <w:i/>
          <w:sz w:val="22"/>
          <w:szCs w:val="22"/>
        </w:rPr>
        <w:t>Project Manager</w:t>
      </w:r>
      <w:r w:rsidRPr="00CF575C">
        <w:rPr>
          <w:rFonts w:cs="Arial"/>
          <w:sz w:val="22"/>
          <w:szCs w:val="22"/>
        </w:rPr>
        <w:t xml:space="preserve"> on monthly basis.</w:t>
      </w:r>
    </w:p>
    <w:p w:rsidR="00A964F6" w:rsidRPr="00CF575C" w:rsidRDefault="00A964F6" w:rsidP="00A964F6">
      <w:pPr>
        <w:ind w:left="709"/>
        <w:rPr>
          <w:rFonts w:cs="Arial"/>
          <w:sz w:val="22"/>
          <w:szCs w:val="22"/>
        </w:rPr>
      </w:pPr>
    </w:p>
    <w:p w:rsidR="00A964F6" w:rsidRPr="00CF575C" w:rsidRDefault="00A964F6" w:rsidP="00A964F6">
      <w:pPr>
        <w:rPr>
          <w:rFonts w:cs="Arial"/>
          <w:sz w:val="22"/>
          <w:szCs w:val="22"/>
        </w:rPr>
      </w:pPr>
      <w:r w:rsidRPr="00CF575C">
        <w:rPr>
          <w:rFonts w:cs="Arial"/>
          <w:sz w:val="22"/>
          <w:szCs w:val="22"/>
        </w:rPr>
        <w:t xml:space="preserve">The </w:t>
      </w:r>
      <w:r w:rsidRPr="00CF575C">
        <w:rPr>
          <w:rFonts w:cs="Arial"/>
          <w:i/>
          <w:sz w:val="22"/>
          <w:szCs w:val="22"/>
        </w:rPr>
        <w:t>Contractor’s</w:t>
      </w:r>
      <w:r w:rsidRPr="00CF575C">
        <w:rPr>
          <w:rFonts w:cs="Arial"/>
          <w:sz w:val="22"/>
          <w:szCs w:val="22"/>
        </w:rPr>
        <w:t xml:space="preserve"> Quality Manager </w:t>
      </w:r>
      <w:r w:rsidR="00750630" w:rsidRPr="00CF575C">
        <w:rPr>
          <w:rFonts w:cs="Arial"/>
          <w:sz w:val="22"/>
          <w:szCs w:val="22"/>
        </w:rPr>
        <w:t>Keeps</w:t>
      </w:r>
      <w:r w:rsidRPr="00CF575C">
        <w:rPr>
          <w:rFonts w:cs="Arial"/>
          <w:sz w:val="22"/>
          <w:szCs w:val="22"/>
        </w:rPr>
        <w:t xml:space="preserve"> a register of all NCR’s and Defect notifications issued </w:t>
      </w:r>
    </w:p>
    <w:p w:rsidR="00A964F6" w:rsidRPr="00CF575C" w:rsidRDefault="00A964F6" w:rsidP="00A964F6">
      <w:pPr>
        <w:rPr>
          <w:rFonts w:cs="Arial"/>
          <w:sz w:val="22"/>
          <w:szCs w:val="22"/>
        </w:rPr>
      </w:pPr>
      <w:r w:rsidRPr="00CF575C">
        <w:rPr>
          <w:rFonts w:cs="Arial"/>
          <w:sz w:val="22"/>
          <w:szCs w:val="22"/>
        </w:rPr>
        <w:t>Deviations from the Contract are treated as a non-conformance. Records of NCRs and Defect notifications are kept and form part of the data book records.</w:t>
      </w:r>
    </w:p>
    <w:p w:rsidR="00A964F6" w:rsidRPr="00CF575C" w:rsidRDefault="00A964F6" w:rsidP="00A964F6">
      <w:pPr>
        <w:rPr>
          <w:rFonts w:cs="Arial"/>
          <w:sz w:val="22"/>
          <w:szCs w:val="22"/>
        </w:rPr>
      </w:pPr>
    </w:p>
    <w:p w:rsidR="009C5E21" w:rsidRPr="00CF575C" w:rsidRDefault="00A964F6" w:rsidP="00A964F6">
      <w:pPr>
        <w:rPr>
          <w:rFonts w:cs="Arial"/>
          <w:sz w:val="22"/>
          <w:szCs w:val="22"/>
        </w:rPr>
      </w:pPr>
      <w:r w:rsidRPr="00CF575C">
        <w:rPr>
          <w:rFonts w:cs="Arial"/>
          <w:sz w:val="22"/>
          <w:szCs w:val="22"/>
        </w:rPr>
        <w:t xml:space="preserve">During the contract execution phase, the </w:t>
      </w:r>
      <w:r w:rsidRPr="00CF575C">
        <w:rPr>
          <w:rFonts w:cs="Arial"/>
          <w:i/>
          <w:sz w:val="22"/>
          <w:szCs w:val="22"/>
        </w:rPr>
        <w:t>Contractor</w:t>
      </w:r>
      <w:r w:rsidRPr="00CF575C">
        <w:rPr>
          <w:rFonts w:cs="Arial"/>
          <w:sz w:val="22"/>
          <w:szCs w:val="22"/>
        </w:rPr>
        <w:t xml:space="preserve"> will be monitored by the </w:t>
      </w:r>
      <w:r w:rsidRPr="00CF575C">
        <w:rPr>
          <w:rFonts w:cs="Arial"/>
          <w:i/>
          <w:sz w:val="22"/>
          <w:szCs w:val="22"/>
        </w:rPr>
        <w:t>Project Manager</w:t>
      </w:r>
      <w:r w:rsidRPr="00CF575C">
        <w:rPr>
          <w:rFonts w:cs="Arial"/>
          <w:sz w:val="22"/>
          <w:szCs w:val="22"/>
        </w:rPr>
        <w:t xml:space="preserve"> for performance on quality related aspects. The monitoring will be in the form of audits and assessments</w:t>
      </w:r>
    </w:p>
    <w:p w:rsidR="00750630" w:rsidRPr="001E69E4" w:rsidRDefault="00750630" w:rsidP="002934E8">
      <w:pPr>
        <w:pStyle w:val="Heading2"/>
        <w:numPr>
          <w:ilvl w:val="1"/>
          <w:numId w:val="28"/>
        </w:numPr>
        <w:rPr>
          <w:rFonts w:ascii="Arial Bold" w:hAnsi="Arial Bold"/>
          <w:caps/>
          <w:lang w:val="en-ZA"/>
        </w:rPr>
      </w:pPr>
      <w:bookmarkStart w:id="1384" w:name="_Toc31029230"/>
      <w:bookmarkStart w:id="1385" w:name="_Toc31029383"/>
      <w:bookmarkStart w:id="1386" w:name="_Toc31029536"/>
      <w:bookmarkStart w:id="1387" w:name="_Toc31029835"/>
      <w:bookmarkStart w:id="1388" w:name="_Toc31029988"/>
      <w:bookmarkStart w:id="1389" w:name="_Toc31030328"/>
      <w:bookmarkStart w:id="1390" w:name="_Toc31030511"/>
      <w:bookmarkStart w:id="1391" w:name="_Toc31030700"/>
      <w:bookmarkStart w:id="1392" w:name="_Toc31031001"/>
      <w:bookmarkStart w:id="1393" w:name="_Toc31032143"/>
      <w:bookmarkStart w:id="1394" w:name="_Toc31032475"/>
      <w:bookmarkStart w:id="1395" w:name="_Toc31032809"/>
      <w:bookmarkStart w:id="1396" w:name="_Toc31034464"/>
      <w:bookmarkStart w:id="1397" w:name="_Toc526261205"/>
      <w:bookmarkStart w:id="1398" w:name="_Toc526261714"/>
      <w:bookmarkStart w:id="1399" w:name="_Toc526262130"/>
      <w:bookmarkStart w:id="1400" w:name="_Toc526262754"/>
      <w:bookmarkStart w:id="1401" w:name="_Toc526263163"/>
      <w:bookmarkStart w:id="1402" w:name="_Toc526261206"/>
      <w:bookmarkStart w:id="1403" w:name="_Toc526261715"/>
      <w:bookmarkStart w:id="1404" w:name="_Toc526262131"/>
      <w:bookmarkStart w:id="1405" w:name="_Toc526262755"/>
      <w:bookmarkStart w:id="1406" w:name="_Toc526263164"/>
      <w:bookmarkStart w:id="1407" w:name="_Toc526261207"/>
      <w:bookmarkStart w:id="1408" w:name="_Toc526261716"/>
      <w:bookmarkStart w:id="1409" w:name="_Toc526262132"/>
      <w:bookmarkStart w:id="1410" w:name="_Toc526262756"/>
      <w:bookmarkStart w:id="1411" w:name="_Toc526263165"/>
      <w:bookmarkStart w:id="1412" w:name="_Toc73518327"/>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r w:rsidRPr="001E69E4">
        <w:rPr>
          <w:rFonts w:ascii="Arial Bold" w:hAnsi="Arial Bold"/>
          <w:caps/>
          <w:lang w:val="en-ZA"/>
        </w:rPr>
        <w:t>Warranties</w:t>
      </w:r>
      <w:bookmarkEnd w:id="1412"/>
    </w:p>
    <w:p w:rsidR="00750630" w:rsidRPr="00CF575C" w:rsidRDefault="00750630" w:rsidP="00F40DB6">
      <w:pPr>
        <w:rPr>
          <w:rFonts w:cs="Arial"/>
          <w:i/>
          <w:sz w:val="22"/>
          <w:szCs w:val="22"/>
        </w:rPr>
      </w:pPr>
      <w:r w:rsidRPr="00CF575C">
        <w:rPr>
          <w:rFonts w:cs="Arial"/>
          <w:sz w:val="22"/>
          <w:szCs w:val="22"/>
        </w:rPr>
        <w:t xml:space="preserve">All warranties for the equipment, standard software and application software provided are included as part of the </w:t>
      </w:r>
      <w:r w:rsidRPr="00CF575C">
        <w:rPr>
          <w:rFonts w:cs="Arial"/>
          <w:i/>
          <w:sz w:val="22"/>
          <w:szCs w:val="22"/>
        </w:rPr>
        <w:t>Works</w:t>
      </w:r>
      <w:r w:rsidR="00EC5CF2" w:rsidRPr="00CF575C">
        <w:rPr>
          <w:rFonts w:cs="Arial"/>
          <w:i/>
          <w:sz w:val="22"/>
          <w:szCs w:val="22"/>
        </w:rPr>
        <w:t>.</w:t>
      </w:r>
    </w:p>
    <w:p w:rsidR="00EC5CF2" w:rsidRPr="00CF575C" w:rsidDel="00A26790" w:rsidRDefault="00EC5CF2" w:rsidP="00F40DB6">
      <w:pPr>
        <w:rPr>
          <w:del w:id="1413" w:author="Author"/>
          <w:rFonts w:cs="Arial"/>
          <w:sz w:val="22"/>
          <w:szCs w:val="22"/>
        </w:rPr>
      </w:pPr>
    </w:p>
    <w:p w:rsidR="00750630" w:rsidRPr="00CF575C" w:rsidDel="00A26790" w:rsidRDefault="00750630" w:rsidP="00F40DB6">
      <w:pPr>
        <w:rPr>
          <w:del w:id="1414" w:author="Author"/>
          <w:rFonts w:cs="Arial"/>
          <w:sz w:val="22"/>
          <w:szCs w:val="22"/>
        </w:rPr>
      </w:pPr>
      <w:del w:id="1415" w:author="Author">
        <w:r w:rsidRPr="00CF575C" w:rsidDel="00A26790">
          <w:rPr>
            <w:rFonts w:cs="Arial"/>
            <w:sz w:val="22"/>
            <w:szCs w:val="22"/>
          </w:rPr>
          <w:delText>All warranties are in the name of the specific Eskom site</w:delText>
        </w:r>
        <w:r w:rsidR="00EC5CF2" w:rsidRPr="00CF575C" w:rsidDel="00A26790">
          <w:rPr>
            <w:rFonts w:cs="Arial"/>
            <w:sz w:val="22"/>
            <w:szCs w:val="22"/>
          </w:rPr>
          <w:delText>.</w:delText>
        </w:r>
      </w:del>
    </w:p>
    <w:p w:rsidR="00EC5CF2" w:rsidRPr="00CF575C" w:rsidRDefault="00EC5CF2" w:rsidP="00F40DB6">
      <w:pPr>
        <w:rPr>
          <w:rFonts w:cs="Arial"/>
          <w:sz w:val="22"/>
          <w:szCs w:val="22"/>
        </w:rPr>
      </w:pPr>
    </w:p>
    <w:p w:rsidR="00750630" w:rsidRPr="00CF575C" w:rsidDel="00A26790" w:rsidRDefault="00750630" w:rsidP="00F40DB6">
      <w:pPr>
        <w:rPr>
          <w:del w:id="1416" w:author="Author"/>
          <w:rFonts w:cs="Arial"/>
          <w:sz w:val="22"/>
          <w:szCs w:val="22"/>
        </w:rPr>
      </w:pPr>
      <w:r w:rsidRPr="00CF575C">
        <w:rPr>
          <w:rFonts w:cs="Arial"/>
          <w:sz w:val="22"/>
          <w:szCs w:val="22"/>
        </w:rPr>
        <w:t>The warranties and guarantee’s period commence from the installation date</w:t>
      </w:r>
      <w:r w:rsidR="00EC5CF2" w:rsidRPr="00CF575C">
        <w:rPr>
          <w:rFonts w:cs="Arial"/>
          <w:sz w:val="22"/>
          <w:szCs w:val="22"/>
        </w:rPr>
        <w:t>.</w:t>
      </w:r>
    </w:p>
    <w:p w:rsidR="00E21E68" w:rsidRDefault="00E21E68" w:rsidP="001E7215">
      <w:bookmarkStart w:id="1417" w:name="_Toc31029232"/>
      <w:bookmarkStart w:id="1418" w:name="_Toc31029385"/>
      <w:bookmarkStart w:id="1419" w:name="_Toc31029538"/>
      <w:bookmarkStart w:id="1420" w:name="_Toc31029837"/>
      <w:bookmarkStart w:id="1421" w:name="_Toc31029990"/>
      <w:bookmarkStart w:id="1422" w:name="_Toc31030330"/>
      <w:bookmarkStart w:id="1423" w:name="_Toc31030513"/>
      <w:bookmarkStart w:id="1424" w:name="_Toc31030702"/>
      <w:bookmarkStart w:id="1425" w:name="_Toc31031003"/>
      <w:bookmarkStart w:id="1426" w:name="_Toc31032145"/>
      <w:bookmarkStart w:id="1427" w:name="_Toc31032477"/>
      <w:bookmarkStart w:id="1428" w:name="_Toc31032811"/>
      <w:bookmarkStart w:id="1429" w:name="_Toc31034466"/>
      <w:bookmarkStart w:id="1430" w:name="_Toc526261210"/>
      <w:bookmarkStart w:id="1431" w:name="_Toc526261719"/>
      <w:bookmarkStart w:id="1432" w:name="_Toc526262135"/>
      <w:bookmarkStart w:id="1433" w:name="_Toc526262759"/>
      <w:bookmarkStart w:id="1434" w:name="_Toc526263168"/>
      <w:bookmarkStart w:id="1435" w:name="_Toc31032147"/>
      <w:bookmarkStart w:id="1436" w:name="_Toc31032479"/>
      <w:bookmarkStart w:id="1437" w:name="_Toc31032813"/>
      <w:bookmarkStart w:id="1438" w:name="_Toc31034468"/>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p>
    <w:p w:rsidR="00E21E68" w:rsidRDefault="00E21E68" w:rsidP="001E7215"/>
    <w:p w:rsidR="00093163" w:rsidRPr="001E69E4" w:rsidRDefault="00093163" w:rsidP="002934E8">
      <w:pPr>
        <w:pStyle w:val="Heading2"/>
        <w:numPr>
          <w:ilvl w:val="1"/>
          <w:numId w:val="28"/>
        </w:numPr>
        <w:rPr>
          <w:rFonts w:ascii="Arial Bold" w:hAnsi="Arial Bold"/>
          <w:caps/>
          <w:lang w:val="en-ZA"/>
        </w:rPr>
      </w:pPr>
      <w:bookmarkStart w:id="1439" w:name="_Toc73518328"/>
      <w:r w:rsidRPr="001E69E4">
        <w:rPr>
          <w:rFonts w:ascii="Arial Bold" w:hAnsi="Arial Bold"/>
          <w:caps/>
          <w:lang w:val="en-ZA"/>
        </w:rPr>
        <w:t>S</w:t>
      </w:r>
      <w:r w:rsidR="005A6A7F" w:rsidRPr="001E69E4">
        <w:rPr>
          <w:rFonts w:ascii="Arial Bold" w:hAnsi="Arial Bold"/>
          <w:caps/>
          <w:lang w:val="en-ZA"/>
        </w:rPr>
        <w:t>ervice and Maintenance during contract execution</w:t>
      </w:r>
      <w:bookmarkEnd w:id="1439"/>
    </w:p>
    <w:p w:rsidR="00093163" w:rsidRDefault="00093163" w:rsidP="00093163">
      <w:pPr>
        <w:rPr>
          <w:rFonts w:cs="Arial"/>
          <w:sz w:val="22"/>
          <w:szCs w:val="22"/>
        </w:rPr>
      </w:pPr>
      <w:r w:rsidRPr="00856096">
        <w:rPr>
          <w:rFonts w:cs="Arial"/>
          <w:sz w:val="22"/>
          <w:szCs w:val="22"/>
        </w:rPr>
        <w:t xml:space="preserve">The </w:t>
      </w:r>
      <w:r w:rsidRPr="00856096">
        <w:rPr>
          <w:rFonts w:cs="Arial"/>
          <w:i/>
          <w:sz w:val="22"/>
          <w:szCs w:val="22"/>
        </w:rPr>
        <w:t>Contractor</w:t>
      </w:r>
      <w:r>
        <w:rPr>
          <w:rFonts w:cs="Arial"/>
          <w:sz w:val="22"/>
          <w:szCs w:val="22"/>
        </w:rPr>
        <w:t xml:space="preserve"> provides service and maintenance support for the equipment and sy</w:t>
      </w:r>
      <w:r w:rsidR="005A6A7F">
        <w:rPr>
          <w:rFonts w:cs="Arial"/>
          <w:sz w:val="22"/>
          <w:szCs w:val="22"/>
        </w:rPr>
        <w:t>stems included in the Works. This includes</w:t>
      </w:r>
      <w:r>
        <w:rPr>
          <w:rFonts w:cs="Arial"/>
          <w:sz w:val="22"/>
          <w:szCs w:val="22"/>
        </w:rPr>
        <w:t xml:space="preserve"> the following tasks: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336"/>
      </w:tblGrid>
      <w:tr w:rsidR="00093163" w:rsidRPr="00961E0E" w:rsidTr="00CF575C">
        <w:tc>
          <w:tcPr>
            <w:tcW w:w="2518" w:type="dxa"/>
            <w:shd w:val="clear" w:color="auto" w:fill="auto"/>
          </w:tcPr>
          <w:p w:rsidR="00093163" w:rsidRPr="00961E0E" w:rsidRDefault="00093163" w:rsidP="00CF575C">
            <w:pPr>
              <w:spacing w:before="120"/>
              <w:rPr>
                <w:rFonts w:cs="Arial"/>
                <w:snapToGrid w:val="0"/>
                <w:sz w:val="22"/>
                <w:szCs w:val="22"/>
              </w:rPr>
            </w:pPr>
            <w:r w:rsidRPr="00961E0E">
              <w:rPr>
                <w:rFonts w:cs="Arial"/>
                <w:snapToGrid w:val="0"/>
                <w:sz w:val="22"/>
                <w:szCs w:val="22"/>
              </w:rPr>
              <w:t>Software support</w:t>
            </w:r>
          </w:p>
        </w:tc>
        <w:tc>
          <w:tcPr>
            <w:tcW w:w="7336" w:type="dxa"/>
            <w:shd w:val="clear" w:color="auto" w:fill="auto"/>
          </w:tcPr>
          <w:p w:rsidR="00093163" w:rsidRPr="00961E0E" w:rsidRDefault="00093163" w:rsidP="002934E8">
            <w:pPr>
              <w:numPr>
                <w:ilvl w:val="0"/>
                <w:numId w:val="60"/>
              </w:numPr>
              <w:tabs>
                <w:tab w:val="clear" w:pos="357"/>
              </w:tabs>
              <w:spacing w:before="120"/>
              <w:jc w:val="left"/>
              <w:rPr>
                <w:rFonts w:cs="Arial"/>
                <w:snapToGrid w:val="0"/>
                <w:sz w:val="22"/>
                <w:szCs w:val="22"/>
              </w:rPr>
            </w:pPr>
            <w:r w:rsidRPr="00961E0E">
              <w:rPr>
                <w:rFonts w:cs="Arial"/>
                <w:snapToGrid w:val="0"/>
                <w:sz w:val="22"/>
                <w:szCs w:val="22"/>
              </w:rPr>
              <w:t>Updates on antivirus software and patches.</w:t>
            </w:r>
          </w:p>
          <w:p w:rsidR="00093163" w:rsidRPr="00961E0E" w:rsidRDefault="00093163" w:rsidP="002934E8">
            <w:pPr>
              <w:numPr>
                <w:ilvl w:val="0"/>
                <w:numId w:val="60"/>
              </w:numPr>
              <w:tabs>
                <w:tab w:val="clear" w:pos="357"/>
              </w:tabs>
              <w:spacing w:before="120"/>
              <w:jc w:val="left"/>
              <w:rPr>
                <w:rFonts w:cs="Arial"/>
                <w:snapToGrid w:val="0"/>
                <w:sz w:val="22"/>
                <w:szCs w:val="22"/>
              </w:rPr>
            </w:pPr>
            <w:r w:rsidRPr="00961E0E">
              <w:rPr>
                <w:rFonts w:cs="Arial"/>
                <w:snapToGrid w:val="0"/>
                <w:sz w:val="22"/>
                <w:szCs w:val="22"/>
              </w:rPr>
              <w:t>Updates on software revisions.</w:t>
            </w:r>
          </w:p>
          <w:p w:rsidR="00093163" w:rsidRPr="00961E0E" w:rsidRDefault="00093163" w:rsidP="002934E8">
            <w:pPr>
              <w:numPr>
                <w:ilvl w:val="0"/>
                <w:numId w:val="60"/>
              </w:numPr>
              <w:tabs>
                <w:tab w:val="clear" w:pos="357"/>
              </w:tabs>
              <w:spacing w:before="120"/>
              <w:jc w:val="left"/>
              <w:rPr>
                <w:rFonts w:cs="Arial"/>
                <w:snapToGrid w:val="0"/>
                <w:sz w:val="22"/>
                <w:szCs w:val="22"/>
              </w:rPr>
            </w:pPr>
            <w:r w:rsidRPr="00961E0E">
              <w:rPr>
                <w:rFonts w:cs="Arial"/>
                <w:snapToGrid w:val="0"/>
                <w:sz w:val="22"/>
                <w:szCs w:val="22"/>
              </w:rPr>
              <w:t>3 Monthly back-ups of data.</w:t>
            </w:r>
          </w:p>
          <w:p w:rsidR="00093163" w:rsidRPr="00961E0E" w:rsidRDefault="00093163" w:rsidP="002934E8">
            <w:pPr>
              <w:numPr>
                <w:ilvl w:val="0"/>
                <w:numId w:val="60"/>
              </w:numPr>
              <w:tabs>
                <w:tab w:val="clear" w:pos="357"/>
              </w:tabs>
              <w:spacing w:before="120"/>
              <w:jc w:val="left"/>
              <w:rPr>
                <w:rFonts w:cs="Arial"/>
                <w:snapToGrid w:val="0"/>
                <w:sz w:val="22"/>
                <w:szCs w:val="22"/>
              </w:rPr>
            </w:pPr>
            <w:r w:rsidRPr="00961E0E">
              <w:rPr>
                <w:rFonts w:cs="Arial"/>
                <w:snapToGrid w:val="0"/>
                <w:sz w:val="22"/>
                <w:szCs w:val="22"/>
              </w:rPr>
              <w:t>6 Monthly clean-up of registers.</w:t>
            </w:r>
          </w:p>
        </w:tc>
      </w:tr>
      <w:tr w:rsidR="00093163" w:rsidRPr="00961E0E" w:rsidTr="00CF575C">
        <w:tc>
          <w:tcPr>
            <w:tcW w:w="2518" w:type="dxa"/>
            <w:shd w:val="clear" w:color="auto" w:fill="auto"/>
          </w:tcPr>
          <w:p w:rsidR="00093163" w:rsidRPr="00961E0E" w:rsidRDefault="00093163" w:rsidP="00CF575C">
            <w:pPr>
              <w:spacing w:before="120"/>
              <w:rPr>
                <w:rFonts w:cs="Arial"/>
                <w:snapToGrid w:val="0"/>
                <w:sz w:val="22"/>
                <w:szCs w:val="22"/>
              </w:rPr>
            </w:pPr>
            <w:r w:rsidRPr="00961E0E">
              <w:rPr>
                <w:rFonts w:cs="Arial"/>
                <w:snapToGrid w:val="0"/>
                <w:sz w:val="22"/>
                <w:szCs w:val="22"/>
              </w:rPr>
              <w:t>Hardware</w:t>
            </w:r>
          </w:p>
        </w:tc>
        <w:tc>
          <w:tcPr>
            <w:tcW w:w="7336" w:type="dxa"/>
            <w:shd w:val="clear" w:color="auto" w:fill="auto"/>
          </w:tcPr>
          <w:p w:rsidR="00093163" w:rsidRPr="00961E0E" w:rsidRDefault="005A6A7F" w:rsidP="002934E8">
            <w:pPr>
              <w:numPr>
                <w:ilvl w:val="0"/>
                <w:numId w:val="59"/>
              </w:numPr>
              <w:tabs>
                <w:tab w:val="clear" w:pos="357"/>
              </w:tabs>
              <w:spacing w:before="120"/>
              <w:rPr>
                <w:rFonts w:cs="Arial"/>
                <w:snapToGrid w:val="0"/>
                <w:sz w:val="22"/>
                <w:szCs w:val="22"/>
              </w:rPr>
            </w:pPr>
            <w:r>
              <w:rPr>
                <w:rFonts w:cs="Arial"/>
                <w:snapToGrid w:val="0"/>
                <w:sz w:val="22"/>
                <w:szCs w:val="22"/>
              </w:rPr>
              <w:t xml:space="preserve">As per  Notification Defects </w:t>
            </w:r>
          </w:p>
        </w:tc>
      </w:tr>
      <w:tr w:rsidR="00093163" w:rsidRPr="00961E0E" w:rsidTr="00CF575C">
        <w:tc>
          <w:tcPr>
            <w:tcW w:w="2518" w:type="dxa"/>
            <w:shd w:val="clear" w:color="auto" w:fill="auto"/>
          </w:tcPr>
          <w:p w:rsidR="00093163" w:rsidRPr="00961E0E" w:rsidRDefault="00093163" w:rsidP="00CF575C">
            <w:pPr>
              <w:spacing w:before="120"/>
              <w:rPr>
                <w:rFonts w:cs="Arial"/>
                <w:snapToGrid w:val="0"/>
                <w:sz w:val="22"/>
                <w:szCs w:val="22"/>
              </w:rPr>
            </w:pPr>
            <w:r w:rsidRPr="00961E0E">
              <w:rPr>
                <w:rFonts w:cs="Arial"/>
                <w:snapToGrid w:val="0"/>
                <w:sz w:val="22"/>
                <w:szCs w:val="22"/>
              </w:rPr>
              <w:t>Configuration Management</w:t>
            </w:r>
          </w:p>
        </w:tc>
        <w:tc>
          <w:tcPr>
            <w:tcW w:w="7336" w:type="dxa"/>
            <w:shd w:val="clear" w:color="auto" w:fill="auto"/>
          </w:tcPr>
          <w:p w:rsidR="00093163" w:rsidRPr="00961E0E" w:rsidRDefault="00093163" w:rsidP="002934E8">
            <w:pPr>
              <w:numPr>
                <w:ilvl w:val="0"/>
                <w:numId w:val="59"/>
              </w:numPr>
              <w:tabs>
                <w:tab w:val="clear" w:pos="357"/>
              </w:tabs>
              <w:rPr>
                <w:rFonts w:cs="Arial"/>
                <w:snapToGrid w:val="0"/>
                <w:sz w:val="22"/>
                <w:szCs w:val="22"/>
              </w:rPr>
            </w:pPr>
            <w:r w:rsidRPr="00961E0E">
              <w:rPr>
                <w:rFonts w:cs="Arial"/>
                <w:snapToGrid w:val="0"/>
                <w:sz w:val="22"/>
                <w:szCs w:val="22"/>
              </w:rPr>
              <w:t>Setup of alarms and thresholds.</w:t>
            </w:r>
          </w:p>
          <w:p w:rsidR="00093163" w:rsidRPr="00961E0E" w:rsidRDefault="00093163" w:rsidP="002934E8">
            <w:pPr>
              <w:numPr>
                <w:ilvl w:val="0"/>
                <w:numId w:val="59"/>
              </w:numPr>
              <w:tabs>
                <w:tab w:val="clear" w:pos="357"/>
              </w:tabs>
              <w:rPr>
                <w:rFonts w:cs="Arial"/>
                <w:snapToGrid w:val="0"/>
                <w:sz w:val="22"/>
                <w:szCs w:val="22"/>
              </w:rPr>
            </w:pPr>
            <w:r w:rsidRPr="00961E0E">
              <w:rPr>
                <w:rFonts w:cs="Arial"/>
                <w:snapToGrid w:val="0"/>
                <w:sz w:val="22"/>
                <w:szCs w:val="22"/>
              </w:rPr>
              <w:t>Changes to displays.</w:t>
            </w:r>
          </w:p>
          <w:p w:rsidR="00093163" w:rsidRPr="00961E0E" w:rsidRDefault="00093163" w:rsidP="002934E8">
            <w:pPr>
              <w:numPr>
                <w:ilvl w:val="0"/>
                <w:numId w:val="59"/>
              </w:numPr>
              <w:tabs>
                <w:tab w:val="clear" w:pos="357"/>
              </w:tabs>
              <w:rPr>
                <w:rFonts w:cs="Arial"/>
                <w:snapToGrid w:val="0"/>
                <w:sz w:val="22"/>
                <w:szCs w:val="22"/>
              </w:rPr>
            </w:pPr>
            <w:r w:rsidRPr="00961E0E">
              <w:rPr>
                <w:rFonts w:cs="Arial"/>
                <w:snapToGrid w:val="0"/>
                <w:sz w:val="22"/>
                <w:szCs w:val="22"/>
              </w:rPr>
              <w:t>User access and administrative duties.</w:t>
            </w:r>
          </w:p>
        </w:tc>
      </w:tr>
      <w:tr w:rsidR="00093163" w:rsidRPr="00961E0E" w:rsidTr="001E69E4">
        <w:tc>
          <w:tcPr>
            <w:tcW w:w="2518" w:type="dxa"/>
            <w:tcBorders>
              <w:bottom w:val="single" w:sz="4" w:space="0" w:color="auto"/>
            </w:tcBorders>
            <w:shd w:val="clear" w:color="auto" w:fill="auto"/>
          </w:tcPr>
          <w:p w:rsidR="00093163" w:rsidRPr="00961E0E" w:rsidRDefault="00093163" w:rsidP="00CF575C">
            <w:pPr>
              <w:spacing w:before="120"/>
              <w:rPr>
                <w:rFonts w:cs="Arial"/>
                <w:snapToGrid w:val="0"/>
                <w:sz w:val="22"/>
                <w:szCs w:val="22"/>
              </w:rPr>
            </w:pPr>
            <w:r w:rsidRPr="00961E0E">
              <w:rPr>
                <w:rFonts w:cs="Arial"/>
                <w:snapToGrid w:val="0"/>
                <w:sz w:val="22"/>
                <w:szCs w:val="22"/>
              </w:rPr>
              <w:t>Call out response</w:t>
            </w:r>
          </w:p>
        </w:tc>
        <w:tc>
          <w:tcPr>
            <w:tcW w:w="7336" w:type="dxa"/>
            <w:tcBorders>
              <w:bottom w:val="single" w:sz="4" w:space="0" w:color="auto"/>
            </w:tcBorders>
            <w:shd w:val="clear" w:color="auto" w:fill="auto"/>
          </w:tcPr>
          <w:p w:rsidR="00093163" w:rsidRPr="00961E0E" w:rsidRDefault="00093163" w:rsidP="002934E8">
            <w:pPr>
              <w:numPr>
                <w:ilvl w:val="0"/>
                <w:numId w:val="59"/>
              </w:numPr>
              <w:tabs>
                <w:tab w:val="clear" w:pos="357"/>
              </w:tabs>
              <w:rPr>
                <w:rFonts w:cs="Arial"/>
                <w:snapToGrid w:val="0"/>
                <w:sz w:val="22"/>
                <w:szCs w:val="22"/>
              </w:rPr>
            </w:pPr>
            <w:r w:rsidRPr="00961E0E">
              <w:rPr>
                <w:rFonts w:cs="Arial"/>
                <w:snapToGrid w:val="0"/>
                <w:sz w:val="22"/>
                <w:szCs w:val="22"/>
              </w:rPr>
              <w:t>Response within 24 hours to defects notified by the relevant site for defects which impact production.</w:t>
            </w:r>
          </w:p>
          <w:p w:rsidR="00093163" w:rsidRPr="00961E0E" w:rsidRDefault="00093163" w:rsidP="002934E8">
            <w:pPr>
              <w:numPr>
                <w:ilvl w:val="0"/>
                <w:numId w:val="59"/>
              </w:numPr>
              <w:tabs>
                <w:tab w:val="clear" w:pos="357"/>
              </w:tabs>
              <w:rPr>
                <w:rFonts w:cs="Arial"/>
                <w:snapToGrid w:val="0"/>
                <w:sz w:val="22"/>
                <w:szCs w:val="22"/>
              </w:rPr>
            </w:pPr>
            <w:r w:rsidRPr="00961E0E">
              <w:rPr>
                <w:rFonts w:cs="Arial"/>
                <w:snapToGrid w:val="0"/>
                <w:sz w:val="22"/>
                <w:szCs w:val="22"/>
              </w:rPr>
              <w:t>Response within 72 hours to defects notified by the relevant site for defects which do not impact on production.</w:t>
            </w:r>
          </w:p>
        </w:tc>
      </w:tr>
      <w:tr w:rsidR="00093163" w:rsidRPr="00961E0E" w:rsidTr="001E69E4">
        <w:trPr>
          <w:trHeight w:val="481"/>
        </w:trPr>
        <w:tc>
          <w:tcPr>
            <w:tcW w:w="2518" w:type="dxa"/>
            <w:tcBorders>
              <w:bottom w:val="single" w:sz="4" w:space="0" w:color="auto"/>
            </w:tcBorders>
            <w:shd w:val="clear" w:color="auto" w:fill="auto"/>
          </w:tcPr>
          <w:p w:rsidR="00093163" w:rsidRPr="00961E0E" w:rsidRDefault="00093163" w:rsidP="00CF575C">
            <w:pPr>
              <w:spacing w:before="120"/>
              <w:rPr>
                <w:rFonts w:cs="Arial"/>
                <w:snapToGrid w:val="0"/>
                <w:sz w:val="22"/>
                <w:szCs w:val="22"/>
              </w:rPr>
            </w:pPr>
            <w:r w:rsidRPr="00961E0E">
              <w:rPr>
                <w:rFonts w:cs="Arial"/>
                <w:snapToGrid w:val="0"/>
                <w:sz w:val="22"/>
                <w:szCs w:val="22"/>
              </w:rPr>
              <w:t>Reports</w:t>
            </w:r>
          </w:p>
        </w:tc>
        <w:tc>
          <w:tcPr>
            <w:tcW w:w="7336" w:type="dxa"/>
            <w:tcBorders>
              <w:bottom w:val="single" w:sz="4" w:space="0" w:color="auto"/>
            </w:tcBorders>
            <w:shd w:val="clear" w:color="auto" w:fill="auto"/>
          </w:tcPr>
          <w:p w:rsidR="00093163" w:rsidRPr="00961E0E" w:rsidRDefault="00093163" w:rsidP="002934E8">
            <w:pPr>
              <w:numPr>
                <w:ilvl w:val="0"/>
                <w:numId w:val="59"/>
              </w:numPr>
              <w:tabs>
                <w:tab w:val="clear" w:pos="357"/>
              </w:tabs>
              <w:rPr>
                <w:rFonts w:cs="Arial"/>
                <w:snapToGrid w:val="0"/>
                <w:sz w:val="22"/>
                <w:szCs w:val="22"/>
              </w:rPr>
            </w:pPr>
            <w:r w:rsidRPr="00961E0E">
              <w:rPr>
                <w:rFonts w:cs="Arial"/>
                <w:snapToGrid w:val="0"/>
                <w:sz w:val="22"/>
                <w:szCs w:val="22"/>
              </w:rPr>
              <w:t>Six monthly r</w:t>
            </w:r>
            <w:r w:rsidR="005A6A7F">
              <w:rPr>
                <w:rFonts w:cs="Arial"/>
                <w:snapToGrid w:val="0"/>
                <w:sz w:val="22"/>
                <w:szCs w:val="22"/>
              </w:rPr>
              <w:t>eports will be compiled per completed site</w:t>
            </w:r>
            <w:r w:rsidRPr="00961E0E">
              <w:rPr>
                <w:rFonts w:cs="Arial"/>
                <w:snapToGrid w:val="0"/>
                <w:sz w:val="22"/>
                <w:szCs w:val="22"/>
              </w:rPr>
              <w:t xml:space="preserve"> to confirm system performance and availability.</w:t>
            </w:r>
          </w:p>
        </w:tc>
      </w:tr>
    </w:tbl>
    <w:p w:rsidR="00DA52B3" w:rsidRPr="00237B0A" w:rsidRDefault="00DA52B3" w:rsidP="00237B0A">
      <w:bookmarkStart w:id="1440" w:name="_Toc73518342"/>
      <w:r w:rsidRPr="001E69E4">
        <w:rPr>
          <w:b/>
        </w:rPr>
        <w:t xml:space="preserve">Table </w:t>
      </w:r>
      <w:r w:rsidRPr="001E69E4">
        <w:rPr>
          <w:b/>
        </w:rPr>
        <w:fldChar w:fldCharType="begin"/>
      </w:r>
      <w:r w:rsidRPr="001E69E4">
        <w:rPr>
          <w:b/>
        </w:rPr>
        <w:instrText xml:space="preserve"> SEQ Table \* ARABIC </w:instrText>
      </w:r>
      <w:r w:rsidRPr="001E69E4">
        <w:rPr>
          <w:b/>
        </w:rPr>
        <w:fldChar w:fldCharType="separate"/>
      </w:r>
      <w:r w:rsidR="002934E8">
        <w:rPr>
          <w:b/>
          <w:noProof/>
        </w:rPr>
        <w:t>5</w:t>
      </w:r>
      <w:r w:rsidRPr="001E69E4">
        <w:rPr>
          <w:b/>
        </w:rPr>
        <w:fldChar w:fldCharType="end"/>
      </w:r>
      <w:r>
        <w:rPr>
          <w:b/>
        </w:rPr>
        <w:t xml:space="preserve"> </w:t>
      </w:r>
      <w:r>
        <w:t>– Maintenance requirements</w:t>
      </w:r>
      <w:bookmarkEnd w:id="1440"/>
    </w:p>
    <w:p w:rsidR="008F4831" w:rsidRDefault="003179EA" w:rsidP="001E7215">
      <w:r>
        <w:br w:type="page"/>
      </w:r>
    </w:p>
    <w:p w:rsidR="00750630" w:rsidRPr="001E69E4" w:rsidRDefault="00870215" w:rsidP="001E69E4">
      <w:pPr>
        <w:pStyle w:val="Heading2"/>
        <w:numPr>
          <w:ilvl w:val="0"/>
          <w:numId w:val="0"/>
        </w:numPr>
        <w:rPr>
          <w:rFonts w:ascii="Arial Bold" w:hAnsi="Arial Bold"/>
          <w:caps/>
          <w:lang w:val="en-ZA"/>
        </w:rPr>
      </w:pPr>
      <w:bookmarkStart w:id="1441" w:name="_Toc515615676"/>
      <w:bookmarkStart w:id="1442" w:name="_Toc31030719"/>
      <w:r>
        <w:rPr>
          <w:rFonts w:ascii="Arial Bold" w:hAnsi="Arial Bold"/>
          <w:caps/>
          <w:lang w:val="en-ZA"/>
        </w:rPr>
        <w:t xml:space="preserve">  </w:t>
      </w:r>
      <w:bookmarkStart w:id="1443" w:name="_Toc73518329"/>
      <w:r w:rsidR="00750630" w:rsidRPr="001E69E4">
        <w:rPr>
          <w:rFonts w:ascii="Arial Bold" w:hAnsi="Arial Bold"/>
          <w:caps/>
          <w:lang w:val="en-ZA"/>
        </w:rPr>
        <w:t xml:space="preserve">Appendix </w:t>
      </w:r>
      <w:r w:rsidR="00750630" w:rsidRPr="001E69E4">
        <w:rPr>
          <w:rFonts w:ascii="Arial Bold" w:hAnsi="Arial Bold"/>
          <w:caps/>
          <w:lang w:val="en-ZA"/>
        </w:rPr>
        <w:fldChar w:fldCharType="begin"/>
      </w:r>
      <w:r w:rsidR="00750630" w:rsidRPr="001E69E4">
        <w:rPr>
          <w:rFonts w:ascii="Arial Bold" w:hAnsi="Arial Bold"/>
          <w:caps/>
          <w:lang w:val="en-ZA"/>
        </w:rPr>
        <w:instrText xml:space="preserve"> SEQ Appendix \* ALPHABETIC </w:instrText>
      </w:r>
      <w:r w:rsidR="00750630" w:rsidRPr="001E69E4">
        <w:rPr>
          <w:rFonts w:ascii="Arial Bold" w:hAnsi="Arial Bold"/>
          <w:caps/>
          <w:lang w:val="en-ZA"/>
        </w:rPr>
        <w:fldChar w:fldCharType="separate"/>
      </w:r>
      <w:r w:rsidR="002934E8">
        <w:rPr>
          <w:rFonts w:ascii="Arial Bold" w:hAnsi="Arial Bold"/>
          <w:caps/>
          <w:noProof/>
          <w:lang w:val="en-ZA"/>
        </w:rPr>
        <w:t>A</w:t>
      </w:r>
      <w:r w:rsidR="00750630" w:rsidRPr="001E69E4">
        <w:rPr>
          <w:rFonts w:ascii="Arial Bold" w:hAnsi="Arial Bold"/>
          <w:caps/>
          <w:lang w:val="en-ZA"/>
        </w:rPr>
        <w:fldChar w:fldCharType="end"/>
      </w:r>
      <w:r w:rsidR="00750630" w:rsidRPr="001E69E4">
        <w:rPr>
          <w:rFonts w:ascii="Arial Bold" w:hAnsi="Arial Bold"/>
          <w:caps/>
          <w:lang w:val="en-ZA"/>
        </w:rPr>
        <w:t xml:space="preserve"> – OCM Network Design</w:t>
      </w:r>
      <w:bookmarkEnd w:id="1441"/>
      <w:bookmarkEnd w:id="1442"/>
      <w:bookmarkEnd w:id="1443"/>
    </w:p>
    <w:p w:rsidR="000F081C" w:rsidRPr="001E69E4" w:rsidRDefault="000F081C" w:rsidP="002934E8">
      <w:pPr>
        <w:pStyle w:val="Heading3"/>
        <w:numPr>
          <w:ilvl w:val="2"/>
          <w:numId w:val="70"/>
        </w:numPr>
        <w:rPr>
          <w:sz w:val="24"/>
          <w:szCs w:val="24"/>
          <w:lang w:val="en-ZA"/>
        </w:rPr>
      </w:pPr>
      <w:bookmarkStart w:id="1444" w:name="_Toc30591560"/>
      <w:bookmarkStart w:id="1445" w:name="_Toc73518330"/>
      <w:r w:rsidRPr="001E69E4">
        <w:rPr>
          <w:sz w:val="24"/>
          <w:szCs w:val="24"/>
          <w:lang w:val="en-ZA"/>
        </w:rPr>
        <w:t>Introduction</w:t>
      </w:r>
      <w:bookmarkEnd w:id="1444"/>
      <w:bookmarkEnd w:id="1445"/>
    </w:p>
    <w:p w:rsidR="000F081C" w:rsidRPr="001E69E4" w:rsidRDefault="000F081C" w:rsidP="000F081C">
      <w:pPr>
        <w:rPr>
          <w:rFonts w:cs="Arial"/>
          <w:sz w:val="22"/>
          <w:szCs w:val="22"/>
        </w:rPr>
      </w:pPr>
      <w:r w:rsidRPr="001E69E4">
        <w:rPr>
          <w:rFonts w:cs="Arial"/>
          <w:sz w:val="22"/>
          <w:szCs w:val="22"/>
        </w:rPr>
        <w:t>The following documented detail describes the components and functions of the data backhaul network for Generator, Turbine and Transformer monitoring. The purpose of this network is the transport statistical and performance data from the Generator, Turbine and Transformer monitoring systems to the Enterprise Historian which is located in the site DMZ and the forwarded further in the Eskom network.  The Enterprise historian is located in the DMZ on a switch stack on a high availability pair of firewalls The network will have a switch node at each generator and thus the number of generators on site will determine the number of switches in the network.</w:t>
      </w:r>
    </w:p>
    <w:p w:rsidR="000F081C" w:rsidRPr="001E69E4" w:rsidRDefault="000F081C" w:rsidP="000F081C">
      <w:pPr>
        <w:rPr>
          <w:rFonts w:cs="Arial"/>
          <w:sz w:val="22"/>
          <w:szCs w:val="22"/>
        </w:rPr>
      </w:pPr>
      <w:r w:rsidRPr="001E69E4">
        <w:rPr>
          <w:rFonts w:cs="Arial"/>
          <w:sz w:val="22"/>
          <w:szCs w:val="22"/>
        </w:rPr>
        <w:t>This network is not designed for the transmission of control data as it is not optimized in redundancy and optimum fast failover times.  This can be accomplished with software upgrades and additional hardware.</w:t>
      </w:r>
    </w:p>
    <w:p w:rsidR="000F081C" w:rsidRPr="001E69E4" w:rsidRDefault="000F081C" w:rsidP="002934E8">
      <w:pPr>
        <w:pStyle w:val="Heading3"/>
        <w:numPr>
          <w:ilvl w:val="2"/>
          <w:numId w:val="70"/>
        </w:numPr>
        <w:rPr>
          <w:sz w:val="24"/>
          <w:szCs w:val="24"/>
          <w:lang w:val="en-ZA"/>
        </w:rPr>
      </w:pPr>
      <w:bookmarkStart w:id="1446" w:name="_Toc30591561"/>
      <w:bookmarkStart w:id="1447" w:name="_Toc73518331"/>
      <w:r w:rsidRPr="001E69E4">
        <w:rPr>
          <w:sz w:val="24"/>
          <w:szCs w:val="24"/>
          <w:lang w:val="en-ZA"/>
        </w:rPr>
        <w:t>Network Overview</w:t>
      </w:r>
      <w:bookmarkEnd w:id="1446"/>
      <w:bookmarkEnd w:id="1447"/>
    </w:p>
    <w:p w:rsidR="000F081C" w:rsidRPr="001E69E4" w:rsidRDefault="000F081C" w:rsidP="000F081C">
      <w:pPr>
        <w:rPr>
          <w:rFonts w:cs="Arial"/>
          <w:sz w:val="22"/>
          <w:szCs w:val="22"/>
        </w:rPr>
      </w:pPr>
      <w:r w:rsidRPr="001E69E4">
        <w:rPr>
          <w:rFonts w:cs="Arial"/>
          <w:sz w:val="22"/>
          <w:szCs w:val="22"/>
        </w:rPr>
        <w:t xml:space="preserve">An industrial Ethernet ring of 1Gigabit Ethernet on optic fibre forms the core of the network between the generator monitoring stations. The links run between even numbered switches on one cable route and on the odd numbered switches on another route. These fibre cable routes </w:t>
      </w:r>
      <w:proofErr w:type="gramStart"/>
      <w:r w:rsidRPr="001E69E4">
        <w:rPr>
          <w:rFonts w:cs="Arial"/>
          <w:sz w:val="22"/>
          <w:szCs w:val="22"/>
        </w:rPr>
        <w:t>takes</w:t>
      </w:r>
      <w:proofErr w:type="gramEnd"/>
      <w:r w:rsidRPr="001E69E4">
        <w:rPr>
          <w:rFonts w:cs="Arial"/>
          <w:sz w:val="22"/>
          <w:szCs w:val="22"/>
        </w:rPr>
        <w:t xml:space="preserve"> different cableways in the power station where they should not run two fibre optic cables in the same cable tray. The odd and even connections are done on both sides of the ring to complete the ring. The IP termination and default gateway is on the firewall set in the IT server room in the Administration building. Any other devices that must be connected to the switch which are not on the same floor will be connected by 100Megabit Ethernet on optic Fibre connection such as the SM200 and PDA 200 for the generator monitoring.</w:t>
      </w:r>
    </w:p>
    <w:p w:rsidR="000F081C" w:rsidRPr="001E69E4" w:rsidRDefault="000F081C" w:rsidP="000F081C">
      <w:pPr>
        <w:rPr>
          <w:rFonts w:cs="Arial"/>
          <w:sz w:val="22"/>
          <w:szCs w:val="22"/>
        </w:rPr>
      </w:pPr>
      <w:r w:rsidRPr="001E69E4">
        <w:rPr>
          <w:rFonts w:cs="Arial"/>
          <w:sz w:val="22"/>
          <w:szCs w:val="22"/>
        </w:rPr>
        <w:t>Turbine monitoring have a single switch per turbine located in the System1 cabinet connected back to the ring with 100Mbit optic fibre connection from a 3006T switch.</w:t>
      </w:r>
    </w:p>
    <w:p w:rsidR="000F081C" w:rsidRPr="001E69E4" w:rsidRDefault="000F081C" w:rsidP="000F081C">
      <w:pPr>
        <w:rPr>
          <w:rFonts w:cs="Arial"/>
          <w:sz w:val="22"/>
          <w:szCs w:val="22"/>
        </w:rPr>
      </w:pPr>
      <w:r w:rsidRPr="001E69E4">
        <w:rPr>
          <w:rFonts w:cs="Arial"/>
          <w:sz w:val="22"/>
          <w:szCs w:val="22"/>
        </w:rPr>
        <w:t>The Transformer monitoring also have a single 3006T switch per transformer located in a room as close as possible to the Transformer Cage. This switch will be connected back to the main GHS12/8 switch as indicated on the diagram below.  The connections between the Switch and the analysers in the transformer cage will be CAT6 STP as specified in the cabling specifications</w:t>
      </w:r>
    </w:p>
    <w:p w:rsidR="000F081C" w:rsidRPr="001E69E4" w:rsidRDefault="00424769" w:rsidP="000F081C">
      <w:pPr>
        <w:rPr>
          <w:rFonts w:cs="Arial"/>
          <w:sz w:val="22"/>
          <w:szCs w:val="22"/>
        </w:rPr>
      </w:pPr>
      <w:r w:rsidRPr="001E69E4">
        <w:rPr>
          <w:rFonts w:cs="Arial"/>
          <w:noProof/>
          <w:sz w:val="22"/>
          <w:szCs w:val="22"/>
          <w:lang w:val="en-ZA" w:eastAsia="en-ZA"/>
        </w:rPr>
        <w:drawing>
          <wp:inline distT="0" distB="0" distL="0" distR="0" wp14:anchorId="1C98816F" wp14:editId="21AA4263">
            <wp:extent cx="6172200" cy="6572250"/>
            <wp:effectExtent l="0" t="0" r="0" b="0"/>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72200" cy="6572250"/>
                    </a:xfrm>
                    <a:prstGeom prst="rect">
                      <a:avLst/>
                    </a:prstGeom>
                    <a:noFill/>
                    <a:ln>
                      <a:noFill/>
                    </a:ln>
                  </pic:spPr>
                </pic:pic>
              </a:graphicData>
            </a:graphic>
          </wp:inline>
        </w:drawing>
      </w:r>
    </w:p>
    <w:p w:rsidR="000F081C" w:rsidRPr="001E69E4" w:rsidRDefault="000F081C" w:rsidP="000F081C">
      <w:pPr>
        <w:rPr>
          <w:rFonts w:cs="Arial"/>
          <w:sz w:val="22"/>
          <w:szCs w:val="22"/>
        </w:rPr>
      </w:pPr>
      <w:bookmarkStart w:id="1448" w:name="_Toc30591575"/>
      <w:bookmarkStart w:id="1449" w:name="_Toc73518346"/>
      <w:r w:rsidRPr="001E69E4">
        <w:rPr>
          <w:rFonts w:cs="Arial"/>
          <w:sz w:val="22"/>
          <w:szCs w:val="22"/>
        </w:rPr>
        <w:t xml:space="preserve">Diagram </w:t>
      </w:r>
      <w:r w:rsidRPr="001E69E4">
        <w:rPr>
          <w:rFonts w:cs="Arial"/>
          <w:sz w:val="22"/>
          <w:szCs w:val="22"/>
        </w:rPr>
        <w:fldChar w:fldCharType="begin"/>
      </w:r>
      <w:r w:rsidRPr="001E69E4">
        <w:rPr>
          <w:rFonts w:cs="Arial"/>
          <w:sz w:val="22"/>
          <w:szCs w:val="22"/>
        </w:rPr>
        <w:instrText xml:space="preserve"> SEQ Diagram \* ARABIC </w:instrText>
      </w:r>
      <w:r w:rsidRPr="001E69E4">
        <w:rPr>
          <w:rFonts w:cs="Arial"/>
          <w:sz w:val="22"/>
          <w:szCs w:val="22"/>
        </w:rPr>
        <w:fldChar w:fldCharType="separate"/>
      </w:r>
      <w:r w:rsidR="002934E8">
        <w:rPr>
          <w:rFonts w:cs="Arial"/>
          <w:noProof/>
          <w:sz w:val="22"/>
          <w:szCs w:val="22"/>
        </w:rPr>
        <w:t>2</w:t>
      </w:r>
      <w:r w:rsidRPr="001E69E4">
        <w:rPr>
          <w:rFonts w:cs="Arial"/>
          <w:sz w:val="22"/>
          <w:szCs w:val="22"/>
        </w:rPr>
        <w:fldChar w:fldCharType="end"/>
      </w:r>
      <w:r w:rsidRPr="001E69E4">
        <w:rPr>
          <w:rFonts w:cs="Arial"/>
          <w:sz w:val="22"/>
          <w:szCs w:val="22"/>
        </w:rPr>
        <w:t xml:space="preserve"> – Monitoring Network Diagram</w:t>
      </w:r>
      <w:bookmarkEnd w:id="1448"/>
      <w:bookmarkEnd w:id="1449"/>
    </w:p>
    <w:p w:rsidR="000F081C" w:rsidRPr="001E69E4" w:rsidRDefault="000F081C" w:rsidP="002934E8">
      <w:pPr>
        <w:pStyle w:val="Heading3"/>
        <w:numPr>
          <w:ilvl w:val="2"/>
          <w:numId w:val="70"/>
        </w:numPr>
        <w:rPr>
          <w:sz w:val="24"/>
          <w:szCs w:val="24"/>
          <w:lang w:val="en-ZA"/>
        </w:rPr>
      </w:pPr>
      <w:bookmarkStart w:id="1450" w:name="_Toc30591562"/>
      <w:bookmarkStart w:id="1451" w:name="_Toc73518332"/>
      <w:r w:rsidRPr="001E69E4">
        <w:rPr>
          <w:sz w:val="24"/>
          <w:szCs w:val="24"/>
          <w:lang w:val="en-ZA"/>
        </w:rPr>
        <w:t>Network Switch Equipment</w:t>
      </w:r>
      <w:bookmarkEnd w:id="1450"/>
      <w:bookmarkEnd w:id="1451"/>
    </w:p>
    <w:p w:rsidR="000F081C" w:rsidRPr="001E69E4" w:rsidRDefault="000F081C" w:rsidP="000F081C">
      <w:pPr>
        <w:rPr>
          <w:rFonts w:cs="Arial"/>
          <w:sz w:val="22"/>
          <w:szCs w:val="22"/>
        </w:rPr>
      </w:pPr>
    </w:p>
    <w:p w:rsidR="000F081C" w:rsidRPr="001E69E4" w:rsidRDefault="000F081C" w:rsidP="000F081C">
      <w:pPr>
        <w:rPr>
          <w:rFonts w:cs="Arial"/>
          <w:sz w:val="22"/>
          <w:szCs w:val="22"/>
        </w:rPr>
      </w:pPr>
      <w:r w:rsidRPr="001E69E4">
        <w:rPr>
          <w:rFonts w:cs="Arial"/>
          <w:sz w:val="22"/>
          <w:szCs w:val="22"/>
        </w:rPr>
        <w:t xml:space="preserve">IP20 or IP30 environmental rating (IEC 60529). </w:t>
      </w:r>
    </w:p>
    <w:p w:rsidR="000F081C" w:rsidRPr="001E69E4" w:rsidRDefault="000F081C" w:rsidP="002934E8">
      <w:pPr>
        <w:numPr>
          <w:ilvl w:val="0"/>
          <w:numId w:val="61"/>
        </w:numPr>
        <w:rPr>
          <w:rFonts w:cs="Arial"/>
          <w:sz w:val="22"/>
          <w:szCs w:val="22"/>
        </w:rPr>
      </w:pPr>
      <w:r w:rsidRPr="001E69E4">
        <w:rPr>
          <w:rFonts w:cs="Arial"/>
          <w:sz w:val="22"/>
          <w:szCs w:val="22"/>
        </w:rPr>
        <w:t xml:space="preserve">Application in an Industrial DIN-rail enclosure for layer 2 switches and 19 Inch rack mount for layer 3 switches. </w:t>
      </w:r>
    </w:p>
    <w:p w:rsidR="000F081C" w:rsidRPr="001E69E4" w:rsidRDefault="000F081C" w:rsidP="002934E8">
      <w:pPr>
        <w:numPr>
          <w:ilvl w:val="0"/>
          <w:numId w:val="61"/>
        </w:numPr>
        <w:rPr>
          <w:rFonts w:cs="Arial"/>
          <w:sz w:val="22"/>
          <w:szCs w:val="22"/>
        </w:rPr>
      </w:pPr>
      <w:r w:rsidRPr="001E69E4">
        <w:rPr>
          <w:rFonts w:cs="Arial"/>
          <w:sz w:val="22"/>
          <w:szCs w:val="22"/>
        </w:rPr>
        <w:t xml:space="preserve">Passive cooling with no moving parts. </w:t>
      </w:r>
    </w:p>
    <w:p w:rsidR="000F081C" w:rsidRPr="001E69E4" w:rsidRDefault="000F081C" w:rsidP="002934E8">
      <w:pPr>
        <w:numPr>
          <w:ilvl w:val="0"/>
          <w:numId w:val="61"/>
        </w:numPr>
        <w:rPr>
          <w:rFonts w:cs="Arial"/>
          <w:sz w:val="22"/>
          <w:szCs w:val="22"/>
        </w:rPr>
      </w:pPr>
      <w:r w:rsidRPr="001E69E4">
        <w:rPr>
          <w:rFonts w:cs="Arial"/>
          <w:sz w:val="22"/>
          <w:szCs w:val="22"/>
        </w:rPr>
        <w:t>Operating temperature 0</w:t>
      </w:r>
      <w:r w:rsidRPr="001E69E4">
        <w:rPr>
          <w:rFonts w:cs="Arial"/>
          <w:sz w:val="22"/>
          <w:szCs w:val="22"/>
        </w:rPr>
        <w:t>C…+60</w:t>
      </w:r>
      <w:r w:rsidRPr="001E69E4">
        <w:rPr>
          <w:rFonts w:cs="Arial"/>
          <w:sz w:val="22"/>
          <w:szCs w:val="22"/>
        </w:rPr>
        <w:t xml:space="preserve">C. </w:t>
      </w:r>
    </w:p>
    <w:p w:rsidR="000F081C" w:rsidRPr="001E69E4" w:rsidRDefault="000F081C" w:rsidP="002934E8">
      <w:pPr>
        <w:numPr>
          <w:ilvl w:val="0"/>
          <w:numId w:val="61"/>
        </w:numPr>
        <w:rPr>
          <w:rFonts w:cs="Arial"/>
          <w:sz w:val="22"/>
          <w:szCs w:val="22"/>
        </w:rPr>
      </w:pPr>
      <w:r w:rsidRPr="001E69E4">
        <w:rPr>
          <w:rFonts w:cs="Arial"/>
          <w:sz w:val="22"/>
          <w:szCs w:val="22"/>
        </w:rPr>
        <w:t xml:space="preserve">Ambient relative humidity 5% to 95% (non-condensing). </w:t>
      </w:r>
    </w:p>
    <w:p w:rsidR="000F081C" w:rsidRPr="001E69E4" w:rsidRDefault="000F081C" w:rsidP="002934E8">
      <w:pPr>
        <w:numPr>
          <w:ilvl w:val="0"/>
          <w:numId w:val="61"/>
        </w:numPr>
        <w:rPr>
          <w:rFonts w:cs="Arial"/>
          <w:sz w:val="22"/>
          <w:szCs w:val="22"/>
        </w:rPr>
      </w:pPr>
      <w:r w:rsidRPr="001E69E4">
        <w:rPr>
          <w:rFonts w:cs="Arial"/>
          <w:sz w:val="22"/>
          <w:szCs w:val="22"/>
        </w:rPr>
        <w:t xml:space="preserve">Power source 24 DC or 220V AC. </w:t>
      </w:r>
    </w:p>
    <w:p w:rsidR="000F081C" w:rsidRPr="001E69E4" w:rsidRDefault="000F081C" w:rsidP="002934E8">
      <w:pPr>
        <w:numPr>
          <w:ilvl w:val="0"/>
          <w:numId w:val="61"/>
        </w:numPr>
        <w:rPr>
          <w:rFonts w:cs="Arial"/>
          <w:sz w:val="22"/>
          <w:szCs w:val="22"/>
        </w:rPr>
      </w:pPr>
      <w:r w:rsidRPr="001E69E4">
        <w:rPr>
          <w:rFonts w:cs="Arial"/>
          <w:sz w:val="22"/>
          <w:szCs w:val="22"/>
        </w:rPr>
        <w:t xml:space="preserve">Copper Ports (RJ-45): </w:t>
      </w:r>
    </w:p>
    <w:p w:rsidR="000F081C" w:rsidRPr="001E69E4" w:rsidRDefault="000F081C" w:rsidP="002934E8">
      <w:pPr>
        <w:numPr>
          <w:ilvl w:val="1"/>
          <w:numId w:val="61"/>
        </w:numPr>
        <w:ind w:left="851"/>
        <w:rPr>
          <w:rFonts w:cs="Arial"/>
          <w:sz w:val="22"/>
          <w:szCs w:val="22"/>
        </w:rPr>
      </w:pPr>
      <w:r w:rsidRPr="001E69E4">
        <w:rPr>
          <w:rFonts w:cs="Arial"/>
          <w:sz w:val="22"/>
          <w:szCs w:val="22"/>
        </w:rPr>
        <w:t xml:space="preserve">10/100/1000 Base TX </w:t>
      </w:r>
    </w:p>
    <w:p w:rsidR="000F081C" w:rsidRPr="001E69E4" w:rsidRDefault="000F081C" w:rsidP="002934E8">
      <w:pPr>
        <w:numPr>
          <w:ilvl w:val="0"/>
          <w:numId w:val="61"/>
        </w:numPr>
        <w:rPr>
          <w:rFonts w:cs="Arial"/>
          <w:sz w:val="22"/>
          <w:szCs w:val="22"/>
        </w:rPr>
      </w:pPr>
      <w:r w:rsidRPr="001E69E4">
        <w:rPr>
          <w:rFonts w:cs="Arial"/>
          <w:sz w:val="22"/>
          <w:szCs w:val="22"/>
        </w:rPr>
        <w:t xml:space="preserve">Fibre ports (SFP) </w:t>
      </w:r>
    </w:p>
    <w:p w:rsidR="000F081C" w:rsidRPr="001E69E4" w:rsidRDefault="000F081C" w:rsidP="000F081C">
      <w:pPr>
        <w:rPr>
          <w:rFonts w:cs="Arial"/>
          <w:sz w:val="22"/>
          <w:szCs w:val="22"/>
        </w:rPr>
      </w:pPr>
    </w:p>
    <w:p w:rsidR="000F081C" w:rsidRPr="001E69E4" w:rsidRDefault="000F081C" w:rsidP="002934E8">
      <w:pPr>
        <w:numPr>
          <w:ilvl w:val="0"/>
          <w:numId w:val="62"/>
        </w:numPr>
        <w:ind w:left="851"/>
        <w:rPr>
          <w:rFonts w:cs="Arial"/>
          <w:sz w:val="22"/>
          <w:szCs w:val="22"/>
        </w:rPr>
      </w:pPr>
      <w:r w:rsidRPr="001E69E4">
        <w:rPr>
          <w:rFonts w:cs="Arial"/>
          <w:sz w:val="22"/>
          <w:szCs w:val="22"/>
        </w:rPr>
        <w:t xml:space="preserve">1000Base-LX Multimode and Singlemode </w:t>
      </w:r>
    </w:p>
    <w:p w:rsidR="000F081C" w:rsidRPr="001E69E4" w:rsidRDefault="000F081C" w:rsidP="002934E8">
      <w:pPr>
        <w:numPr>
          <w:ilvl w:val="0"/>
          <w:numId w:val="62"/>
        </w:numPr>
        <w:ind w:left="851"/>
        <w:rPr>
          <w:rFonts w:cs="Arial"/>
          <w:sz w:val="22"/>
          <w:szCs w:val="22"/>
        </w:rPr>
      </w:pPr>
      <w:r w:rsidRPr="001E69E4">
        <w:rPr>
          <w:rFonts w:cs="Arial"/>
          <w:sz w:val="22"/>
          <w:szCs w:val="22"/>
        </w:rPr>
        <w:t xml:space="preserve">Industrial Ethernet Ring Network with Seamless Redundancy compliant to IEC 62493-3 </w:t>
      </w:r>
    </w:p>
    <w:p w:rsidR="000F081C" w:rsidRPr="001E69E4" w:rsidRDefault="000F081C" w:rsidP="002934E8">
      <w:pPr>
        <w:numPr>
          <w:ilvl w:val="0"/>
          <w:numId w:val="62"/>
        </w:numPr>
        <w:ind w:left="851"/>
        <w:rPr>
          <w:rFonts w:cs="Arial"/>
          <w:sz w:val="22"/>
          <w:szCs w:val="22"/>
        </w:rPr>
      </w:pPr>
      <w:r w:rsidRPr="001E69E4">
        <w:rPr>
          <w:rFonts w:cs="Arial"/>
          <w:sz w:val="22"/>
          <w:szCs w:val="22"/>
        </w:rPr>
        <w:t xml:space="preserve">Network switches: </w:t>
      </w:r>
    </w:p>
    <w:p w:rsidR="000F081C" w:rsidRPr="001E69E4" w:rsidRDefault="000F081C" w:rsidP="001E69E4">
      <w:pPr>
        <w:ind w:left="851"/>
        <w:rPr>
          <w:rFonts w:cs="Arial"/>
          <w:sz w:val="22"/>
          <w:szCs w:val="22"/>
        </w:rPr>
      </w:pPr>
    </w:p>
    <w:p w:rsidR="000F081C" w:rsidRPr="001E69E4" w:rsidRDefault="000F081C" w:rsidP="002934E8">
      <w:pPr>
        <w:numPr>
          <w:ilvl w:val="0"/>
          <w:numId w:val="62"/>
        </w:numPr>
        <w:ind w:left="851"/>
        <w:rPr>
          <w:rFonts w:cs="Arial"/>
          <w:sz w:val="22"/>
          <w:szCs w:val="22"/>
        </w:rPr>
      </w:pPr>
      <w:r w:rsidRPr="001E69E4">
        <w:rPr>
          <w:rFonts w:cs="Arial"/>
          <w:sz w:val="22"/>
          <w:szCs w:val="22"/>
        </w:rPr>
        <w:t xml:space="preserve">Managed Layer 2 for the Automation Level </w:t>
      </w:r>
    </w:p>
    <w:p w:rsidR="000F081C" w:rsidRPr="001E69E4" w:rsidRDefault="000F081C" w:rsidP="002934E8">
      <w:pPr>
        <w:numPr>
          <w:ilvl w:val="0"/>
          <w:numId w:val="62"/>
        </w:numPr>
        <w:ind w:left="851"/>
        <w:rPr>
          <w:rFonts w:cs="Arial"/>
          <w:sz w:val="22"/>
          <w:szCs w:val="22"/>
        </w:rPr>
      </w:pPr>
      <w:r w:rsidRPr="001E69E4">
        <w:rPr>
          <w:rFonts w:cs="Arial"/>
          <w:sz w:val="22"/>
          <w:szCs w:val="22"/>
        </w:rPr>
        <w:t xml:space="preserve">Manager Layer 3 for the networked interface to LAN </w:t>
      </w:r>
    </w:p>
    <w:p w:rsidR="000F081C" w:rsidRPr="001E69E4" w:rsidRDefault="000F081C" w:rsidP="002934E8">
      <w:pPr>
        <w:numPr>
          <w:ilvl w:val="0"/>
          <w:numId w:val="62"/>
        </w:numPr>
        <w:ind w:left="851"/>
        <w:rPr>
          <w:rFonts w:cs="Arial"/>
          <w:sz w:val="22"/>
          <w:szCs w:val="22"/>
        </w:rPr>
      </w:pPr>
      <w:r w:rsidRPr="001E69E4">
        <w:rPr>
          <w:rFonts w:cs="Arial"/>
          <w:sz w:val="22"/>
          <w:szCs w:val="22"/>
        </w:rPr>
        <w:t xml:space="preserve">Two front panel connectors for DC power and alarm signals </w:t>
      </w:r>
    </w:p>
    <w:p w:rsidR="000F081C" w:rsidRPr="001E69E4" w:rsidRDefault="000F081C" w:rsidP="002934E8">
      <w:pPr>
        <w:numPr>
          <w:ilvl w:val="0"/>
          <w:numId w:val="62"/>
        </w:numPr>
        <w:ind w:left="851"/>
        <w:rPr>
          <w:rFonts w:cs="Arial"/>
          <w:sz w:val="22"/>
          <w:szCs w:val="22"/>
        </w:rPr>
      </w:pPr>
      <w:r w:rsidRPr="001E69E4">
        <w:rPr>
          <w:rFonts w:cs="Arial"/>
          <w:sz w:val="22"/>
          <w:szCs w:val="22"/>
        </w:rPr>
        <w:t xml:space="preserve">Fault Signal Contact </w:t>
      </w:r>
    </w:p>
    <w:p w:rsidR="000F081C" w:rsidRPr="001E69E4" w:rsidRDefault="000F081C" w:rsidP="002934E8">
      <w:pPr>
        <w:numPr>
          <w:ilvl w:val="0"/>
          <w:numId w:val="62"/>
        </w:numPr>
        <w:ind w:left="851"/>
        <w:rPr>
          <w:rFonts w:cs="Arial"/>
          <w:sz w:val="22"/>
          <w:szCs w:val="22"/>
        </w:rPr>
      </w:pPr>
      <w:r w:rsidRPr="001E69E4">
        <w:rPr>
          <w:rFonts w:cs="Arial"/>
          <w:sz w:val="22"/>
          <w:szCs w:val="22"/>
        </w:rPr>
        <w:t xml:space="preserve">Network management </w:t>
      </w:r>
    </w:p>
    <w:p w:rsidR="000F081C" w:rsidRPr="001E69E4" w:rsidRDefault="000F081C" w:rsidP="002934E8">
      <w:pPr>
        <w:numPr>
          <w:ilvl w:val="0"/>
          <w:numId w:val="62"/>
        </w:numPr>
        <w:ind w:left="851"/>
        <w:rPr>
          <w:rFonts w:cs="Arial"/>
          <w:sz w:val="22"/>
          <w:szCs w:val="22"/>
        </w:rPr>
      </w:pPr>
      <w:r w:rsidRPr="001E69E4">
        <w:rPr>
          <w:rFonts w:cs="Arial"/>
          <w:sz w:val="22"/>
          <w:szCs w:val="22"/>
        </w:rPr>
        <w:t xml:space="preserve">Internal temperature sensors </w:t>
      </w:r>
    </w:p>
    <w:p w:rsidR="000F081C" w:rsidRPr="001E69E4" w:rsidRDefault="000F081C" w:rsidP="002934E8">
      <w:pPr>
        <w:numPr>
          <w:ilvl w:val="0"/>
          <w:numId w:val="62"/>
        </w:numPr>
        <w:ind w:left="851"/>
        <w:rPr>
          <w:rFonts w:cs="Arial"/>
          <w:sz w:val="22"/>
          <w:szCs w:val="22"/>
        </w:rPr>
      </w:pPr>
      <w:r w:rsidRPr="001E69E4">
        <w:rPr>
          <w:rFonts w:cs="Arial"/>
          <w:sz w:val="22"/>
          <w:szCs w:val="22"/>
        </w:rPr>
        <w:t xml:space="preserve">Two independent alarm relays </w:t>
      </w:r>
    </w:p>
    <w:p w:rsidR="000F081C" w:rsidRPr="001E69E4" w:rsidRDefault="000F081C" w:rsidP="000F081C">
      <w:pPr>
        <w:rPr>
          <w:rFonts w:cs="Arial"/>
          <w:sz w:val="22"/>
          <w:szCs w:val="22"/>
        </w:rPr>
      </w:pPr>
    </w:p>
    <w:p w:rsidR="000F081C" w:rsidRPr="001E69E4" w:rsidRDefault="000F081C" w:rsidP="002934E8">
      <w:pPr>
        <w:numPr>
          <w:ilvl w:val="0"/>
          <w:numId w:val="63"/>
        </w:numPr>
        <w:rPr>
          <w:rFonts w:cs="Arial"/>
          <w:sz w:val="22"/>
          <w:szCs w:val="22"/>
        </w:rPr>
      </w:pPr>
      <w:r w:rsidRPr="001E69E4">
        <w:rPr>
          <w:rFonts w:cs="Arial"/>
          <w:sz w:val="22"/>
          <w:szCs w:val="22"/>
        </w:rPr>
        <w:t xml:space="preserve">Network Switches port configuration Options: </w:t>
      </w:r>
    </w:p>
    <w:p w:rsidR="000F081C" w:rsidRPr="001E69E4" w:rsidRDefault="000F081C" w:rsidP="000F081C">
      <w:pPr>
        <w:rPr>
          <w:rFonts w:cs="Arial"/>
          <w:sz w:val="22"/>
          <w:szCs w:val="22"/>
        </w:rPr>
      </w:pPr>
    </w:p>
    <w:p w:rsidR="000F081C" w:rsidRPr="001E69E4" w:rsidRDefault="000F081C" w:rsidP="002934E8">
      <w:pPr>
        <w:numPr>
          <w:ilvl w:val="0"/>
          <w:numId w:val="63"/>
        </w:numPr>
        <w:rPr>
          <w:rFonts w:cs="Arial"/>
          <w:sz w:val="22"/>
          <w:szCs w:val="22"/>
        </w:rPr>
      </w:pPr>
      <w:r w:rsidRPr="001E69E4">
        <w:rPr>
          <w:rFonts w:cs="Arial"/>
          <w:sz w:val="22"/>
          <w:szCs w:val="22"/>
        </w:rPr>
        <w:t xml:space="preserve">The compact industrial Ethernet switches shall have the following as a minimum: </w:t>
      </w:r>
    </w:p>
    <w:p w:rsidR="000F081C" w:rsidRPr="001E69E4" w:rsidRDefault="000F081C" w:rsidP="002934E8">
      <w:pPr>
        <w:numPr>
          <w:ilvl w:val="0"/>
          <w:numId w:val="64"/>
        </w:numPr>
        <w:ind w:left="709" w:hanging="283"/>
        <w:rPr>
          <w:rFonts w:cs="Arial"/>
          <w:sz w:val="22"/>
          <w:szCs w:val="22"/>
        </w:rPr>
      </w:pPr>
      <w:r w:rsidRPr="001E69E4">
        <w:rPr>
          <w:rFonts w:cs="Arial"/>
          <w:sz w:val="22"/>
          <w:szCs w:val="22"/>
        </w:rPr>
        <w:t xml:space="preserve">Two copper ports (RJ-45) </w:t>
      </w:r>
    </w:p>
    <w:p w:rsidR="000F081C" w:rsidRPr="001E69E4" w:rsidRDefault="000F081C" w:rsidP="002934E8">
      <w:pPr>
        <w:numPr>
          <w:ilvl w:val="0"/>
          <w:numId w:val="64"/>
        </w:numPr>
        <w:ind w:left="709" w:hanging="283"/>
        <w:rPr>
          <w:rFonts w:cs="Arial"/>
          <w:sz w:val="22"/>
          <w:szCs w:val="22"/>
        </w:rPr>
      </w:pPr>
      <w:r w:rsidRPr="001E69E4">
        <w:rPr>
          <w:rFonts w:cs="Arial"/>
          <w:sz w:val="22"/>
          <w:szCs w:val="22"/>
        </w:rPr>
        <w:t xml:space="preserve">Two SPF ports </w:t>
      </w:r>
    </w:p>
    <w:p w:rsidR="000F081C" w:rsidRPr="001E69E4" w:rsidRDefault="000F081C" w:rsidP="002934E8">
      <w:pPr>
        <w:numPr>
          <w:ilvl w:val="0"/>
          <w:numId w:val="65"/>
        </w:numPr>
        <w:rPr>
          <w:rFonts w:cs="Arial"/>
          <w:sz w:val="22"/>
          <w:szCs w:val="22"/>
        </w:rPr>
      </w:pPr>
      <w:r w:rsidRPr="001E69E4">
        <w:rPr>
          <w:rFonts w:cs="Arial"/>
          <w:sz w:val="22"/>
          <w:szCs w:val="22"/>
        </w:rPr>
        <w:t xml:space="preserve">The industrial Ethernet switch chassis expandable to 24 ports shall have the following as a minimum: </w:t>
      </w:r>
    </w:p>
    <w:p w:rsidR="000F081C" w:rsidRPr="001E69E4" w:rsidRDefault="000F081C" w:rsidP="002934E8">
      <w:pPr>
        <w:numPr>
          <w:ilvl w:val="0"/>
          <w:numId w:val="66"/>
        </w:numPr>
        <w:ind w:left="709" w:hanging="283"/>
        <w:rPr>
          <w:rFonts w:cs="Arial"/>
          <w:sz w:val="22"/>
          <w:szCs w:val="22"/>
        </w:rPr>
      </w:pPr>
      <w:r w:rsidRPr="001E69E4">
        <w:rPr>
          <w:rFonts w:cs="Arial"/>
          <w:sz w:val="22"/>
          <w:szCs w:val="22"/>
        </w:rPr>
        <w:t xml:space="preserve">Six copper ports (RJ-45) </w:t>
      </w:r>
    </w:p>
    <w:p w:rsidR="000F081C" w:rsidRPr="001E69E4" w:rsidRDefault="000F081C" w:rsidP="002934E8">
      <w:pPr>
        <w:numPr>
          <w:ilvl w:val="0"/>
          <w:numId w:val="66"/>
        </w:numPr>
        <w:ind w:left="709" w:hanging="283"/>
        <w:rPr>
          <w:rFonts w:cs="Arial"/>
          <w:sz w:val="22"/>
          <w:szCs w:val="22"/>
        </w:rPr>
      </w:pPr>
      <w:r w:rsidRPr="001E69E4">
        <w:rPr>
          <w:rFonts w:cs="Arial"/>
          <w:sz w:val="22"/>
          <w:szCs w:val="22"/>
        </w:rPr>
        <w:t xml:space="preserve">Four SFP ports </w:t>
      </w:r>
    </w:p>
    <w:p w:rsidR="000F081C" w:rsidRPr="001E69E4" w:rsidRDefault="000F081C" w:rsidP="002934E8">
      <w:pPr>
        <w:numPr>
          <w:ilvl w:val="0"/>
          <w:numId w:val="66"/>
        </w:numPr>
        <w:ind w:left="709" w:hanging="283"/>
        <w:rPr>
          <w:rFonts w:cs="Arial"/>
          <w:sz w:val="22"/>
          <w:szCs w:val="22"/>
        </w:rPr>
      </w:pPr>
      <w:r w:rsidRPr="001E69E4">
        <w:rPr>
          <w:rFonts w:cs="Arial"/>
          <w:sz w:val="22"/>
          <w:szCs w:val="22"/>
        </w:rPr>
        <w:t xml:space="preserve">Two dual-purpose ports (RJ-45 or SFP) </w:t>
      </w:r>
    </w:p>
    <w:p w:rsidR="000F081C" w:rsidRPr="001E69E4" w:rsidRDefault="000F081C" w:rsidP="002934E8">
      <w:pPr>
        <w:numPr>
          <w:ilvl w:val="0"/>
          <w:numId w:val="66"/>
        </w:numPr>
        <w:ind w:left="709" w:hanging="283"/>
        <w:rPr>
          <w:rFonts w:cs="Arial"/>
          <w:sz w:val="22"/>
          <w:szCs w:val="22"/>
        </w:rPr>
      </w:pPr>
      <w:r w:rsidRPr="001E69E4">
        <w:rPr>
          <w:rFonts w:cs="Arial"/>
          <w:sz w:val="22"/>
          <w:szCs w:val="22"/>
        </w:rPr>
        <w:t xml:space="preserve">Capability to expand ports up to 24 ports with extension modules (RJ-45 or SFP) </w:t>
      </w:r>
    </w:p>
    <w:p w:rsidR="000F081C" w:rsidRPr="001E69E4" w:rsidRDefault="000F081C" w:rsidP="002934E8">
      <w:pPr>
        <w:numPr>
          <w:ilvl w:val="0"/>
          <w:numId w:val="65"/>
        </w:numPr>
        <w:rPr>
          <w:rFonts w:cs="Arial"/>
          <w:sz w:val="22"/>
          <w:szCs w:val="22"/>
        </w:rPr>
      </w:pPr>
      <w:r w:rsidRPr="001E69E4">
        <w:rPr>
          <w:rFonts w:cs="Arial"/>
          <w:sz w:val="22"/>
          <w:szCs w:val="22"/>
        </w:rPr>
        <w:t xml:space="preserve">The 24 port </w:t>
      </w:r>
      <w:proofErr w:type="gramStart"/>
      <w:r w:rsidRPr="001E69E4">
        <w:rPr>
          <w:rFonts w:cs="Arial"/>
          <w:sz w:val="22"/>
          <w:szCs w:val="22"/>
        </w:rPr>
        <w:t>19 inch</w:t>
      </w:r>
      <w:proofErr w:type="gramEnd"/>
      <w:r w:rsidRPr="001E69E4">
        <w:rPr>
          <w:rFonts w:cs="Arial"/>
          <w:sz w:val="22"/>
          <w:szCs w:val="22"/>
        </w:rPr>
        <w:t xml:space="preserve"> rack mount layer 3 Ethernet switch shall have the following as a minimum: </w:t>
      </w:r>
    </w:p>
    <w:p w:rsidR="000F081C" w:rsidRPr="001E69E4" w:rsidRDefault="000F081C" w:rsidP="002934E8">
      <w:pPr>
        <w:numPr>
          <w:ilvl w:val="0"/>
          <w:numId w:val="67"/>
        </w:numPr>
        <w:ind w:left="851"/>
        <w:rPr>
          <w:rFonts w:cs="Arial"/>
          <w:sz w:val="22"/>
          <w:szCs w:val="22"/>
        </w:rPr>
      </w:pPr>
      <w:r w:rsidRPr="001E69E4">
        <w:rPr>
          <w:rFonts w:cs="Arial"/>
          <w:sz w:val="22"/>
          <w:szCs w:val="22"/>
        </w:rPr>
        <w:t xml:space="preserve">Six copper ports (RJ-45) </w:t>
      </w:r>
    </w:p>
    <w:p w:rsidR="000F081C" w:rsidRPr="001E69E4" w:rsidRDefault="000F081C" w:rsidP="002934E8">
      <w:pPr>
        <w:numPr>
          <w:ilvl w:val="0"/>
          <w:numId w:val="67"/>
        </w:numPr>
        <w:ind w:left="851"/>
        <w:rPr>
          <w:rFonts w:cs="Arial"/>
          <w:sz w:val="22"/>
          <w:szCs w:val="22"/>
        </w:rPr>
      </w:pPr>
      <w:r w:rsidRPr="001E69E4">
        <w:rPr>
          <w:rFonts w:cs="Arial"/>
          <w:sz w:val="22"/>
          <w:szCs w:val="22"/>
        </w:rPr>
        <w:t>Four SFP ports.</w:t>
      </w:r>
    </w:p>
    <w:p w:rsidR="000F081C" w:rsidRPr="001E69E4" w:rsidRDefault="000F081C" w:rsidP="002934E8">
      <w:pPr>
        <w:pStyle w:val="Heading3"/>
        <w:numPr>
          <w:ilvl w:val="2"/>
          <w:numId w:val="70"/>
        </w:numPr>
        <w:rPr>
          <w:sz w:val="24"/>
          <w:szCs w:val="24"/>
          <w:lang w:val="en-ZA"/>
        </w:rPr>
      </w:pPr>
      <w:bookmarkStart w:id="1452" w:name="_Toc30591563"/>
      <w:bookmarkStart w:id="1453" w:name="_Toc73518333"/>
      <w:r w:rsidRPr="001E69E4">
        <w:rPr>
          <w:sz w:val="24"/>
          <w:szCs w:val="24"/>
          <w:lang w:val="en-ZA"/>
        </w:rPr>
        <w:t>Switching Bill of Material</w:t>
      </w:r>
      <w:bookmarkEnd w:id="1452"/>
      <w:bookmarkEnd w:id="1453"/>
    </w:p>
    <w:p w:rsidR="000F081C" w:rsidRPr="001E69E4" w:rsidRDefault="000F081C" w:rsidP="000F081C">
      <w:pPr>
        <w:rPr>
          <w:rFonts w:cs="Arial"/>
          <w:sz w:val="22"/>
          <w:szCs w:val="22"/>
        </w:rPr>
      </w:pPr>
      <w:bookmarkStart w:id="1454" w:name="_Toc30591582"/>
      <w:bookmarkStart w:id="1455" w:name="_Toc73518343"/>
      <w:r w:rsidRPr="001E69E4">
        <w:rPr>
          <w:rFonts w:cs="Arial"/>
          <w:sz w:val="22"/>
          <w:szCs w:val="22"/>
        </w:rPr>
        <w:t xml:space="preserve">Table </w:t>
      </w:r>
      <w:r w:rsidRPr="001E69E4">
        <w:rPr>
          <w:rFonts w:cs="Arial"/>
          <w:sz w:val="22"/>
          <w:szCs w:val="22"/>
        </w:rPr>
        <w:fldChar w:fldCharType="begin"/>
      </w:r>
      <w:r w:rsidRPr="001E69E4">
        <w:rPr>
          <w:rFonts w:cs="Arial"/>
          <w:sz w:val="22"/>
          <w:szCs w:val="22"/>
        </w:rPr>
        <w:instrText xml:space="preserve"> SEQ Table \* ARABIC </w:instrText>
      </w:r>
      <w:r w:rsidRPr="001E69E4">
        <w:rPr>
          <w:rFonts w:cs="Arial"/>
          <w:sz w:val="22"/>
          <w:szCs w:val="22"/>
        </w:rPr>
        <w:fldChar w:fldCharType="separate"/>
      </w:r>
      <w:r w:rsidR="002934E8">
        <w:rPr>
          <w:rFonts w:cs="Arial"/>
          <w:noProof/>
          <w:sz w:val="22"/>
          <w:szCs w:val="22"/>
        </w:rPr>
        <w:t>6</w:t>
      </w:r>
      <w:r w:rsidRPr="001E69E4">
        <w:rPr>
          <w:rFonts w:cs="Arial"/>
          <w:sz w:val="22"/>
          <w:szCs w:val="22"/>
        </w:rPr>
        <w:fldChar w:fldCharType="end"/>
      </w:r>
      <w:r w:rsidRPr="001E69E4">
        <w:rPr>
          <w:rFonts w:cs="Arial"/>
          <w:sz w:val="22"/>
          <w:szCs w:val="22"/>
        </w:rPr>
        <w:t xml:space="preserve"> – Switching Bill of Material</w:t>
      </w:r>
      <w:bookmarkEnd w:id="1454"/>
      <w:bookmarkEnd w:id="1455"/>
    </w:p>
    <w:tbl>
      <w:tblPr>
        <w:tblW w:w="10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69"/>
        <w:gridCol w:w="6384"/>
      </w:tblGrid>
      <w:tr w:rsidR="000F081C" w:rsidRPr="001E69E4" w:rsidTr="000F081C">
        <w:trPr>
          <w:trHeight w:val="300"/>
        </w:trPr>
        <w:tc>
          <w:tcPr>
            <w:tcW w:w="3510" w:type="dxa"/>
            <w:shd w:val="clear" w:color="auto" w:fill="DDD9C3"/>
            <w:noWrap/>
            <w:vAlign w:val="bottom"/>
            <w:hideMark/>
          </w:tcPr>
          <w:p w:rsidR="000F081C" w:rsidRPr="001E69E4" w:rsidRDefault="000F081C" w:rsidP="000F081C">
            <w:pPr>
              <w:rPr>
                <w:rFonts w:cs="Arial"/>
                <w:sz w:val="22"/>
                <w:szCs w:val="22"/>
              </w:rPr>
            </w:pPr>
            <w:r w:rsidRPr="001E69E4">
              <w:rPr>
                <w:rFonts w:cs="Arial"/>
                <w:sz w:val="22"/>
                <w:szCs w:val="22"/>
              </w:rPr>
              <w:t>Description</w:t>
            </w:r>
          </w:p>
        </w:tc>
        <w:tc>
          <w:tcPr>
            <w:tcW w:w="669" w:type="dxa"/>
            <w:shd w:val="clear" w:color="auto" w:fill="DDD9C3"/>
            <w:noWrap/>
            <w:vAlign w:val="center"/>
            <w:hideMark/>
          </w:tcPr>
          <w:p w:rsidR="000F081C" w:rsidRPr="001E69E4" w:rsidRDefault="000F081C" w:rsidP="000F081C">
            <w:pPr>
              <w:rPr>
                <w:rFonts w:cs="Arial"/>
                <w:sz w:val="22"/>
                <w:szCs w:val="22"/>
              </w:rPr>
            </w:pPr>
            <w:r w:rsidRPr="001E69E4">
              <w:rPr>
                <w:rFonts w:cs="Arial"/>
                <w:sz w:val="22"/>
                <w:szCs w:val="22"/>
              </w:rPr>
              <w:t>QTY</w:t>
            </w:r>
          </w:p>
        </w:tc>
        <w:tc>
          <w:tcPr>
            <w:tcW w:w="6384" w:type="dxa"/>
            <w:shd w:val="clear" w:color="auto" w:fill="DDD9C3"/>
            <w:noWrap/>
            <w:vAlign w:val="bottom"/>
            <w:hideMark/>
          </w:tcPr>
          <w:p w:rsidR="000F081C" w:rsidRPr="001E69E4" w:rsidRDefault="000F081C" w:rsidP="000F081C">
            <w:pPr>
              <w:rPr>
                <w:rFonts w:cs="Arial"/>
                <w:sz w:val="22"/>
                <w:szCs w:val="22"/>
              </w:rPr>
            </w:pPr>
            <w:r w:rsidRPr="001E69E4">
              <w:rPr>
                <w:rFonts w:cs="Arial"/>
                <w:sz w:val="22"/>
                <w:szCs w:val="22"/>
              </w:rPr>
              <w:t>Comment</w:t>
            </w:r>
          </w:p>
        </w:tc>
      </w:tr>
      <w:tr w:rsidR="000F081C" w:rsidRPr="001E69E4" w:rsidTr="000F081C">
        <w:trPr>
          <w:trHeight w:val="288"/>
        </w:trPr>
        <w:tc>
          <w:tcPr>
            <w:tcW w:w="3510" w:type="dxa"/>
            <w:shd w:val="clear" w:color="auto" w:fill="auto"/>
            <w:noWrap/>
            <w:vAlign w:val="bottom"/>
            <w:hideMark/>
          </w:tcPr>
          <w:p w:rsidR="000F081C" w:rsidRPr="001E69E4" w:rsidRDefault="000F081C" w:rsidP="000F081C">
            <w:pPr>
              <w:rPr>
                <w:rFonts w:cs="Arial"/>
                <w:sz w:val="22"/>
                <w:szCs w:val="22"/>
              </w:rPr>
            </w:pPr>
            <w:r w:rsidRPr="001E69E4">
              <w:rPr>
                <w:rFonts w:cs="Arial"/>
                <w:sz w:val="22"/>
                <w:szCs w:val="22"/>
              </w:rPr>
              <w:t>6 port switch with 100mb Multi- mode uplink</w:t>
            </w:r>
          </w:p>
        </w:tc>
        <w:tc>
          <w:tcPr>
            <w:tcW w:w="669" w:type="dxa"/>
            <w:shd w:val="clear" w:color="auto" w:fill="auto"/>
            <w:noWrap/>
            <w:vAlign w:val="bottom"/>
            <w:hideMark/>
          </w:tcPr>
          <w:p w:rsidR="000F081C" w:rsidRPr="001E69E4" w:rsidRDefault="000F081C" w:rsidP="000F081C">
            <w:pPr>
              <w:rPr>
                <w:rFonts w:cs="Arial"/>
                <w:sz w:val="22"/>
                <w:szCs w:val="22"/>
              </w:rPr>
            </w:pPr>
            <w:r w:rsidRPr="001E69E4">
              <w:rPr>
                <w:rFonts w:cs="Arial"/>
                <w:sz w:val="22"/>
                <w:szCs w:val="22"/>
              </w:rPr>
              <w:t>6</w:t>
            </w:r>
          </w:p>
        </w:tc>
        <w:tc>
          <w:tcPr>
            <w:tcW w:w="6384" w:type="dxa"/>
            <w:shd w:val="clear" w:color="auto" w:fill="auto"/>
            <w:noWrap/>
            <w:vAlign w:val="bottom"/>
            <w:hideMark/>
          </w:tcPr>
          <w:p w:rsidR="000F081C" w:rsidRPr="001E69E4" w:rsidRDefault="000F081C" w:rsidP="000F081C">
            <w:pPr>
              <w:rPr>
                <w:rFonts w:cs="Arial"/>
                <w:sz w:val="22"/>
                <w:szCs w:val="22"/>
              </w:rPr>
            </w:pPr>
            <w:r w:rsidRPr="001E69E4">
              <w:rPr>
                <w:rFonts w:cs="Arial"/>
                <w:sz w:val="22"/>
                <w:szCs w:val="22"/>
              </w:rPr>
              <w:t>6 port switch with 100mb Multi- mode uplink</w:t>
            </w:r>
          </w:p>
        </w:tc>
      </w:tr>
      <w:tr w:rsidR="000F081C" w:rsidRPr="001E69E4" w:rsidTr="000F081C">
        <w:trPr>
          <w:trHeight w:val="300"/>
        </w:trPr>
        <w:tc>
          <w:tcPr>
            <w:tcW w:w="3510" w:type="dxa"/>
            <w:shd w:val="clear" w:color="auto" w:fill="auto"/>
            <w:noWrap/>
            <w:vAlign w:val="bottom"/>
            <w:hideMark/>
          </w:tcPr>
          <w:p w:rsidR="000F081C" w:rsidRPr="001E69E4" w:rsidRDefault="000F081C" w:rsidP="000F081C">
            <w:pPr>
              <w:rPr>
                <w:rFonts w:cs="Arial"/>
                <w:sz w:val="22"/>
                <w:szCs w:val="22"/>
              </w:rPr>
            </w:pPr>
            <w:r w:rsidRPr="001E69E4">
              <w:rPr>
                <w:rFonts w:cs="Arial"/>
                <w:sz w:val="22"/>
                <w:szCs w:val="22"/>
              </w:rPr>
              <w:t>Power supply with built in surge protection</w:t>
            </w:r>
          </w:p>
        </w:tc>
        <w:tc>
          <w:tcPr>
            <w:tcW w:w="669" w:type="dxa"/>
            <w:shd w:val="clear" w:color="auto" w:fill="auto"/>
            <w:noWrap/>
            <w:vAlign w:val="bottom"/>
            <w:hideMark/>
          </w:tcPr>
          <w:p w:rsidR="000F081C" w:rsidRPr="001E69E4" w:rsidRDefault="000F081C" w:rsidP="000F081C">
            <w:pPr>
              <w:rPr>
                <w:rFonts w:cs="Arial"/>
                <w:sz w:val="22"/>
                <w:szCs w:val="22"/>
              </w:rPr>
            </w:pPr>
            <w:r w:rsidRPr="001E69E4">
              <w:rPr>
                <w:rFonts w:cs="Arial"/>
                <w:sz w:val="22"/>
                <w:szCs w:val="22"/>
              </w:rPr>
              <w:t>6</w:t>
            </w:r>
          </w:p>
        </w:tc>
        <w:tc>
          <w:tcPr>
            <w:tcW w:w="6384" w:type="dxa"/>
            <w:shd w:val="clear" w:color="auto" w:fill="auto"/>
            <w:noWrap/>
            <w:vAlign w:val="bottom"/>
            <w:hideMark/>
          </w:tcPr>
          <w:p w:rsidR="000F081C" w:rsidRPr="001E69E4" w:rsidRDefault="000F081C" w:rsidP="000F081C">
            <w:pPr>
              <w:rPr>
                <w:rFonts w:cs="Arial"/>
                <w:sz w:val="22"/>
                <w:szCs w:val="22"/>
              </w:rPr>
            </w:pPr>
            <w:r w:rsidRPr="001E69E4">
              <w:rPr>
                <w:rFonts w:cs="Arial"/>
                <w:sz w:val="22"/>
                <w:szCs w:val="22"/>
              </w:rPr>
              <w:t>Power supply with built in surge protection</w:t>
            </w:r>
          </w:p>
        </w:tc>
      </w:tr>
      <w:tr w:rsidR="000F081C" w:rsidRPr="001E69E4" w:rsidTr="000F081C">
        <w:trPr>
          <w:trHeight w:val="300"/>
        </w:trPr>
        <w:tc>
          <w:tcPr>
            <w:tcW w:w="3510" w:type="dxa"/>
            <w:shd w:val="clear" w:color="auto" w:fill="auto"/>
            <w:noWrap/>
            <w:vAlign w:val="bottom"/>
          </w:tcPr>
          <w:p w:rsidR="000F081C" w:rsidRPr="001E69E4" w:rsidRDefault="000F081C" w:rsidP="000F081C">
            <w:pPr>
              <w:rPr>
                <w:rFonts w:cs="Arial"/>
                <w:sz w:val="22"/>
                <w:szCs w:val="22"/>
              </w:rPr>
            </w:pPr>
            <w:r w:rsidRPr="001E69E4">
              <w:rPr>
                <w:rFonts w:cs="Arial"/>
                <w:sz w:val="22"/>
                <w:szCs w:val="22"/>
              </w:rPr>
              <w:t>2port x 100mb SC  Multi- mode expansion card</w:t>
            </w:r>
          </w:p>
        </w:tc>
        <w:tc>
          <w:tcPr>
            <w:tcW w:w="669" w:type="dxa"/>
            <w:shd w:val="clear" w:color="auto" w:fill="auto"/>
            <w:noWrap/>
            <w:vAlign w:val="bottom"/>
          </w:tcPr>
          <w:p w:rsidR="000F081C" w:rsidRPr="001E69E4" w:rsidRDefault="000F081C" w:rsidP="000F081C">
            <w:pPr>
              <w:rPr>
                <w:rFonts w:cs="Arial"/>
                <w:sz w:val="22"/>
                <w:szCs w:val="22"/>
              </w:rPr>
            </w:pPr>
            <w:r w:rsidRPr="001E69E4">
              <w:rPr>
                <w:rFonts w:cs="Arial"/>
                <w:sz w:val="22"/>
                <w:szCs w:val="22"/>
              </w:rPr>
              <w:t>6</w:t>
            </w:r>
          </w:p>
        </w:tc>
        <w:tc>
          <w:tcPr>
            <w:tcW w:w="6384" w:type="dxa"/>
            <w:shd w:val="clear" w:color="auto" w:fill="auto"/>
            <w:noWrap/>
            <w:vAlign w:val="bottom"/>
          </w:tcPr>
          <w:p w:rsidR="000F081C" w:rsidRPr="001E69E4" w:rsidRDefault="000F081C" w:rsidP="000F081C">
            <w:pPr>
              <w:rPr>
                <w:rFonts w:cs="Arial"/>
                <w:sz w:val="22"/>
                <w:szCs w:val="22"/>
              </w:rPr>
            </w:pPr>
            <w:r w:rsidRPr="001E69E4">
              <w:rPr>
                <w:rFonts w:cs="Arial"/>
                <w:sz w:val="22"/>
                <w:szCs w:val="22"/>
              </w:rPr>
              <w:t>2port x 100mb SC  Multi- mode expansion card</w:t>
            </w:r>
          </w:p>
        </w:tc>
      </w:tr>
    </w:tbl>
    <w:p w:rsidR="000F081C" w:rsidRPr="001E69E4" w:rsidRDefault="000F081C" w:rsidP="002934E8">
      <w:pPr>
        <w:pStyle w:val="Heading3"/>
        <w:numPr>
          <w:ilvl w:val="2"/>
          <w:numId w:val="70"/>
        </w:numPr>
        <w:rPr>
          <w:sz w:val="24"/>
          <w:szCs w:val="24"/>
          <w:lang w:val="en-ZA"/>
        </w:rPr>
      </w:pPr>
      <w:bookmarkStart w:id="1456" w:name="_Toc30591564"/>
      <w:bookmarkStart w:id="1457" w:name="_Toc73518334"/>
      <w:r w:rsidRPr="001E69E4">
        <w:rPr>
          <w:sz w:val="24"/>
          <w:szCs w:val="24"/>
          <w:lang w:val="en-ZA"/>
        </w:rPr>
        <w:t>Configuration Management</w:t>
      </w:r>
      <w:bookmarkEnd w:id="1456"/>
      <w:bookmarkEnd w:id="1457"/>
    </w:p>
    <w:p w:rsidR="000F081C" w:rsidRPr="001E69E4" w:rsidRDefault="000F081C" w:rsidP="001E69E4">
      <w:pPr>
        <w:spacing w:after="120"/>
        <w:rPr>
          <w:rFonts w:cs="Arial"/>
          <w:sz w:val="22"/>
          <w:szCs w:val="22"/>
        </w:rPr>
      </w:pPr>
      <w:r w:rsidRPr="001E69E4">
        <w:rPr>
          <w:rFonts w:cs="Arial"/>
          <w:sz w:val="22"/>
          <w:szCs w:val="22"/>
        </w:rPr>
        <w:t xml:space="preserve">Switch Configuration Management software (BootP IP addressing tool called IPAssign) will be installed on the system administrator’s laptop. </w:t>
      </w:r>
    </w:p>
    <w:p w:rsidR="000F081C" w:rsidRPr="001E69E4" w:rsidRDefault="000F081C" w:rsidP="001E69E4">
      <w:pPr>
        <w:spacing w:after="120"/>
        <w:rPr>
          <w:rFonts w:cs="Arial"/>
          <w:sz w:val="22"/>
          <w:szCs w:val="22"/>
        </w:rPr>
      </w:pPr>
      <w:r w:rsidRPr="001E69E4">
        <w:rPr>
          <w:rFonts w:cs="Arial"/>
          <w:sz w:val="22"/>
          <w:szCs w:val="22"/>
        </w:rPr>
        <w:t>Hands-on training to use this software need to be arranged as part of installation handover. Alternatively, e-learning and guideline documents are available.</w:t>
      </w:r>
    </w:p>
    <w:p w:rsidR="000F081C" w:rsidRPr="001E69E4" w:rsidRDefault="000F081C" w:rsidP="000F081C">
      <w:pPr>
        <w:rPr>
          <w:rFonts w:cs="Arial"/>
          <w:sz w:val="22"/>
          <w:szCs w:val="22"/>
        </w:rPr>
      </w:pPr>
      <w:r w:rsidRPr="001E69E4">
        <w:rPr>
          <w:rFonts w:cs="Arial"/>
          <w:sz w:val="22"/>
          <w:szCs w:val="22"/>
        </w:rPr>
        <w:br w:type="page"/>
      </w:r>
    </w:p>
    <w:p w:rsidR="000F081C" w:rsidRPr="001E69E4" w:rsidRDefault="000F081C" w:rsidP="002934E8">
      <w:pPr>
        <w:pStyle w:val="Heading3"/>
        <w:numPr>
          <w:ilvl w:val="2"/>
          <w:numId w:val="70"/>
        </w:numPr>
        <w:rPr>
          <w:sz w:val="24"/>
          <w:szCs w:val="24"/>
          <w:lang w:val="en-ZA"/>
        </w:rPr>
      </w:pPr>
      <w:bookmarkStart w:id="1458" w:name="_Toc30591565"/>
      <w:bookmarkStart w:id="1459" w:name="_Toc73518335"/>
      <w:r w:rsidRPr="001E69E4">
        <w:rPr>
          <w:sz w:val="24"/>
          <w:szCs w:val="24"/>
          <w:lang w:val="en-ZA"/>
        </w:rPr>
        <w:t>IP Address Structure</w:t>
      </w:r>
      <w:bookmarkEnd w:id="1458"/>
      <w:bookmarkEnd w:id="1459"/>
    </w:p>
    <w:p w:rsidR="000F081C" w:rsidRPr="001E69E4" w:rsidRDefault="000F081C" w:rsidP="000F081C">
      <w:pPr>
        <w:rPr>
          <w:rFonts w:cs="Arial"/>
          <w:sz w:val="22"/>
          <w:szCs w:val="22"/>
        </w:rPr>
      </w:pPr>
      <w:r w:rsidRPr="001E69E4">
        <w:rPr>
          <w:rFonts w:cs="Arial"/>
          <w:sz w:val="22"/>
          <w:szCs w:val="22"/>
        </w:rPr>
        <w:t>A Class C IP subnet will be used and will provide enough address spacing for all the devices and applications.</w:t>
      </w:r>
    </w:p>
    <w:p w:rsidR="000F081C" w:rsidRPr="001E69E4" w:rsidRDefault="000F081C" w:rsidP="000F081C">
      <w:pPr>
        <w:rPr>
          <w:rFonts w:cs="Arial"/>
          <w:sz w:val="22"/>
          <w:szCs w:val="22"/>
        </w:rPr>
      </w:pPr>
      <w:r w:rsidRPr="001E69E4">
        <w:rPr>
          <w:rFonts w:cs="Arial"/>
          <w:sz w:val="22"/>
          <w:szCs w:val="22"/>
        </w:rPr>
        <w:t>The networks have an IP address range with a class C network mask applied.  This will allow for 254 usable IP addresses.</w:t>
      </w:r>
    </w:p>
    <w:p w:rsidR="000F081C" w:rsidRPr="001E69E4" w:rsidRDefault="000F081C" w:rsidP="000F081C">
      <w:pPr>
        <w:rPr>
          <w:rFonts w:cs="Arial"/>
          <w:sz w:val="22"/>
          <w:szCs w:val="22"/>
        </w:rPr>
      </w:pPr>
      <w:r w:rsidRPr="001E69E4">
        <w:rPr>
          <w:rFonts w:cs="Arial"/>
          <w:sz w:val="22"/>
          <w:szCs w:val="22"/>
        </w:rPr>
        <w:t>As more than one system is going to work on the network in the single IP subnetwork, it is important that the IP addresses are used controlled and systematically.</w:t>
      </w:r>
    </w:p>
    <w:p w:rsidR="000F081C" w:rsidRPr="001E69E4" w:rsidRDefault="000F081C" w:rsidP="000F081C">
      <w:pPr>
        <w:rPr>
          <w:rFonts w:cs="Arial"/>
          <w:sz w:val="22"/>
          <w:szCs w:val="22"/>
        </w:rPr>
      </w:pPr>
      <w:r w:rsidRPr="001E69E4">
        <w:rPr>
          <w:rFonts w:cs="Arial"/>
          <w:sz w:val="22"/>
          <w:szCs w:val="22"/>
        </w:rPr>
        <w:t>All the systems use the IP addresses of the same range.  By using a structured allocation of addresses traffic and systems can be easily identified and duplication of addresses can be avoided.  The use of this specific system is really for the benefit of people who look at the decimal values rather than the binary values.</w:t>
      </w:r>
    </w:p>
    <w:p w:rsidR="000F081C" w:rsidRPr="001E69E4" w:rsidRDefault="000F081C" w:rsidP="000F081C">
      <w:pPr>
        <w:rPr>
          <w:rFonts w:cs="Arial"/>
          <w:sz w:val="22"/>
          <w:szCs w:val="22"/>
        </w:rPr>
      </w:pPr>
      <w:r w:rsidRPr="001E69E4">
        <w:rPr>
          <w:rFonts w:cs="Arial"/>
          <w:sz w:val="22"/>
          <w:szCs w:val="22"/>
        </w:rPr>
        <w:t>Example: Subnet 172.22.4.0 - Mask 255.255.255.0</w:t>
      </w:r>
    </w:p>
    <w:p w:rsidR="000F081C" w:rsidRPr="001E69E4" w:rsidRDefault="000F081C" w:rsidP="002934E8">
      <w:pPr>
        <w:pStyle w:val="Heading3"/>
        <w:numPr>
          <w:ilvl w:val="2"/>
          <w:numId w:val="70"/>
        </w:numPr>
        <w:rPr>
          <w:sz w:val="24"/>
          <w:szCs w:val="24"/>
          <w:lang w:val="en-ZA"/>
        </w:rPr>
      </w:pPr>
      <w:bookmarkStart w:id="1460" w:name="_Toc30591566"/>
      <w:bookmarkStart w:id="1461" w:name="_Toc73518336"/>
      <w:r w:rsidRPr="001E69E4">
        <w:rPr>
          <w:sz w:val="24"/>
          <w:szCs w:val="24"/>
          <w:lang w:val="en-ZA"/>
        </w:rPr>
        <w:t>Cabling Specification</w:t>
      </w:r>
      <w:bookmarkEnd w:id="1460"/>
      <w:bookmarkEnd w:id="1461"/>
    </w:p>
    <w:p w:rsidR="000F081C" w:rsidRPr="001E69E4" w:rsidRDefault="000F081C" w:rsidP="000F081C">
      <w:pPr>
        <w:rPr>
          <w:rFonts w:cs="Arial"/>
          <w:sz w:val="22"/>
          <w:szCs w:val="22"/>
        </w:rPr>
      </w:pPr>
      <w:r w:rsidRPr="001E69E4">
        <w:rPr>
          <w:rFonts w:cs="Arial"/>
          <w:sz w:val="22"/>
          <w:szCs w:val="22"/>
        </w:rPr>
        <w:t>It is an objective to ensure that only one mode of optic fibre is used in a site. The mode of fibre is determined by the longest link and not by the shortest.  The purpose of that is to make support easier by standardising on equipment and spares, and to reduce troubleshooting and repair time.</w:t>
      </w:r>
    </w:p>
    <w:p w:rsidR="000F081C" w:rsidRPr="001E69E4" w:rsidRDefault="000F081C" w:rsidP="000F081C">
      <w:pPr>
        <w:rPr>
          <w:rFonts w:cs="Arial"/>
          <w:sz w:val="22"/>
          <w:szCs w:val="22"/>
        </w:rPr>
      </w:pPr>
      <w:r w:rsidRPr="001E69E4">
        <w:rPr>
          <w:rFonts w:cs="Arial"/>
          <w:sz w:val="22"/>
          <w:szCs w:val="22"/>
        </w:rPr>
        <w:t>The cabling specifications were drawn up to specifically eliminate Electromagnetic Interference EMI and Radio Frequency Interference RFI that is caused by induction onto long lengths of unprotected copper cable.</w:t>
      </w:r>
    </w:p>
    <w:p w:rsidR="000F081C" w:rsidRPr="001E69E4" w:rsidRDefault="000F081C" w:rsidP="001E69E4">
      <w:pPr>
        <w:spacing w:before="120" w:after="120"/>
        <w:rPr>
          <w:rFonts w:cs="Arial"/>
          <w:b/>
          <w:sz w:val="22"/>
          <w:szCs w:val="22"/>
        </w:rPr>
      </w:pPr>
      <w:r w:rsidRPr="001E69E4">
        <w:rPr>
          <w:rFonts w:cs="Arial"/>
          <w:b/>
          <w:sz w:val="22"/>
          <w:szCs w:val="22"/>
        </w:rPr>
        <w:t>UTP Copper cabling</w:t>
      </w:r>
    </w:p>
    <w:p w:rsidR="000F081C" w:rsidRPr="001E69E4" w:rsidRDefault="000F081C" w:rsidP="002934E8">
      <w:pPr>
        <w:numPr>
          <w:ilvl w:val="0"/>
          <w:numId w:val="68"/>
        </w:numPr>
        <w:ind w:left="426"/>
        <w:rPr>
          <w:rFonts w:cs="Arial"/>
          <w:sz w:val="22"/>
          <w:szCs w:val="22"/>
        </w:rPr>
      </w:pPr>
      <w:r w:rsidRPr="001E69E4">
        <w:rPr>
          <w:rFonts w:cs="Arial"/>
          <w:sz w:val="22"/>
          <w:szCs w:val="22"/>
        </w:rPr>
        <w:t xml:space="preserve">All copper cables must be of the shielded variety. Either Cat </w:t>
      </w:r>
      <w:proofErr w:type="gramStart"/>
      <w:r w:rsidRPr="001E69E4">
        <w:rPr>
          <w:rFonts w:cs="Arial"/>
          <w:sz w:val="22"/>
          <w:szCs w:val="22"/>
        </w:rPr>
        <w:t>6  FTP</w:t>
      </w:r>
      <w:proofErr w:type="gramEnd"/>
      <w:r w:rsidRPr="001E69E4">
        <w:rPr>
          <w:rFonts w:cs="Arial"/>
          <w:sz w:val="22"/>
          <w:szCs w:val="22"/>
        </w:rPr>
        <w:t>(Foiled Twisted Pair) or Cat 6 STP (Shielded Twisted Pair)  </w:t>
      </w:r>
    </w:p>
    <w:p w:rsidR="000F081C" w:rsidRPr="001E69E4" w:rsidRDefault="000F081C" w:rsidP="002934E8">
      <w:pPr>
        <w:numPr>
          <w:ilvl w:val="0"/>
          <w:numId w:val="68"/>
        </w:numPr>
        <w:ind w:left="426"/>
        <w:rPr>
          <w:rFonts w:cs="Arial"/>
          <w:sz w:val="22"/>
          <w:szCs w:val="22"/>
        </w:rPr>
      </w:pPr>
      <w:r w:rsidRPr="001E69E4">
        <w:rPr>
          <w:rFonts w:cs="Arial"/>
          <w:sz w:val="22"/>
          <w:szCs w:val="22"/>
        </w:rPr>
        <w:t>Links may be up to 90m permanent link excluding patch and fly leads.</w:t>
      </w:r>
    </w:p>
    <w:p w:rsidR="000F081C" w:rsidRPr="001E69E4" w:rsidRDefault="000F081C" w:rsidP="002934E8">
      <w:pPr>
        <w:numPr>
          <w:ilvl w:val="0"/>
          <w:numId w:val="68"/>
        </w:numPr>
        <w:ind w:left="426"/>
        <w:rPr>
          <w:rFonts w:cs="Arial"/>
          <w:sz w:val="22"/>
          <w:szCs w:val="22"/>
        </w:rPr>
      </w:pPr>
      <w:r w:rsidRPr="001E69E4">
        <w:rPr>
          <w:rFonts w:cs="Arial"/>
          <w:sz w:val="22"/>
          <w:szCs w:val="22"/>
        </w:rPr>
        <w:t>No copper cables should be used between floors or between buildings even if shielded.</w:t>
      </w:r>
    </w:p>
    <w:p w:rsidR="000F081C" w:rsidRPr="001E69E4" w:rsidRDefault="000F081C" w:rsidP="002934E8">
      <w:pPr>
        <w:numPr>
          <w:ilvl w:val="0"/>
          <w:numId w:val="68"/>
        </w:numPr>
        <w:ind w:left="426"/>
        <w:rPr>
          <w:rFonts w:cs="Arial"/>
          <w:sz w:val="22"/>
          <w:szCs w:val="22"/>
        </w:rPr>
      </w:pPr>
      <w:r w:rsidRPr="001E69E4">
        <w:rPr>
          <w:rFonts w:cs="Arial"/>
          <w:sz w:val="22"/>
          <w:szCs w:val="22"/>
        </w:rPr>
        <w:t>A shielded cable route may go up or down via other floors as long as the termination is on the same floor as the Patch panel.</w:t>
      </w:r>
    </w:p>
    <w:p w:rsidR="000F081C" w:rsidRPr="001E69E4" w:rsidRDefault="000F081C" w:rsidP="002934E8">
      <w:pPr>
        <w:numPr>
          <w:ilvl w:val="0"/>
          <w:numId w:val="68"/>
        </w:numPr>
        <w:ind w:left="426"/>
        <w:rPr>
          <w:rFonts w:cs="Arial"/>
          <w:sz w:val="22"/>
          <w:szCs w:val="22"/>
        </w:rPr>
      </w:pPr>
      <w:r w:rsidRPr="001E69E4">
        <w:rPr>
          <w:rFonts w:cs="Arial"/>
          <w:sz w:val="22"/>
          <w:szCs w:val="22"/>
        </w:rPr>
        <w:t>Inside the cabinet where the switch is normal patch leads can be used.</w:t>
      </w:r>
    </w:p>
    <w:p w:rsidR="000F081C" w:rsidRPr="001E69E4" w:rsidRDefault="000F081C" w:rsidP="002934E8">
      <w:pPr>
        <w:numPr>
          <w:ilvl w:val="0"/>
          <w:numId w:val="68"/>
        </w:numPr>
        <w:ind w:left="426"/>
        <w:rPr>
          <w:rFonts w:cs="Arial"/>
          <w:sz w:val="22"/>
          <w:szCs w:val="22"/>
        </w:rPr>
      </w:pPr>
      <w:r w:rsidRPr="001E69E4">
        <w:rPr>
          <w:rFonts w:cs="Arial"/>
          <w:sz w:val="22"/>
          <w:szCs w:val="22"/>
        </w:rPr>
        <w:t>Shielding must only be done at the patch panel side. </w:t>
      </w:r>
    </w:p>
    <w:p w:rsidR="000F081C" w:rsidRPr="001E69E4" w:rsidRDefault="000F081C" w:rsidP="002934E8">
      <w:pPr>
        <w:numPr>
          <w:ilvl w:val="0"/>
          <w:numId w:val="68"/>
        </w:numPr>
        <w:ind w:left="426"/>
        <w:rPr>
          <w:rFonts w:cs="Arial"/>
          <w:sz w:val="22"/>
          <w:szCs w:val="22"/>
        </w:rPr>
      </w:pPr>
      <w:r w:rsidRPr="001E69E4">
        <w:rPr>
          <w:rFonts w:cs="Arial"/>
          <w:sz w:val="22"/>
          <w:szCs w:val="22"/>
        </w:rPr>
        <w:t>The cabinet and patch panel earth must be connected with a minimum size of 6 AWG to the building earth. </w:t>
      </w:r>
    </w:p>
    <w:p w:rsidR="000F081C" w:rsidRPr="001E69E4" w:rsidRDefault="000F081C" w:rsidP="001E69E4">
      <w:pPr>
        <w:spacing w:before="120" w:after="120"/>
        <w:rPr>
          <w:rFonts w:cs="Arial"/>
          <w:sz w:val="22"/>
          <w:szCs w:val="22"/>
        </w:rPr>
      </w:pPr>
      <w:r w:rsidRPr="001E69E4">
        <w:rPr>
          <w:rFonts w:cs="Arial"/>
          <w:sz w:val="22"/>
          <w:szCs w:val="22"/>
        </w:rPr>
        <w:t> </w:t>
      </w:r>
      <w:r w:rsidRPr="001E69E4">
        <w:rPr>
          <w:rFonts w:cs="Arial"/>
          <w:b/>
          <w:sz w:val="22"/>
          <w:szCs w:val="22"/>
        </w:rPr>
        <w:t>Optic Fibre</w:t>
      </w:r>
    </w:p>
    <w:p w:rsidR="000F081C" w:rsidRPr="001E69E4" w:rsidRDefault="000F081C" w:rsidP="002934E8">
      <w:pPr>
        <w:numPr>
          <w:ilvl w:val="0"/>
          <w:numId w:val="69"/>
        </w:numPr>
        <w:ind w:left="426"/>
        <w:rPr>
          <w:rFonts w:cs="Arial"/>
          <w:sz w:val="22"/>
          <w:szCs w:val="22"/>
        </w:rPr>
      </w:pPr>
      <w:r w:rsidRPr="001E69E4">
        <w:rPr>
          <w:rFonts w:cs="Arial"/>
          <w:sz w:val="22"/>
          <w:szCs w:val="22"/>
        </w:rPr>
        <w:t>If multi-mode cable is used it must be at least of the OM3 Specification</w:t>
      </w:r>
    </w:p>
    <w:p w:rsidR="000F081C" w:rsidRPr="001E69E4" w:rsidRDefault="000F081C" w:rsidP="002934E8">
      <w:pPr>
        <w:numPr>
          <w:ilvl w:val="0"/>
          <w:numId w:val="69"/>
        </w:numPr>
        <w:ind w:left="426"/>
        <w:rPr>
          <w:rFonts w:cs="Arial"/>
          <w:sz w:val="22"/>
          <w:szCs w:val="22"/>
        </w:rPr>
      </w:pPr>
      <w:r w:rsidRPr="001E69E4">
        <w:rPr>
          <w:rFonts w:cs="Arial"/>
          <w:sz w:val="22"/>
          <w:szCs w:val="22"/>
        </w:rPr>
        <w:t>Fibre patch panels must be clearly marked with route details</w:t>
      </w:r>
    </w:p>
    <w:p w:rsidR="000F081C" w:rsidRPr="001E69E4" w:rsidRDefault="000F081C" w:rsidP="002934E8">
      <w:pPr>
        <w:numPr>
          <w:ilvl w:val="0"/>
          <w:numId w:val="69"/>
        </w:numPr>
        <w:ind w:left="426"/>
        <w:rPr>
          <w:rFonts w:cs="Arial"/>
          <w:sz w:val="22"/>
          <w:szCs w:val="22"/>
        </w:rPr>
      </w:pPr>
      <w:r w:rsidRPr="001E69E4">
        <w:rPr>
          <w:rFonts w:cs="Arial"/>
          <w:sz w:val="22"/>
          <w:szCs w:val="22"/>
        </w:rPr>
        <w:t>Fibre routes must be marked every 10 meters with a cable marker to identify route</w:t>
      </w:r>
    </w:p>
    <w:p w:rsidR="000F081C" w:rsidRPr="001E69E4" w:rsidRDefault="000F081C" w:rsidP="002934E8">
      <w:pPr>
        <w:numPr>
          <w:ilvl w:val="0"/>
          <w:numId w:val="69"/>
        </w:numPr>
        <w:ind w:left="426"/>
        <w:rPr>
          <w:rFonts w:cs="Arial"/>
          <w:sz w:val="22"/>
          <w:szCs w:val="22"/>
        </w:rPr>
      </w:pPr>
      <w:r w:rsidRPr="001E69E4">
        <w:rPr>
          <w:rFonts w:cs="Arial"/>
          <w:sz w:val="22"/>
          <w:szCs w:val="22"/>
        </w:rPr>
        <w:t>No inter switch connections may be copper (even when shielded) always fibre.</w:t>
      </w:r>
    </w:p>
    <w:p w:rsidR="000F081C" w:rsidRPr="001E69E4" w:rsidRDefault="000F081C" w:rsidP="002934E8">
      <w:pPr>
        <w:numPr>
          <w:ilvl w:val="0"/>
          <w:numId w:val="69"/>
        </w:numPr>
        <w:ind w:left="426"/>
        <w:rPr>
          <w:rFonts w:cs="Arial"/>
          <w:sz w:val="22"/>
          <w:szCs w:val="22"/>
        </w:rPr>
      </w:pPr>
      <w:r w:rsidRPr="001E69E4">
        <w:rPr>
          <w:rFonts w:cs="Arial"/>
          <w:sz w:val="22"/>
          <w:szCs w:val="22"/>
        </w:rPr>
        <w:t>Fibre cables must be unshielded and preferably un-armoured heavy duty duct fibre. HDD</w:t>
      </w:r>
    </w:p>
    <w:p w:rsidR="000F081C" w:rsidRPr="001E69E4" w:rsidRDefault="000F081C" w:rsidP="002934E8">
      <w:pPr>
        <w:numPr>
          <w:ilvl w:val="0"/>
          <w:numId w:val="69"/>
        </w:numPr>
        <w:ind w:left="426"/>
        <w:rPr>
          <w:rFonts w:cs="Arial"/>
          <w:sz w:val="22"/>
          <w:szCs w:val="22"/>
        </w:rPr>
      </w:pPr>
      <w:r w:rsidRPr="001E69E4">
        <w:rPr>
          <w:rFonts w:cs="Arial"/>
          <w:sz w:val="22"/>
          <w:szCs w:val="22"/>
        </w:rPr>
        <w:t>Only Single mode cables should be used with OS2 as the lowest spec.</w:t>
      </w:r>
    </w:p>
    <w:p w:rsidR="000F081C" w:rsidRPr="001E69E4" w:rsidRDefault="000F081C" w:rsidP="002934E8">
      <w:pPr>
        <w:numPr>
          <w:ilvl w:val="0"/>
          <w:numId w:val="69"/>
        </w:numPr>
        <w:ind w:left="426"/>
        <w:rPr>
          <w:rFonts w:cs="Arial"/>
          <w:sz w:val="22"/>
          <w:szCs w:val="22"/>
        </w:rPr>
      </w:pPr>
      <w:r w:rsidRPr="001E69E4">
        <w:rPr>
          <w:rFonts w:cs="Arial"/>
          <w:sz w:val="22"/>
          <w:szCs w:val="22"/>
        </w:rPr>
        <w:t>Fibre in Patch panels must terminate on LC connectors</w:t>
      </w:r>
    </w:p>
    <w:p w:rsidR="000F081C" w:rsidRPr="001E69E4" w:rsidRDefault="000F081C" w:rsidP="002934E8">
      <w:pPr>
        <w:numPr>
          <w:ilvl w:val="0"/>
          <w:numId w:val="69"/>
        </w:numPr>
        <w:ind w:left="426"/>
        <w:rPr>
          <w:rFonts w:cs="Arial"/>
          <w:sz w:val="22"/>
          <w:szCs w:val="22"/>
        </w:rPr>
      </w:pPr>
      <w:r w:rsidRPr="001E69E4">
        <w:rPr>
          <w:rFonts w:cs="Arial"/>
          <w:sz w:val="22"/>
          <w:szCs w:val="22"/>
        </w:rPr>
        <w:t>In a small power station where the fibre optic runs are all below 300m, OM3 Multimode standard cable may be used. This should only be done if no cable run exceed 300m.  This is done for two reasons.</w:t>
      </w:r>
    </w:p>
    <w:p w:rsidR="000F081C" w:rsidRPr="001E69E4" w:rsidRDefault="000F081C" w:rsidP="002934E8">
      <w:pPr>
        <w:numPr>
          <w:ilvl w:val="0"/>
          <w:numId w:val="69"/>
        </w:numPr>
        <w:ind w:left="426"/>
        <w:rPr>
          <w:rFonts w:cs="Arial"/>
          <w:sz w:val="22"/>
          <w:szCs w:val="22"/>
        </w:rPr>
      </w:pPr>
      <w:r w:rsidRPr="001E69E4">
        <w:rPr>
          <w:rFonts w:cs="Arial"/>
          <w:sz w:val="22"/>
          <w:szCs w:val="22"/>
        </w:rPr>
        <w:t>The 10 Gigabit Specification for OM3 multimode is 300M and that futureproof the cabling installation that can have a longer lifespan.</w:t>
      </w:r>
    </w:p>
    <w:p w:rsidR="000F081C" w:rsidRPr="001E69E4" w:rsidRDefault="000F081C" w:rsidP="000F081C">
      <w:pPr>
        <w:rPr>
          <w:rFonts w:cs="Arial"/>
          <w:sz w:val="22"/>
          <w:szCs w:val="22"/>
        </w:rPr>
      </w:pPr>
    </w:p>
    <w:p w:rsidR="000F081C" w:rsidRPr="001E69E4" w:rsidRDefault="000F081C" w:rsidP="002934E8">
      <w:pPr>
        <w:numPr>
          <w:ilvl w:val="0"/>
          <w:numId w:val="69"/>
        </w:numPr>
        <w:ind w:left="426"/>
        <w:rPr>
          <w:rFonts w:cs="Arial"/>
          <w:sz w:val="22"/>
          <w:szCs w:val="22"/>
        </w:rPr>
      </w:pPr>
      <w:r w:rsidRPr="001E69E4">
        <w:rPr>
          <w:rFonts w:cs="Arial"/>
          <w:sz w:val="22"/>
          <w:szCs w:val="22"/>
        </w:rPr>
        <w:t>If the cabling installer underestimate the cabling distance and overshoot the 300m the run will still work on multi-mode as long as it is under 550m.  If it exceeds 550meter the Single mode cable must be used.</w:t>
      </w:r>
    </w:p>
    <w:p w:rsidR="000F081C" w:rsidRPr="001E69E4" w:rsidRDefault="000F081C" w:rsidP="001E69E4">
      <w:pPr>
        <w:pStyle w:val="Caption"/>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240"/>
        <w:ind w:left="360"/>
        <w:jc w:val="center"/>
        <w:rPr>
          <w:rFonts w:ascii="Arial Bold" w:hAnsi="Arial Bold" w:cs="Arial"/>
          <w:sz w:val="22"/>
          <w:lang w:val="en-GB"/>
        </w:rPr>
      </w:pPr>
      <w:bookmarkStart w:id="1462" w:name="_Toc30591583"/>
      <w:bookmarkStart w:id="1463" w:name="_Toc73518344"/>
      <w:r w:rsidRPr="001E69E4">
        <w:rPr>
          <w:rFonts w:ascii="Arial Bold" w:hAnsi="Arial Bold" w:cs="Arial"/>
          <w:sz w:val="22"/>
          <w:lang w:val="en-GB"/>
        </w:rPr>
        <w:t xml:space="preserve">Table </w:t>
      </w:r>
      <w:r w:rsidRPr="001E69E4">
        <w:rPr>
          <w:rFonts w:ascii="Arial Bold" w:hAnsi="Arial Bold" w:cs="Arial"/>
          <w:sz w:val="22"/>
          <w:lang w:val="en-GB"/>
        </w:rPr>
        <w:fldChar w:fldCharType="begin"/>
      </w:r>
      <w:r w:rsidRPr="001E69E4">
        <w:rPr>
          <w:rFonts w:ascii="Arial Bold" w:hAnsi="Arial Bold" w:cs="Arial"/>
          <w:sz w:val="22"/>
          <w:lang w:val="en-GB"/>
        </w:rPr>
        <w:instrText xml:space="preserve"> SEQ Table \* ARABIC </w:instrText>
      </w:r>
      <w:r w:rsidRPr="001E69E4">
        <w:rPr>
          <w:rFonts w:ascii="Arial Bold" w:hAnsi="Arial Bold" w:cs="Arial"/>
          <w:sz w:val="22"/>
          <w:lang w:val="en-GB"/>
        </w:rPr>
        <w:fldChar w:fldCharType="separate"/>
      </w:r>
      <w:r w:rsidR="002934E8">
        <w:rPr>
          <w:rFonts w:ascii="Arial Bold" w:hAnsi="Arial Bold" w:cs="Arial"/>
          <w:noProof/>
          <w:sz w:val="22"/>
          <w:lang w:val="en-GB"/>
        </w:rPr>
        <w:t>7</w:t>
      </w:r>
      <w:r w:rsidRPr="001E69E4">
        <w:rPr>
          <w:rFonts w:ascii="Arial Bold" w:hAnsi="Arial Bold" w:cs="Arial"/>
          <w:sz w:val="22"/>
          <w:lang w:val="en-GB"/>
        </w:rPr>
        <w:fldChar w:fldCharType="end"/>
      </w:r>
      <w:r w:rsidRPr="001E69E4">
        <w:rPr>
          <w:rFonts w:ascii="Arial Bold" w:hAnsi="Arial Bold" w:cs="Arial"/>
          <w:sz w:val="22"/>
          <w:lang w:val="en-GB"/>
        </w:rPr>
        <w:t xml:space="preserve"> – Turbine Monitoring Cable BOM</w:t>
      </w:r>
      <w:bookmarkEnd w:id="1462"/>
      <w:bookmarkEnd w:id="1463"/>
    </w:p>
    <w:tbl>
      <w:tblPr>
        <w:tblW w:w="5178" w:type="pct"/>
        <w:tblInd w:w="108" w:type="dxa"/>
        <w:tblLook w:val="04A0" w:firstRow="1" w:lastRow="0" w:firstColumn="1" w:lastColumn="0" w:noHBand="0" w:noVBand="1"/>
      </w:tblPr>
      <w:tblGrid>
        <w:gridCol w:w="813"/>
        <w:gridCol w:w="7329"/>
        <w:gridCol w:w="612"/>
        <w:gridCol w:w="1451"/>
      </w:tblGrid>
      <w:tr w:rsidR="000F081C" w:rsidRPr="000F081C" w:rsidTr="000F081C">
        <w:trPr>
          <w:trHeight w:val="360"/>
          <w:tblHeader/>
        </w:trPr>
        <w:tc>
          <w:tcPr>
            <w:tcW w:w="5000" w:type="pct"/>
            <w:gridSpan w:val="4"/>
            <w:tcBorders>
              <w:top w:val="single" w:sz="8" w:space="0" w:color="auto"/>
              <w:left w:val="single" w:sz="8" w:space="0" w:color="auto"/>
              <w:bottom w:val="nil"/>
              <w:right w:val="single" w:sz="8" w:space="0" w:color="000000"/>
            </w:tcBorders>
            <w:shd w:val="clear" w:color="auto" w:fill="DDD9C3"/>
            <w:noWrap/>
            <w:vAlign w:val="bottom"/>
            <w:hideMark/>
          </w:tcPr>
          <w:p w:rsidR="000F081C" w:rsidRPr="000F081C" w:rsidRDefault="000F081C" w:rsidP="000F081C">
            <w:r w:rsidRPr="000F081C">
              <w:t>Turbine Monitoring Cabling BOM</w:t>
            </w:r>
          </w:p>
        </w:tc>
      </w:tr>
      <w:tr w:rsidR="000F081C" w:rsidRPr="000F081C" w:rsidTr="000F081C">
        <w:trPr>
          <w:trHeight w:val="288"/>
          <w:tblHeader/>
        </w:trPr>
        <w:tc>
          <w:tcPr>
            <w:tcW w:w="398" w:type="pct"/>
            <w:tcBorders>
              <w:top w:val="single" w:sz="4" w:space="0" w:color="auto"/>
              <w:left w:val="single" w:sz="8" w:space="0" w:color="auto"/>
              <w:bottom w:val="single" w:sz="4" w:space="0" w:color="auto"/>
              <w:right w:val="single" w:sz="4" w:space="0" w:color="auto"/>
            </w:tcBorders>
            <w:shd w:val="clear" w:color="auto" w:fill="DDD9C3"/>
            <w:noWrap/>
            <w:vAlign w:val="bottom"/>
            <w:hideMark/>
          </w:tcPr>
          <w:p w:rsidR="000F081C" w:rsidRPr="000F081C" w:rsidRDefault="000F081C" w:rsidP="000F081C">
            <w:r w:rsidRPr="000F081C">
              <w:t>Item</w:t>
            </w:r>
          </w:p>
        </w:tc>
        <w:tc>
          <w:tcPr>
            <w:tcW w:w="3591" w:type="pct"/>
            <w:tcBorders>
              <w:top w:val="single" w:sz="4" w:space="0" w:color="auto"/>
              <w:left w:val="nil"/>
              <w:bottom w:val="single" w:sz="4" w:space="0" w:color="auto"/>
              <w:right w:val="single" w:sz="4" w:space="0" w:color="auto"/>
            </w:tcBorders>
            <w:shd w:val="clear" w:color="auto" w:fill="DDD9C3"/>
            <w:noWrap/>
            <w:vAlign w:val="bottom"/>
            <w:hideMark/>
          </w:tcPr>
          <w:p w:rsidR="000F081C" w:rsidRPr="000F081C" w:rsidRDefault="000F081C" w:rsidP="000F081C">
            <w:r w:rsidRPr="000F081C">
              <w:t>Description</w:t>
            </w:r>
          </w:p>
        </w:tc>
        <w:tc>
          <w:tcPr>
            <w:tcW w:w="300" w:type="pct"/>
            <w:tcBorders>
              <w:top w:val="single" w:sz="4" w:space="0" w:color="auto"/>
              <w:left w:val="nil"/>
              <w:bottom w:val="single" w:sz="4" w:space="0" w:color="auto"/>
              <w:right w:val="single" w:sz="4" w:space="0" w:color="auto"/>
            </w:tcBorders>
            <w:shd w:val="clear" w:color="auto" w:fill="DDD9C3"/>
            <w:noWrap/>
            <w:vAlign w:val="bottom"/>
            <w:hideMark/>
          </w:tcPr>
          <w:p w:rsidR="000F081C" w:rsidRPr="000F081C" w:rsidRDefault="000F081C" w:rsidP="000F081C">
            <w:r w:rsidRPr="000F081C">
              <w:t>Qty</w:t>
            </w:r>
          </w:p>
        </w:tc>
        <w:tc>
          <w:tcPr>
            <w:tcW w:w="711" w:type="pct"/>
            <w:tcBorders>
              <w:top w:val="single" w:sz="4" w:space="0" w:color="auto"/>
              <w:left w:val="nil"/>
              <w:bottom w:val="single" w:sz="4" w:space="0" w:color="auto"/>
              <w:right w:val="single" w:sz="8" w:space="0" w:color="auto"/>
            </w:tcBorders>
            <w:shd w:val="clear" w:color="auto" w:fill="DDD9C3"/>
            <w:noWrap/>
            <w:vAlign w:val="bottom"/>
            <w:hideMark/>
          </w:tcPr>
          <w:p w:rsidR="000F081C" w:rsidRPr="000F081C" w:rsidRDefault="000F081C" w:rsidP="000F081C">
            <w:r w:rsidRPr="000F081C">
              <w:t>Unit</w:t>
            </w:r>
          </w:p>
        </w:tc>
      </w:tr>
      <w:tr w:rsidR="000F081C" w:rsidRPr="000F081C" w:rsidTr="000F081C">
        <w:trPr>
          <w:trHeight w:val="360"/>
        </w:trPr>
        <w:tc>
          <w:tcPr>
            <w:tcW w:w="5000" w:type="pct"/>
            <w:gridSpan w:val="4"/>
            <w:tcBorders>
              <w:top w:val="nil"/>
              <w:left w:val="single" w:sz="8" w:space="0" w:color="auto"/>
              <w:bottom w:val="single" w:sz="4" w:space="0" w:color="auto"/>
              <w:right w:val="single" w:sz="8" w:space="0" w:color="auto"/>
            </w:tcBorders>
            <w:shd w:val="clear" w:color="auto" w:fill="auto"/>
            <w:noWrap/>
            <w:vAlign w:val="bottom"/>
            <w:hideMark/>
          </w:tcPr>
          <w:p w:rsidR="000F081C" w:rsidRPr="001E69E4" w:rsidRDefault="000F081C" w:rsidP="001E69E4">
            <w:pPr>
              <w:jc w:val="center"/>
              <w:rPr>
                <w:b/>
              </w:rPr>
            </w:pPr>
            <w:r w:rsidRPr="001E69E4">
              <w:rPr>
                <w:b/>
              </w:rPr>
              <w:t>U1</w:t>
            </w:r>
          </w:p>
          <w:p w:rsidR="000F081C" w:rsidRPr="000F081C" w:rsidRDefault="000F081C" w:rsidP="000F081C"/>
          <w:p w:rsidR="000F081C" w:rsidRPr="000F081C" w:rsidRDefault="000F081C" w:rsidP="000F081C"/>
        </w:tc>
      </w:tr>
      <w:tr w:rsidR="000F081C" w:rsidRPr="000F081C" w:rsidTr="000F081C">
        <w:trPr>
          <w:trHeight w:val="288"/>
        </w:trPr>
        <w:tc>
          <w:tcPr>
            <w:tcW w:w="398" w:type="pct"/>
            <w:tcBorders>
              <w:top w:val="nil"/>
              <w:left w:val="single" w:sz="8" w:space="0" w:color="auto"/>
              <w:bottom w:val="single" w:sz="4" w:space="0" w:color="auto"/>
              <w:right w:val="single" w:sz="4" w:space="0" w:color="auto"/>
            </w:tcBorders>
            <w:shd w:val="clear" w:color="auto" w:fill="auto"/>
            <w:noWrap/>
            <w:vAlign w:val="bottom"/>
            <w:hideMark/>
          </w:tcPr>
          <w:p w:rsidR="000F081C" w:rsidRPr="000F081C" w:rsidRDefault="000F081C" w:rsidP="000F081C">
            <w:r w:rsidRPr="000F081C">
              <w:t> </w:t>
            </w:r>
          </w:p>
        </w:tc>
        <w:tc>
          <w:tcPr>
            <w:tcW w:w="3591"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IP 65 data Cabinet</w:t>
            </w:r>
          </w:p>
        </w:tc>
        <w:tc>
          <w:tcPr>
            <w:tcW w:w="300"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0</w:t>
            </w:r>
          </w:p>
        </w:tc>
        <w:tc>
          <w:tcPr>
            <w:tcW w:w="711" w:type="pct"/>
            <w:tcBorders>
              <w:top w:val="nil"/>
              <w:left w:val="nil"/>
              <w:bottom w:val="single" w:sz="4" w:space="0" w:color="auto"/>
              <w:right w:val="single" w:sz="8" w:space="0" w:color="auto"/>
            </w:tcBorders>
            <w:shd w:val="clear" w:color="auto" w:fill="auto"/>
            <w:noWrap/>
            <w:vAlign w:val="bottom"/>
            <w:hideMark/>
          </w:tcPr>
          <w:p w:rsidR="000F081C" w:rsidRPr="000F081C" w:rsidRDefault="000F081C" w:rsidP="000F081C">
            <w:r w:rsidRPr="000F081C">
              <w:t> </w:t>
            </w:r>
          </w:p>
        </w:tc>
      </w:tr>
      <w:tr w:rsidR="000F081C" w:rsidRPr="000F081C" w:rsidTr="000F081C">
        <w:trPr>
          <w:trHeight w:val="288"/>
        </w:trPr>
        <w:tc>
          <w:tcPr>
            <w:tcW w:w="398" w:type="pct"/>
            <w:tcBorders>
              <w:top w:val="nil"/>
              <w:left w:val="single" w:sz="8" w:space="0" w:color="auto"/>
              <w:bottom w:val="single" w:sz="4" w:space="0" w:color="auto"/>
              <w:right w:val="single" w:sz="4" w:space="0" w:color="auto"/>
            </w:tcBorders>
            <w:shd w:val="clear" w:color="auto" w:fill="auto"/>
            <w:noWrap/>
            <w:vAlign w:val="bottom"/>
            <w:hideMark/>
          </w:tcPr>
          <w:p w:rsidR="000F081C" w:rsidRPr="000F081C" w:rsidRDefault="000F081C" w:rsidP="000F081C">
            <w:r w:rsidRPr="000F081C">
              <w:t> </w:t>
            </w:r>
          </w:p>
        </w:tc>
        <w:tc>
          <w:tcPr>
            <w:tcW w:w="3591"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 xml:space="preserve">Backbone fibre </w:t>
            </w:r>
          </w:p>
        </w:tc>
        <w:tc>
          <w:tcPr>
            <w:tcW w:w="300"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 </w:t>
            </w:r>
          </w:p>
        </w:tc>
        <w:tc>
          <w:tcPr>
            <w:tcW w:w="711" w:type="pct"/>
            <w:tcBorders>
              <w:top w:val="nil"/>
              <w:left w:val="nil"/>
              <w:bottom w:val="single" w:sz="4" w:space="0" w:color="auto"/>
              <w:right w:val="single" w:sz="8" w:space="0" w:color="auto"/>
            </w:tcBorders>
            <w:shd w:val="clear" w:color="auto" w:fill="auto"/>
            <w:noWrap/>
            <w:vAlign w:val="bottom"/>
            <w:hideMark/>
          </w:tcPr>
          <w:p w:rsidR="000F081C" w:rsidRPr="000F081C" w:rsidRDefault="000F081C" w:rsidP="000F081C">
            <w:r w:rsidRPr="000F081C">
              <w:t> </w:t>
            </w:r>
          </w:p>
        </w:tc>
      </w:tr>
      <w:tr w:rsidR="000F081C" w:rsidRPr="000F081C" w:rsidTr="000F081C">
        <w:trPr>
          <w:trHeight w:val="288"/>
        </w:trPr>
        <w:tc>
          <w:tcPr>
            <w:tcW w:w="398" w:type="pct"/>
            <w:tcBorders>
              <w:top w:val="nil"/>
              <w:left w:val="single" w:sz="8" w:space="0" w:color="auto"/>
              <w:bottom w:val="single" w:sz="4" w:space="0" w:color="auto"/>
              <w:right w:val="single" w:sz="4" w:space="0" w:color="auto"/>
            </w:tcBorders>
            <w:shd w:val="clear" w:color="auto" w:fill="auto"/>
            <w:noWrap/>
            <w:vAlign w:val="bottom"/>
            <w:hideMark/>
          </w:tcPr>
          <w:p w:rsidR="000F081C" w:rsidRPr="000F081C" w:rsidRDefault="000F081C" w:rsidP="000F081C">
            <w:r w:rsidRPr="000F081C">
              <w:t> </w:t>
            </w:r>
          </w:p>
        </w:tc>
        <w:tc>
          <w:tcPr>
            <w:tcW w:w="3591"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12 Core HDD duct OM3 Fibre cable (Link to U1 main)</w:t>
            </w:r>
          </w:p>
        </w:tc>
        <w:tc>
          <w:tcPr>
            <w:tcW w:w="300"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60</w:t>
            </w:r>
          </w:p>
        </w:tc>
        <w:tc>
          <w:tcPr>
            <w:tcW w:w="711" w:type="pct"/>
            <w:tcBorders>
              <w:top w:val="nil"/>
              <w:left w:val="nil"/>
              <w:bottom w:val="single" w:sz="4" w:space="0" w:color="auto"/>
              <w:right w:val="single" w:sz="8" w:space="0" w:color="auto"/>
            </w:tcBorders>
            <w:shd w:val="clear" w:color="auto" w:fill="auto"/>
            <w:noWrap/>
            <w:vAlign w:val="bottom"/>
            <w:hideMark/>
          </w:tcPr>
          <w:p w:rsidR="000F081C" w:rsidRPr="000F081C" w:rsidRDefault="000F081C" w:rsidP="000F081C">
            <w:r w:rsidRPr="000F081C">
              <w:t>meters</w:t>
            </w:r>
          </w:p>
        </w:tc>
      </w:tr>
      <w:tr w:rsidR="000F081C" w:rsidRPr="000F081C" w:rsidTr="000F081C">
        <w:trPr>
          <w:trHeight w:val="288"/>
        </w:trPr>
        <w:tc>
          <w:tcPr>
            <w:tcW w:w="398" w:type="pct"/>
            <w:tcBorders>
              <w:top w:val="nil"/>
              <w:left w:val="single" w:sz="8" w:space="0" w:color="auto"/>
              <w:bottom w:val="single" w:sz="4" w:space="0" w:color="auto"/>
              <w:right w:val="single" w:sz="4" w:space="0" w:color="auto"/>
            </w:tcBorders>
            <w:shd w:val="clear" w:color="auto" w:fill="auto"/>
            <w:noWrap/>
            <w:vAlign w:val="bottom"/>
          </w:tcPr>
          <w:p w:rsidR="000F081C" w:rsidRPr="000F081C" w:rsidRDefault="000F081C" w:rsidP="000F081C"/>
        </w:tc>
        <w:tc>
          <w:tcPr>
            <w:tcW w:w="3591" w:type="pct"/>
            <w:tcBorders>
              <w:top w:val="nil"/>
              <w:left w:val="nil"/>
              <w:bottom w:val="single" w:sz="4" w:space="0" w:color="auto"/>
              <w:right w:val="single" w:sz="4" w:space="0" w:color="auto"/>
            </w:tcBorders>
            <w:shd w:val="clear" w:color="auto" w:fill="auto"/>
            <w:noWrap/>
            <w:vAlign w:val="bottom"/>
          </w:tcPr>
          <w:p w:rsidR="000F081C" w:rsidRPr="000F081C" w:rsidRDefault="000F081C" w:rsidP="000F081C"/>
        </w:tc>
        <w:tc>
          <w:tcPr>
            <w:tcW w:w="300" w:type="pct"/>
            <w:tcBorders>
              <w:top w:val="nil"/>
              <w:left w:val="nil"/>
              <w:bottom w:val="single" w:sz="4" w:space="0" w:color="auto"/>
              <w:right w:val="single" w:sz="4" w:space="0" w:color="auto"/>
            </w:tcBorders>
            <w:shd w:val="clear" w:color="auto" w:fill="auto"/>
            <w:noWrap/>
            <w:vAlign w:val="bottom"/>
          </w:tcPr>
          <w:p w:rsidR="000F081C" w:rsidRPr="000F081C" w:rsidRDefault="000F081C" w:rsidP="000F081C"/>
        </w:tc>
        <w:tc>
          <w:tcPr>
            <w:tcW w:w="711" w:type="pct"/>
            <w:tcBorders>
              <w:top w:val="nil"/>
              <w:left w:val="nil"/>
              <w:bottom w:val="single" w:sz="4" w:space="0" w:color="auto"/>
              <w:right w:val="single" w:sz="8" w:space="0" w:color="auto"/>
            </w:tcBorders>
            <w:shd w:val="clear" w:color="auto" w:fill="auto"/>
            <w:noWrap/>
            <w:vAlign w:val="bottom"/>
          </w:tcPr>
          <w:p w:rsidR="000F081C" w:rsidRPr="000F081C" w:rsidRDefault="000F081C" w:rsidP="000F081C"/>
        </w:tc>
      </w:tr>
      <w:tr w:rsidR="000F081C" w:rsidRPr="000F081C" w:rsidTr="000F081C">
        <w:trPr>
          <w:trHeight w:val="288"/>
        </w:trPr>
        <w:tc>
          <w:tcPr>
            <w:tcW w:w="398" w:type="pct"/>
            <w:tcBorders>
              <w:top w:val="nil"/>
              <w:left w:val="single" w:sz="8" w:space="0" w:color="auto"/>
              <w:bottom w:val="single" w:sz="4" w:space="0" w:color="auto"/>
              <w:right w:val="single" w:sz="4" w:space="0" w:color="auto"/>
            </w:tcBorders>
            <w:shd w:val="clear" w:color="auto" w:fill="auto"/>
            <w:noWrap/>
            <w:vAlign w:val="bottom"/>
            <w:hideMark/>
          </w:tcPr>
          <w:p w:rsidR="000F081C" w:rsidRPr="000F081C" w:rsidRDefault="000F081C" w:rsidP="000F081C">
            <w:r w:rsidRPr="000F081C">
              <w:t> </w:t>
            </w:r>
          </w:p>
        </w:tc>
        <w:tc>
          <w:tcPr>
            <w:tcW w:w="3591"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24 Port fibre patch panel</w:t>
            </w:r>
          </w:p>
        </w:tc>
        <w:tc>
          <w:tcPr>
            <w:tcW w:w="300"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2</w:t>
            </w:r>
          </w:p>
        </w:tc>
        <w:tc>
          <w:tcPr>
            <w:tcW w:w="711" w:type="pct"/>
            <w:tcBorders>
              <w:top w:val="nil"/>
              <w:left w:val="nil"/>
              <w:bottom w:val="single" w:sz="4" w:space="0" w:color="auto"/>
              <w:right w:val="single" w:sz="8" w:space="0" w:color="auto"/>
            </w:tcBorders>
            <w:shd w:val="clear" w:color="auto" w:fill="auto"/>
            <w:noWrap/>
            <w:vAlign w:val="bottom"/>
            <w:hideMark/>
          </w:tcPr>
          <w:p w:rsidR="000F081C" w:rsidRPr="000F081C" w:rsidRDefault="000F081C" w:rsidP="000F081C">
            <w:r w:rsidRPr="000F081C">
              <w:t> </w:t>
            </w:r>
          </w:p>
        </w:tc>
      </w:tr>
      <w:tr w:rsidR="000F081C" w:rsidRPr="000F081C" w:rsidTr="000F081C">
        <w:trPr>
          <w:trHeight w:val="288"/>
        </w:trPr>
        <w:tc>
          <w:tcPr>
            <w:tcW w:w="398" w:type="pct"/>
            <w:tcBorders>
              <w:top w:val="nil"/>
              <w:left w:val="single" w:sz="8" w:space="0" w:color="auto"/>
              <w:bottom w:val="single" w:sz="4" w:space="0" w:color="auto"/>
              <w:right w:val="single" w:sz="4" w:space="0" w:color="auto"/>
            </w:tcBorders>
            <w:shd w:val="clear" w:color="auto" w:fill="auto"/>
            <w:noWrap/>
            <w:vAlign w:val="bottom"/>
            <w:hideMark/>
          </w:tcPr>
          <w:p w:rsidR="000F081C" w:rsidRPr="000F081C" w:rsidRDefault="000F081C" w:rsidP="000F081C">
            <w:r w:rsidRPr="000F081C">
              <w:t> </w:t>
            </w:r>
          </w:p>
        </w:tc>
        <w:tc>
          <w:tcPr>
            <w:tcW w:w="3591"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LC Duplex Midcouplers</w:t>
            </w:r>
          </w:p>
        </w:tc>
        <w:tc>
          <w:tcPr>
            <w:tcW w:w="300"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6</w:t>
            </w:r>
          </w:p>
        </w:tc>
        <w:tc>
          <w:tcPr>
            <w:tcW w:w="711" w:type="pct"/>
            <w:tcBorders>
              <w:top w:val="nil"/>
              <w:left w:val="nil"/>
              <w:bottom w:val="single" w:sz="4" w:space="0" w:color="auto"/>
              <w:right w:val="single" w:sz="8" w:space="0" w:color="auto"/>
            </w:tcBorders>
            <w:shd w:val="clear" w:color="auto" w:fill="auto"/>
            <w:noWrap/>
            <w:vAlign w:val="bottom"/>
            <w:hideMark/>
          </w:tcPr>
          <w:p w:rsidR="000F081C" w:rsidRPr="000F081C" w:rsidRDefault="000F081C" w:rsidP="000F081C">
            <w:r w:rsidRPr="000F081C">
              <w:t> </w:t>
            </w:r>
          </w:p>
        </w:tc>
      </w:tr>
      <w:tr w:rsidR="000F081C" w:rsidRPr="000F081C" w:rsidTr="000F081C">
        <w:trPr>
          <w:trHeight w:val="288"/>
        </w:trPr>
        <w:tc>
          <w:tcPr>
            <w:tcW w:w="398" w:type="pct"/>
            <w:tcBorders>
              <w:top w:val="nil"/>
              <w:left w:val="single" w:sz="8" w:space="0" w:color="auto"/>
              <w:bottom w:val="single" w:sz="4" w:space="0" w:color="auto"/>
              <w:right w:val="single" w:sz="4" w:space="0" w:color="auto"/>
            </w:tcBorders>
            <w:shd w:val="clear" w:color="auto" w:fill="auto"/>
            <w:noWrap/>
            <w:vAlign w:val="bottom"/>
            <w:hideMark/>
          </w:tcPr>
          <w:p w:rsidR="000F081C" w:rsidRPr="000F081C" w:rsidRDefault="000F081C" w:rsidP="000F081C">
            <w:r w:rsidRPr="000F081C">
              <w:t> </w:t>
            </w:r>
          </w:p>
        </w:tc>
        <w:tc>
          <w:tcPr>
            <w:tcW w:w="3591"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LC Duplex pigtails</w:t>
            </w:r>
          </w:p>
        </w:tc>
        <w:tc>
          <w:tcPr>
            <w:tcW w:w="300"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12</w:t>
            </w:r>
          </w:p>
        </w:tc>
        <w:tc>
          <w:tcPr>
            <w:tcW w:w="711" w:type="pct"/>
            <w:tcBorders>
              <w:top w:val="nil"/>
              <w:left w:val="nil"/>
              <w:bottom w:val="single" w:sz="4" w:space="0" w:color="auto"/>
              <w:right w:val="single" w:sz="8" w:space="0" w:color="auto"/>
            </w:tcBorders>
            <w:shd w:val="clear" w:color="auto" w:fill="auto"/>
            <w:noWrap/>
            <w:vAlign w:val="bottom"/>
            <w:hideMark/>
          </w:tcPr>
          <w:p w:rsidR="000F081C" w:rsidRPr="000F081C" w:rsidRDefault="000F081C" w:rsidP="000F081C">
            <w:r w:rsidRPr="000F081C">
              <w:t> </w:t>
            </w:r>
          </w:p>
        </w:tc>
      </w:tr>
      <w:tr w:rsidR="000F081C" w:rsidRPr="000F081C" w:rsidTr="000F081C">
        <w:trPr>
          <w:trHeight w:val="288"/>
        </w:trPr>
        <w:tc>
          <w:tcPr>
            <w:tcW w:w="398" w:type="pct"/>
            <w:tcBorders>
              <w:top w:val="nil"/>
              <w:left w:val="single" w:sz="8" w:space="0" w:color="auto"/>
              <w:bottom w:val="single" w:sz="4" w:space="0" w:color="auto"/>
              <w:right w:val="single" w:sz="4" w:space="0" w:color="auto"/>
            </w:tcBorders>
            <w:shd w:val="clear" w:color="auto" w:fill="auto"/>
            <w:noWrap/>
            <w:vAlign w:val="bottom"/>
            <w:hideMark/>
          </w:tcPr>
          <w:p w:rsidR="000F081C" w:rsidRPr="000F081C" w:rsidRDefault="000F081C" w:rsidP="000F081C">
            <w:r w:rsidRPr="000F081C">
              <w:t> </w:t>
            </w:r>
          </w:p>
        </w:tc>
        <w:tc>
          <w:tcPr>
            <w:tcW w:w="3591"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Splicing</w:t>
            </w:r>
          </w:p>
        </w:tc>
        <w:tc>
          <w:tcPr>
            <w:tcW w:w="300"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12</w:t>
            </w:r>
          </w:p>
        </w:tc>
        <w:tc>
          <w:tcPr>
            <w:tcW w:w="711" w:type="pct"/>
            <w:tcBorders>
              <w:top w:val="nil"/>
              <w:left w:val="nil"/>
              <w:bottom w:val="single" w:sz="4" w:space="0" w:color="auto"/>
              <w:right w:val="single" w:sz="8" w:space="0" w:color="auto"/>
            </w:tcBorders>
            <w:shd w:val="clear" w:color="auto" w:fill="auto"/>
            <w:noWrap/>
            <w:vAlign w:val="bottom"/>
            <w:hideMark/>
          </w:tcPr>
          <w:p w:rsidR="000F081C" w:rsidRPr="000F081C" w:rsidRDefault="000F081C" w:rsidP="000F081C">
            <w:r w:rsidRPr="000F081C">
              <w:t> </w:t>
            </w:r>
          </w:p>
        </w:tc>
      </w:tr>
      <w:tr w:rsidR="000F081C" w:rsidRPr="000F081C" w:rsidTr="000F081C">
        <w:trPr>
          <w:trHeight w:val="288"/>
        </w:trPr>
        <w:tc>
          <w:tcPr>
            <w:tcW w:w="398" w:type="pct"/>
            <w:tcBorders>
              <w:top w:val="nil"/>
              <w:left w:val="single" w:sz="8" w:space="0" w:color="auto"/>
              <w:bottom w:val="single" w:sz="4" w:space="0" w:color="auto"/>
              <w:right w:val="single" w:sz="4" w:space="0" w:color="auto"/>
            </w:tcBorders>
            <w:shd w:val="clear" w:color="auto" w:fill="auto"/>
            <w:noWrap/>
            <w:vAlign w:val="bottom"/>
            <w:hideMark/>
          </w:tcPr>
          <w:p w:rsidR="000F081C" w:rsidRPr="000F081C" w:rsidRDefault="000F081C" w:rsidP="000F081C">
            <w:r w:rsidRPr="000F081C">
              <w:t> </w:t>
            </w:r>
          </w:p>
        </w:tc>
        <w:tc>
          <w:tcPr>
            <w:tcW w:w="3591"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OTDR testing</w:t>
            </w:r>
          </w:p>
        </w:tc>
        <w:tc>
          <w:tcPr>
            <w:tcW w:w="300"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24</w:t>
            </w:r>
          </w:p>
        </w:tc>
        <w:tc>
          <w:tcPr>
            <w:tcW w:w="711" w:type="pct"/>
            <w:tcBorders>
              <w:top w:val="nil"/>
              <w:left w:val="nil"/>
              <w:bottom w:val="single" w:sz="4" w:space="0" w:color="auto"/>
              <w:right w:val="single" w:sz="8" w:space="0" w:color="auto"/>
            </w:tcBorders>
            <w:shd w:val="clear" w:color="auto" w:fill="auto"/>
            <w:noWrap/>
            <w:vAlign w:val="bottom"/>
            <w:hideMark/>
          </w:tcPr>
          <w:p w:rsidR="000F081C" w:rsidRPr="000F081C" w:rsidRDefault="000F081C" w:rsidP="000F081C">
            <w:r w:rsidRPr="000F081C">
              <w:t> </w:t>
            </w:r>
          </w:p>
        </w:tc>
      </w:tr>
      <w:tr w:rsidR="000F081C" w:rsidRPr="000F081C" w:rsidTr="000F081C">
        <w:trPr>
          <w:trHeight w:val="288"/>
        </w:trPr>
        <w:tc>
          <w:tcPr>
            <w:tcW w:w="398" w:type="pct"/>
            <w:tcBorders>
              <w:top w:val="nil"/>
              <w:left w:val="single" w:sz="8" w:space="0" w:color="auto"/>
              <w:bottom w:val="single" w:sz="4" w:space="0" w:color="auto"/>
              <w:right w:val="single" w:sz="4" w:space="0" w:color="auto"/>
            </w:tcBorders>
            <w:shd w:val="clear" w:color="auto" w:fill="auto"/>
            <w:noWrap/>
            <w:vAlign w:val="bottom"/>
            <w:hideMark/>
          </w:tcPr>
          <w:p w:rsidR="000F081C" w:rsidRPr="000F081C" w:rsidRDefault="000F081C" w:rsidP="000F081C">
            <w:r w:rsidRPr="000F081C">
              <w:t> </w:t>
            </w:r>
          </w:p>
        </w:tc>
        <w:tc>
          <w:tcPr>
            <w:tcW w:w="3591"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SC-LC Duplex OM3 2m patch cord</w:t>
            </w:r>
          </w:p>
        </w:tc>
        <w:tc>
          <w:tcPr>
            <w:tcW w:w="300"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1</w:t>
            </w:r>
          </w:p>
        </w:tc>
        <w:tc>
          <w:tcPr>
            <w:tcW w:w="711" w:type="pct"/>
            <w:tcBorders>
              <w:top w:val="nil"/>
              <w:left w:val="nil"/>
              <w:bottom w:val="single" w:sz="4" w:space="0" w:color="auto"/>
              <w:right w:val="single" w:sz="8" w:space="0" w:color="auto"/>
            </w:tcBorders>
            <w:shd w:val="clear" w:color="auto" w:fill="auto"/>
            <w:noWrap/>
            <w:vAlign w:val="bottom"/>
            <w:hideMark/>
          </w:tcPr>
          <w:p w:rsidR="000F081C" w:rsidRPr="000F081C" w:rsidRDefault="000F081C" w:rsidP="000F081C">
            <w:r w:rsidRPr="000F081C">
              <w:t> </w:t>
            </w:r>
          </w:p>
        </w:tc>
      </w:tr>
      <w:tr w:rsidR="000F081C" w:rsidRPr="000F081C" w:rsidTr="000F081C">
        <w:trPr>
          <w:trHeight w:val="360"/>
        </w:trPr>
        <w:tc>
          <w:tcPr>
            <w:tcW w:w="5000" w:type="pct"/>
            <w:gridSpan w:val="4"/>
            <w:tcBorders>
              <w:top w:val="nil"/>
              <w:left w:val="single" w:sz="8" w:space="0" w:color="auto"/>
              <w:bottom w:val="single" w:sz="4" w:space="0" w:color="auto"/>
              <w:right w:val="single" w:sz="8" w:space="0" w:color="auto"/>
            </w:tcBorders>
            <w:shd w:val="clear" w:color="auto" w:fill="auto"/>
            <w:noWrap/>
            <w:vAlign w:val="bottom"/>
            <w:hideMark/>
          </w:tcPr>
          <w:p w:rsidR="000F081C" w:rsidRPr="001E69E4" w:rsidRDefault="000F081C" w:rsidP="001E69E4">
            <w:pPr>
              <w:jc w:val="center"/>
              <w:rPr>
                <w:b/>
              </w:rPr>
            </w:pPr>
            <w:r w:rsidRPr="001E69E4">
              <w:rPr>
                <w:b/>
              </w:rPr>
              <w:t>U2</w:t>
            </w:r>
          </w:p>
          <w:p w:rsidR="000F081C" w:rsidRPr="000F081C" w:rsidRDefault="000F081C" w:rsidP="000F081C"/>
          <w:p w:rsidR="000F081C" w:rsidRPr="000F081C" w:rsidRDefault="000F081C" w:rsidP="000F081C"/>
        </w:tc>
      </w:tr>
      <w:tr w:rsidR="000F081C" w:rsidRPr="000F081C" w:rsidTr="000F081C">
        <w:trPr>
          <w:trHeight w:val="288"/>
        </w:trPr>
        <w:tc>
          <w:tcPr>
            <w:tcW w:w="398" w:type="pct"/>
            <w:tcBorders>
              <w:top w:val="nil"/>
              <w:left w:val="single" w:sz="8" w:space="0" w:color="auto"/>
              <w:bottom w:val="single" w:sz="4" w:space="0" w:color="auto"/>
              <w:right w:val="single" w:sz="4" w:space="0" w:color="auto"/>
            </w:tcBorders>
            <w:shd w:val="clear" w:color="auto" w:fill="auto"/>
            <w:noWrap/>
            <w:vAlign w:val="bottom"/>
            <w:hideMark/>
          </w:tcPr>
          <w:p w:rsidR="000F081C" w:rsidRPr="000F081C" w:rsidRDefault="000F081C" w:rsidP="000F081C">
            <w:r w:rsidRPr="000F081C">
              <w:t> </w:t>
            </w:r>
          </w:p>
        </w:tc>
        <w:tc>
          <w:tcPr>
            <w:tcW w:w="3591"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IP 65 data Cabinet</w:t>
            </w:r>
          </w:p>
        </w:tc>
        <w:tc>
          <w:tcPr>
            <w:tcW w:w="300"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0</w:t>
            </w:r>
          </w:p>
        </w:tc>
        <w:tc>
          <w:tcPr>
            <w:tcW w:w="711" w:type="pct"/>
            <w:tcBorders>
              <w:top w:val="nil"/>
              <w:left w:val="nil"/>
              <w:bottom w:val="single" w:sz="4" w:space="0" w:color="auto"/>
              <w:right w:val="single" w:sz="8" w:space="0" w:color="auto"/>
            </w:tcBorders>
            <w:shd w:val="clear" w:color="auto" w:fill="auto"/>
            <w:noWrap/>
            <w:vAlign w:val="bottom"/>
            <w:hideMark/>
          </w:tcPr>
          <w:p w:rsidR="000F081C" w:rsidRPr="000F081C" w:rsidRDefault="000F081C" w:rsidP="000F081C">
            <w:r w:rsidRPr="000F081C">
              <w:t> </w:t>
            </w:r>
          </w:p>
        </w:tc>
      </w:tr>
      <w:tr w:rsidR="000F081C" w:rsidRPr="000F081C" w:rsidTr="000F081C">
        <w:trPr>
          <w:trHeight w:val="288"/>
        </w:trPr>
        <w:tc>
          <w:tcPr>
            <w:tcW w:w="398" w:type="pct"/>
            <w:tcBorders>
              <w:top w:val="nil"/>
              <w:left w:val="single" w:sz="8" w:space="0" w:color="auto"/>
              <w:bottom w:val="single" w:sz="4" w:space="0" w:color="auto"/>
              <w:right w:val="single" w:sz="4" w:space="0" w:color="auto"/>
            </w:tcBorders>
            <w:shd w:val="clear" w:color="auto" w:fill="auto"/>
            <w:noWrap/>
            <w:vAlign w:val="bottom"/>
            <w:hideMark/>
          </w:tcPr>
          <w:p w:rsidR="000F081C" w:rsidRPr="000F081C" w:rsidRDefault="000F081C" w:rsidP="000F081C">
            <w:r w:rsidRPr="000F081C">
              <w:t> </w:t>
            </w:r>
          </w:p>
        </w:tc>
        <w:tc>
          <w:tcPr>
            <w:tcW w:w="3591"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 xml:space="preserve">Backbone fibre </w:t>
            </w:r>
          </w:p>
        </w:tc>
        <w:tc>
          <w:tcPr>
            <w:tcW w:w="300"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 </w:t>
            </w:r>
          </w:p>
        </w:tc>
        <w:tc>
          <w:tcPr>
            <w:tcW w:w="711" w:type="pct"/>
            <w:tcBorders>
              <w:top w:val="nil"/>
              <w:left w:val="nil"/>
              <w:bottom w:val="single" w:sz="4" w:space="0" w:color="auto"/>
              <w:right w:val="single" w:sz="8" w:space="0" w:color="auto"/>
            </w:tcBorders>
            <w:shd w:val="clear" w:color="auto" w:fill="auto"/>
            <w:noWrap/>
            <w:vAlign w:val="bottom"/>
            <w:hideMark/>
          </w:tcPr>
          <w:p w:rsidR="000F081C" w:rsidRPr="000F081C" w:rsidRDefault="000F081C" w:rsidP="000F081C">
            <w:r w:rsidRPr="000F081C">
              <w:t> </w:t>
            </w:r>
          </w:p>
        </w:tc>
      </w:tr>
      <w:tr w:rsidR="000F081C" w:rsidRPr="000F081C" w:rsidTr="000F081C">
        <w:trPr>
          <w:trHeight w:val="288"/>
        </w:trPr>
        <w:tc>
          <w:tcPr>
            <w:tcW w:w="398" w:type="pct"/>
            <w:tcBorders>
              <w:top w:val="nil"/>
              <w:left w:val="single" w:sz="8" w:space="0" w:color="auto"/>
              <w:bottom w:val="single" w:sz="4" w:space="0" w:color="auto"/>
              <w:right w:val="single" w:sz="4" w:space="0" w:color="auto"/>
            </w:tcBorders>
            <w:shd w:val="clear" w:color="auto" w:fill="auto"/>
            <w:noWrap/>
            <w:vAlign w:val="bottom"/>
            <w:hideMark/>
          </w:tcPr>
          <w:p w:rsidR="000F081C" w:rsidRPr="000F081C" w:rsidRDefault="000F081C" w:rsidP="000F081C">
            <w:r w:rsidRPr="000F081C">
              <w:t> </w:t>
            </w:r>
          </w:p>
        </w:tc>
        <w:tc>
          <w:tcPr>
            <w:tcW w:w="3591"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12 Core HDD duct OM3 Fibre cable (Link to U2 main)</w:t>
            </w:r>
          </w:p>
        </w:tc>
        <w:tc>
          <w:tcPr>
            <w:tcW w:w="300"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60</w:t>
            </w:r>
          </w:p>
        </w:tc>
        <w:tc>
          <w:tcPr>
            <w:tcW w:w="711" w:type="pct"/>
            <w:tcBorders>
              <w:top w:val="nil"/>
              <w:left w:val="nil"/>
              <w:bottom w:val="single" w:sz="4" w:space="0" w:color="auto"/>
              <w:right w:val="single" w:sz="8" w:space="0" w:color="auto"/>
            </w:tcBorders>
            <w:shd w:val="clear" w:color="auto" w:fill="auto"/>
            <w:noWrap/>
            <w:vAlign w:val="bottom"/>
            <w:hideMark/>
          </w:tcPr>
          <w:p w:rsidR="000F081C" w:rsidRPr="000F081C" w:rsidRDefault="000F081C" w:rsidP="000F081C">
            <w:r w:rsidRPr="000F081C">
              <w:t>meters</w:t>
            </w:r>
          </w:p>
        </w:tc>
      </w:tr>
      <w:tr w:rsidR="000F081C" w:rsidRPr="000F081C" w:rsidTr="000F081C">
        <w:trPr>
          <w:trHeight w:val="288"/>
        </w:trPr>
        <w:tc>
          <w:tcPr>
            <w:tcW w:w="398" w:type="pct"/>
            <w:tcBorders>
              <w:top w:val="nil"/>
              <w:left w:val="single" w:sz="8" w:space="0" w:color="auto"/>
              <w:bottom w:val="single" w:sz="4" w:space="0" w:color="auto"/>
              <w:right w:val="single" w:sz="4" w:space="0" w:color="auto"/>
            </w:tcBorders>
            <w:shd w:val="clear" w:color="auto" w:fill="auto"/>
            <w:noWrap/>
            <w:vAlign w:val="bottom"/>
            <w:hideMark/>
          </w:tcPr>
          <w:p w:rsidR="000F081C" w:rsidRPr="000F081C" w:rsidRDefault="000F081C" w:rsidP="000F081C">
            <w:r w:rsidRPr="000F081C">
              <w:t> </w:t>
            </w:r>
          </w:p>
        </w:tc>
        <w:tc>
          <w:tcPr>
            <w:tcW w:w="3591"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24 Port fibre patch panel</w:t>
            </w:r>
          </w:p>
        </w:tc>
        <w:tc>
          <w:tcPr>
            <w:tcW w:w="300"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2</w:t>
            </w:r>
          </w:p>
        </w:tc>
        <w:tc>
          <w:tcPr>
            <w:tcW w:w="711" w:type="pct"/>
            <w:tcBorders>
              <w:top w:val="nil"/>
              <w:left w:val="nil"/>
              <w:bottom w:val="single" w:sz="4" w:space="0" w:color="auto"/>
              <w:right w:val="single" w:sz="8" w:space="0" w:color="auto"/>
            </w:tcBorders>
            <w:shd w:val="clear" w:color="auto" w:fill="auto"/>
            <w:noWrap/>
            <w:vAlign w:val="bottom"/>
            <w:hideMark/>
          </w:tcPr>
          <w:p w:rsidR="000F081C" w:rsidRPr="000F081C" w:rsidRDefault="000F081C" w:rsidP="000F081C">
            <w:r w:rsidRPr="000F081C">
              <w:t> </w:t>
            </w:r>
          </w:p>
        </w:tc>
      </w:tr>
      <w:tr w:rsidR="000F081C" w:rsidRPr="000F081C" w:rsidTr="000F081C">
        <w:trPr>
          <w:trHeight w:val="288"/>
        </w:trPr>
        <w:tc>
          <w:tcPr>
            <w:tcW w:w="398" w:type="pct"/>
            <w:tcBorders>
              <w:top w:val="nil"/>
              <w:left w:val="single" w:sz="8" w:space="0" w:color="auto"/>
              <w:bottom w:val="single" w:sz="4" w:space="0" w:color="auto"/>
              <w:right w:val="single" w:sz="4" w:space="0" w:color="auto"/>
            </w:tcBorders>
            <w:shd w:val="clear" w:color="auto" w:fill="auto"/>
            <w:noWrap/>
            <w:vAlign w:val="bottom"/>
            <w:hideMark/>
          </w:tcPr>
          <w:p w:rsidR="000F081C" w:rsidRPr="000F081C" w:rsidRDefault="000F081C" w:rsidP="000F081C">
            <w:r w:rsidRPr="000F081C">
              <w:t> </w:t>
            </w:r>
          </w:p>
        </w:tc>
        <w:tc>
          <w:tcPr>
            <w:tcW w:w="3591"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LC Duplex Midcouplers</w:t>
            </w:r>
          </w:p>
        </w:tc>
        <w:tc>
          <w:tcPr>
            <w:tcW w:w="300"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6</w:t>
            </w:r>
          </w:p>
        </w:tc>
        <w:tc>
          <w:tcPr>
            <w:tcW w:w="711" w:type="pct"/>
            <w:tcBorders>
              <w:top w:val="nil"/>
              <w:left w:val="nil"/>
              <w:bottom w:val="single" w:sz="4" w:space="0" w:color="auto"/>
              <w:right w:val="single" w:sz="8" w:space="0" w:color="auto"/>
            </w:tcBorders>
            <w:shd w:val="clear" w:color="auto" w:fill="auto"/>
            <w:noWrap/>
            <w:vAlign w:val="bottom"/>
            <w:hideMark/>
          </w:tcPr>
          <w:p w:rsidR="000F081C" w:rsidRPr="000F081C" w:rsidRDefault="000F081C" w:rsidP="000F081C">
            <w:r w:rsidRPr="000F081C">
              <w:t> </w:t>
            </w:r>
          </w:p>
        </w:tc>
      </w:tr>
      <w:tr w:rsidR="000F081C" w:rsidRPr="000F081C" w:rsidTr="000F081C">
        <w:trPr>
          <w:trHeight w:val="288"/>
        </w:trPr>
        <w:tc>
          <w:tcPr>
            <w:tcW w:w="398" w:type="pct"/>
            <w:tcBorders>
              <w:top w:val="nil"/>
              <w:left w:val="single" w:sz="8" w:space="0" w:color="auto"/>
              <w:bottom w:val="single" w:sz="4" w:space="0" w:color="auto"/>
              <w:right w:val="single" w:sz="4" w:space="0" w:color="auto"/>
            </w:tcBorders>
            <w:shd w:val="clear" w:color="auto" w:fill="auto"/>
            <w:noWrap/>
            <w:vAlign w:val="bottom"/>
            <w:hideMark/>
          </w:tcPr>
          <w:p w:rsidR="000F081C" w:rsidRPr="000F081C" w:rsidRDefault="000F081C" w:rsidP="000F081C">
            <w:r w:rsidRPr="000F081C">
              <w:t> </w:t>
            </w:r>
          </w:p>
        </w:tc>
        <w:tc>
          <w:tcPr>
            <w:tcW w:w="3591"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LC Duplex pigtails</w:t>
            </w:r>
          </w:p>
        </w:tc>
        <w:tc>
          <w:tcPr>
            <w:tcW w:w="300"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12</w:t>
            </w:r>
          </w:p>
        </w:tc>
        <w:tc>
          <w:tcPr>
            <w:tcW w:w="711" w:type="pct"/>
            <w:tcBorders>
              <w:top w:val="nil"/>
              <w:left w:val="nil"/>
              <w:bottom w:val="single" w:sz="4" w:space="0" w:color="auto"/>
              <w:right w:val="single" w:sz="8" w:space="0" w:color="auto"/>
            </w:tcBorders>
            <w:shd w:val="clear" w:color="auto" w:fill="auto"/>
            <w:noWrap/>
            <w:vAlign w:val="bottom"/>
            <w:hideMark/>
          </w:tcPr>
          <w:p w:rsidR="000F081C" w:rsidRPr="000F081C" w:rsidRDefault="000F081C" w:rsidP="000F081C">
            <w:r w:rsidRPr="000F081C">
              <w:t> </w:t>
            </w:r>
          </w:p>
        </w:tc>
      </w:tr>
      <w:tr w:rsidR="000F081C" w:rsidRPr="000F081C" w:rsidTr="000F081C">
        <w:trPr>
          <w:trHeight w:val="288"/>
        </w:trPr>
        <w:tc>
          <w:tcPr>
            <w:tcW w:w="398" w:type="pct"/>
            <w:tcBorders>
              <w:top w:val="nil"/>
              <w:left w:val="single" w:sz="8" w:space="0" w:color="auto"/>
              <w:bottom w:val="single" w:sz="4" w:space="0" w:color="auto"/>
              <w:right w:val="single" w:sz="4" w:space="0" w:color="auto"/>
            </w:tcBorders>
            <w:shd w:val="clear" w:color="auto" w:fill="auto"/>
            <w:noWrap/>
            <w:vAlign w:val="bottom"/>
            <w:hideMark/>
          </w:tcPr>
          <w:p w:rsidR="000F081C" w:rsidRPr="000F081C" w:rsidRDefault="000F081C" w:rsidP="000F081C">
            <w:r w:rsidRPr="000F081C">
              <w:t> </w:t>
            </w:r>
          </w:p>
        </w:tc>
        <w:tc>
          <w:tcPr>
            <w:tcW w:w="3591"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Splicing</w:t>
            </w:r>
          </w:p>
        </w:tc>
        <w:tc>
          <w:tcPr>
            <w:tcW w:w="300"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12</w:t>
            </w:r>
          </w:p>
        </w:tc>
        <w:tc>
          <w:tcPr>
            <w:tcW w:w="711" w:type="pct"/>
            <w:tcBorders>
              <w:top w:val="nil"/>
              <w:left w:val="nil"/>
              <w:bottom w:val="single" w:sz="4" w:space="0" w:color="auto"/>
              <w:right w:val="single" w:sz="8" w:space="0" w:color="auto"/>
            </w:tcBorders>
            <w:shd w:val="clear" w:color="auto" w:fill="auto"/>
            <w:noWrap/>
            <w:vAlign w:val="bottom"/>
            <w:hideMark/>
          </w:tcPr>
          <w:p w:rsidR="000F081C" w:rsidRPr="000F081C" w:rsidRDefault="000F081C" w:rsidP="000F081C">
            <w:r w:rsidRPr="000F081C">
              <w:t> </w:t>
            </w:r>
          </w:p>
        </w:tc>
      </w:tr>
      <w:tr w:rsidR="000F081C" w:rsidRPr="000F081C" w:rsidTr="000F081C">
        <w:trPr>
          <w:trHeight w:val="288"/>
        </w:trPr>
        <w:tc>
          <w:tcPr>
            <w:tcW w:w="398" w:type="pct"/>
            <w:tcBorders>
              <w:top w:val="nil"/>
              <w:left w:val="single" w:sz="8" w:space="0" w:color="auto"/>
              <w:bottom w:val="single" w:sz="4" w:space="0" w:color="auto"/>
              <w:right w:val="single" w:sz="4" w:space="0" w:color="auto"/>
            </w:tcBorders>
            <w:shd w:val="clear" w:color="auto" w:fill="auto"/>
            <w:noWrap/>
            <w:vAlign w:val="bottom"/>
            <w:hideMark/>
          </w:tcPr>
          <w:p w:rsidR="000F081C" w:rsidRPr="000F081C" w:rsidRDefault="000F081C" w:rsidP="000F081C">
            <w:r w:rsidRPr="000F081C">
              <w:t> </w:t>
            </w:r>
          </w:p>
        </w:tc>
        <w:tc>
          <w:tcPr>
            <w:tcW w:w="3591"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OTDR testing</w:t>
            </w:r>
          </w:p>
        </w:tc>
        <w:tc>
          <w:tcPr>
            <w:tcW w:w="300"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24</w:t>
            </w:r>
          </w:p>
        </w:tc>
        <w:tc>
          <w:tcPr>
            <w:tcW w:w="711" w:type="pct"/>
            <w:tcBorders>
              <w:top w:val="nil"/>
              <w:left w:val="nil"/>
              <w:bottom w:val="single" w:sz="4" w:space="0" w:color="auto"/>
              <w:right w:val="single" w:sz="8" w:space="0" w:color="auto"/>
            </w:tcBorders>
            <w:shd w:val="clear" w:color="auto" w:fill="auto"/>
            <w:noWrap/>
            <w:vAlign w:val="bottom"/>
            <w:hideMark/>
          </w:tcPr>
          <w:p w:rsidR="000F081C" w:rsidRPr="000F081C" w:rsidRDefault="000F081C" w:rsidP="000F081C">
            <w:r w:rsidRPr="000F081C">
              <w:t> </w:t>
            </w:r>
          </w:p>
        </w:tc>
      </w:tr>
      <w:tr w:rsidR="000F081C" w:rsidRPr="000F081C" w:rsidTr="000F081C">
        <w:trPr>
          <w:trHeight w:val="288"/>
        </w:trPr>
        <w:tc>
          <w:tcPr>
            <w:tcW w:w="398" w:type="pct"/>
            <w:tcBorders>
              <w:top w:val="nil"/>
              <w:left w:val="single" w:sz="8" w:space="0" w:color="auto"/>
              <w:bottom w:val="single" w:sz="4" w:space="0" w:color="auto"/>
              <w:right w:val="single" w:sz="4" w:space="0" w:color="auto"/>
            </w:tcBorders>
            <w:shd w:val="clear" w:color="auto" w:fill="auto"/>
            <w:noWrap/>
            <w:vAlign w:val="bottom"/>
            <w:hideMark/>
          </w:tcPr>
          <w:p w:rsidR="000F081C" w:rsidRPr="000F081C" w:rsidRDefault="000F081C" w:rsidP="000F081C">
            <w:r w:rsidRPr="000F081C">
              <w:t> </w:t>
            </w:r>
          </w:p>
        </w:tc>
        <w:tc>
          <w:tcPr>
            <w:tcW w:w="3591"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SC-LC Duplex OM3 2m patch cord</w:t>
            </w:r>
          </w:p>
        </w:tc>
        <w:tc>
          <w:tcPr>
            <w:tcW w:w="300"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2</w:t>
            </w:r>
          </w:p>
        </w:tc>
        <w:tc>
          <w:tcPr>
            <w:tcW w:w="711" w:type="pct"/>
            <w:tcBorders>
              <w:top w:val="nil"/>
              <w:left w:val="nil"/>
              <w:bottom w:val="single" w:sz="4" w:space="0" w:color="auto"/>
              <w:right w:val="single" w:sz="8" w:space="0" w:color="auto"/>
            </w:tcBorders>
            <w:shd w:val="clear" w:color="auto" w:fill="auto"/>
            <w:noWrap/>
            <w:vAlign w:val="bottom"/>
            <w:hideMark/>
          </w:tcPr>
          <w:p w:rsidR="000F081C" w:rsidRPr="000F081C" w:rsidRDefault="000F081C" w:rsidP="000F081C">
            <w:r w:rsidRPr="000F081C">
              <w:t> </w:t>
            </w:r>
          </w:p>
        </w:tc>
      </w:tr>
      <w:tr w:rsidR="000F081C" w:rsidRPr="000F081C" w:rsidTr="000F081C">
        <w:trPr>
          <w:trHeight w:val="360"/>
        </w:trPr>
        <w:tc>
          <w:tcPr>
            <w:tcW w:w="5000" w:type="pct"/>
            <w:gridSpan w:val="4"/>
            <w:tcBorders>
              <w:top w:val="nil"/>
              <w:left w:val="single" w:sz="8" w:space="0" w:color="auto"/>
              <w:bottom w:val="single" w:sz="4" w:space="0" w:color="auto"/>
              <w:right w:val="single" w:sz="8" w:space="0" w:color="auto"/>
            </w:tcBorders>
            <w:shd w:val="clear" w:color="auto" w:fill="auto"/>
            <w:noWrap/>
            <w:vAlign w:val="bottom"/>
            <w:hideMark/>
          </w:tcPr>
          <w:p w:rsidR="000F081C" w:rsidRPr="001E69E4" w:rsidRDefault="000F081C" w:rsidP="001E69E4">
            <w:pPr>
              <w:jc w:val="center"/>
              <w:rPr>
                <w:b/>
              </w:rPr>
            </w:pPr>
            <w:r w:rsidRPr="001E69E4">
              <w:rPr>
                <w:b/>
              </w:rPr>
              <w:t>U3</w:t>
            </w:r>
          </w:p>
          <w:p w:rsidR="000F081C" w:rsidRPr="001E69E4" w:rsidRDefault="000F081C" w:rsidP="001E69E4">
            <w:pPr>
              <w:jc w:val="center"/>
              <w:rPr>
                <w:b/>
              </w:rPr>
            </w:pPr>
          </w:p>
          <w:p w:rsidR="000F081C" w:rsidRPr="001E69E4" w:rsidRDefault="000F081C" w:rsidP="001E69E4">
            <w:pPr>
              <w:jc w:val="center"/>
              <w:rPr>
                <w:b/>
              </w:rPr>
            </w:pPr>
          </w:p>
        </w:tc>
      </w:tr>
      <w:tr w:rsidR="000F081C" w:rsidRPr="000F081C" w:rsidTr="000F081C">
        <w:trPr>
          <w:trHeight w:val="288"/>
        </w:trPr>
        <w:tc>
          <w:tcPr>
            <w:tcW w:w="398" w:type="pct"/>
            <w:tcBorders>
              <w:top w:val="nil"/>
              <w:left w:val="single" w:sz="8" w:space="0" w:color="auto"/>
              <w:bottom w:val="single" w:sz="4" w:space="0" w:color="auto"/>
              <w:right w:val="single" w:sz="4" w:space="0" w:color="auto"/>
            </w:tcBorders>
            <w:shd w:val="clear" w:color="auto" w:fill="auto"/>
            <w:noWrap/>
            <w:vAlign w:val="bottom"/>
            <w:hideMark/>
          </w:tcPr>
          <w:p w:rsidR="000F081C" w:rsidRPr="000F081C" w:rsidRDefault="000F081C" w:rsidP="000F081C">
            <w:r w:rsidRPr="000F081C">
              <w:t> </w:t>
            </w:r>
          </w:p>
        </w:tc>
        <w:tc>
          <w:tcPr>
            <w:tcW w:w="3591"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IP 65 data Cabinet</w:t>
            </w:r>
          </w:p>
        </w:tc>
        <w:tc>
          <w:tcPr>
            <w:tcW w:w="300"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0</w:t>
            </w:r>
          </w:p>
        </w:tc>
        <w:tc>
          <w:tcPr>
            <w:tcW w:w="711" w:type="pct"/>
            <w:tcBorders>
              <w:top w:val="nil"/>
              <w:left w:val="nil"/>
              <w:bottom w:val="single" w:sz="4" w:space="0" w:color="auto"/>
              <w:right w:val="single" w:sz="8" w:space="0" w:color="auto"/>
            </w:tcBorders>
            <w:shd w:val="clear" w:color="auto" w:fill="auto"/>
            <w:noWrap/>
            <w:vAlign w:val="bottom"/>
            <w:hideMark/>
          </w:tcPr>
          <w:p w:rsidR="000F081C" w:rsidRPr="000F081C" w:rsidRDefault="000F081C" w:rsidP="000F081C">
            <w:r w:rsidRPr="000F081C">
              <w:t> </w:t>
            </w:r>
          </w:p>
        </w:tc>
      </w:tr>
      <w:tr w:rsidR="000F081C" w:rsidRPr="000F081C" w:rsidTr="000F081C">
        <w:trPr>
          <w:trHeight w:val="288"/>
        </w:trPr>
        <w:tc>
          <w:tcPr>
            <w:tcW w:w="398" w:type="pct"/>
            <w:tcBorders>
              <w:top w:val="nil"/>
              <w:left w:val="single" w:sz="8" w:space="0" w:color="auto"/>
              <w:bottom w:val="single" w:sz="4" w:space="0" w:color="auto"/>
              <w:right w:val="single" w:sz="4" w:space="0" w:color="auto"/>
            </w:tcBorders>
            <w:shd w:val="clear" w:color="auto" w:fill="auto"/>
            <w:noWrap/>
            <w:vAlign w:val="bottom"/>
            <w:hideMark/>
          </w:tcPr>
          <w:p w:rsidR="000F081C" w:rsidRPr="000F081C" w:rsidRDefault="000F081C" w:rsidP="000F081C">
            <w:r w:rsidRPr="000F081C">
              <w:t> </w:t>
            </w:r>
          </w:p>
        </w:tc>
        <w:tc>
          <w:tcPr>
            <w:tcW w:w="3591"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 xml:space="preserve">Backbone fibre </w:t>
            </w:r>
          </w:p>
        </w:tc>
        <w:tc>
          <w:tcPr>
            <w:tcW w:w="300"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 </w:t>
            </w:r>
          </w:p>
        </w:tc>
        <w:tc>
          <w:tcPr>
            <w:tcW w:w="711" w:type="pct"/>
            <w:tcBorders>
              <w:top w:val="nil"/>
              <w:left w:val="nil"/>
              <w:bottom w:val="single" w:sz="4" w:space="0" w:color="auto"/>
              <w:right w:val="single" w:sz="8" w:space="0" w:color="auto"/>
            </w:tcBorders>
            <w:shd w:val="clear" w:color="auto" w:fill="auto"/>
            <w:noWrap/>
            <w:vAlign w:val="bottom"/>
            <w:hideMark/>
          </w:tcPr>
          <w:p w:rsidR="000F081C" w:rsidRPr="000F081C" w:rsidRDefault="000F081C" w:rsidP="000F081C">
            <w:r w:rsidRPr="000F081C">
              <w:t> </w:t>
            </w:r>
          </w:p>
        </w:tc>
      </w:tr>
      <w:tr w:rsidR="000F081C" w:rsidRPr="000F081C" w:rsidTr="000F081C">
        <w:trPr>
          <w:trHeight w:val="288"/>
        </w:trPr>
        <w:tc>
          <w:tcPr>
            <w:tcW w:w="398" w:type="pct"/>
            <w:tcBorders>
              <w:top w:val="nil"/>
              <w:left w:val="single" w:sz="8" w:space="0" w:color="auto"/>
              <w:bottom w:val="single" w:sz="4" w:space="0" w:color="auto"/>
              <w:right w:val="single" w:sz="4" w:space="0" w:color="auto"/>
            </w:tcBorders>
            <w:shd w:val="clear" w:color="auto" w:fill="auto"/>
            <w:noWrap/>
            <w:vAlign w:val="bottom"/>
            <w:hideMark/>
          </w:tcPr>
          <w:p w:rsidR="000F081C" w:rsidRPr="000F081C" w:rsidRDefault="000F081C" w:rsidP="000F081C">
            <w:r w:rsidRPr="000F081C">
              <w:t> </w:t>
            </w:r>
          </w:p>
        </w:tc>
        <w:tc>
          <w:tcPr>
            <w:tcW w:w="3591"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12 Core HDD duct OM3 Fibre cable (Link to U3 main)</w:t>
            </w:r>
          </w:p>
        </w:tc>
        <w:tc>
          <w:tcPr>
            <w:tcW w:w="300"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60</w:t>
            </w:r>
          </w:p>
        </w:tc>
        <w:tc>
          <w:tcPr>
            <w:tcW w:w="711" w:type="pct"/>
            <w:tcBorders>
              <w:top w:val="nil"/>
              <w:left w:val="nil"/>
              <w:bottom w:val="single" w:sz="4" w:space="0" w:color="auto"/>
              <w:right w:val="single" w:sz="8" w:space="0" w:color="auto"/>
            </w:tcBorders>
            <w:shd w:val="clear" w:color="auto" w:fill="auto"/>
            <w:noWrap/>
            <w:vAlign w:val="bottom"/>
            <w:hideMark/>
          </w:tcPr>
          <w:p w:rsidR="000F081C" w:rsidRPr="000F081C" w:rsidRDefault="000F081C" w:rsidP="000F081C">
            <w:r w:rsidRPr="000F081C">
              <w:t>meters</w:t>
            </w:r>
          </w:p>
        </w:tc>
      </w:tr>
      <w:tr w:rsidR="000F081C" w:rsidRPr="000F081C" w:rsidTr="000F081C">
        <w:trPr>
          <w:trHeight w:val="288"/>
        </w:trPr>
        <w:tc>
          <w:tcPr>
            <w:tcW w:w="398" w:type="pct"/>
            <w:tcBorders>
              <w:top w:val="nil"/>
              <w:left w:val="single" w:sz="8" w:space="0" w:color="auto"/>
              <w:bottom w:val="single" w:sz="4" w:space="0" w:color="auto"/>
              <w:right w:val="single" w:sz="4" w:space="0" w:color="auto"/>
            </w:tcBorders>
            <w:shd w:val="clear" w:color="auto" w:fill="auto"/>
            <w:noWrap/>
            <w:vAlign w:val="bottom"/>
            <w:hideMark/>
          </w:tcPr>
          <w:p w:rsidR="000F081C" w:rsidRPr="000F081C" w:rsidRDefault="000F081C" w:rsidP="000F081C">
            <w:r w:rsidRPr="000F081C">
              <w:t> </w:t>
            </w:r>
          </w:p>
        </w:tc>
        <w:tc>
          <w:tcPr>
            <w:tcW w:w="3591"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24 Port fibre patch panel</w:t>
            </w:r>
          </w:p>
        </w:tc>
        <w:tc>
          <w:tcPr>
            <w:tcW w:w="300"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2</w:t>
            </w:r>
          </w:p>
        </w:tc>
        <w:tc>
          <w:tcPr>
            <w:tcW w:w="711" w:type="pct"/>
            <w:tcBorders>
              <w:top w:val="nil"/>
              <w:left w:val="nil"/>
              <w:bottom w:val="single" w:sz="4" w:space="0" w:color="auto"/>
              <w:right w:val="single" w:sz="8" w:space="0" w:color="auto"/>
            </w:tcBorders>
            <w:shd w:val="clear" w:color="auto" w:fill="auto"/>
            <w:noWrap/>
            <w:vAlign w:val="bottom"/>
            <w:hideMark/>
          </w:tcPr>
          <w:p w:rsidR="000F081C" w:rsidRPr="000F081C" w:rsidRDefault="000F081C" w:rsidP="000F081C">
            <w:r w:rsidRPr="000F081C">
              <w:t> </w:t>
            </w:r>
          </w:p>
        </w:tc>
      </w:tr>
      <w:tr w:rsidR="000F081C" w:rsidRPr="000F081C" w:rsidTr="000F081C">
        <w:trPr>
          <w:trHeight w:val="288"/>
        </w:trPr>
        <w:tc>
          <w:tcPr>
            <w:tcW w:w="398" w:type="pct"/>
            <w:tcBorders>
              <w:top w:val="nil"/>
              <w:left w:val="single" w:sz="8" w:space="0" w:color="auto"/>
              <w:bottom w:val="single" w:sz="4" w:space="0" w:color="auto"/>
              <w:right w:val="single" w:sz="4" w:space="0" w:color="auto"/>
            </w:tcBorders>
            <w:shd w:val="clear" w:color="auto" w:fill="auto"/>
            <w:noWrap/>
            <w:vAlign w:val="bottom"/>
            <w:hideMark/>
          </w:tcPr>
          <w:p w:rsidR="000F081C" w:rsidRPr="000F081C" w:rsidRDefault="000F081C" w:rsidP="000F081C">
            <w:r w:rsidRPr="000F081C">
              <w:t> </w:t>
            </w:r>
          </w:p>
        </w:tc>
        <w:tc>
          <w:tcPr>
            <w:tcW w:w="3591"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LC Duplex Midcouplers</w:t>
            </w:r>
          </w:p>
        </w:tc>
        <w:tc>
          <w:tcPr>
            <w:tcW w:w="300"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6</w:t>
            </w:r>
          </w:p>
        </w:tc>
        <w:tc>
          <w:tcPr>
            <w:tcW w:w="711" w:type="pct"/>
            <w:tcBorders>
              <w:top w:val="nil"/>
              <w:left w:val="nil"/>
              <w:bottom w:val="single" w:sz="4" w:space="0" w:color="auto"/>
              <w:right w:val="single" w:sz="8" w:space="0" w:color="auto"/>
            </w:tcBorders>
            <w:shd w:val="clear" w:color="auto" w:fill="auto"/>
            <w:noWrap/>
            <w:vAlign w:val="bottom"/>
            <w:hideMark/>
          </w:tcPr>
          <w:p w:rsidR="000F081C" w:rsidRPr="000F081C" w:rsidRDefault="000F081C" w:rsidP="000F081C">
            <w:r w:rsidRPr="000F081C">
              <w:t> </w:t>
            </w:r>
          </w:p>
        </w:tc>
      </w:tr>
      <w:tr w:rsidR="000F081C" w:rsidRPr="000F081C" w:rsidTr="000F081C">
        <w:trPr>
          <w:trHeight w:val="288"/>
        </w:trPr>
        <w:tc>
          <w:tcPr>
            <w:tcW w:w="398" w:type="pct"/>
            <w:tcBorders>
              <w:top w:val="nil"/>
              <w:left w:val="single" w:sz="8" w:space="0" w:color="auto"/>
              <w:bottom w:val="single" w:sz="4" w:space="0" w:color="auto"/>
              <w:right w:val="single" w:sz="4" w:space="0" w:color="auto"/>
            </w:tcBorders>
            <w:shd w:val="clear" w:color="auto" w:fill="auto"/>
            <w:noWrap/>
            <w:vAlign w:val="bottom"/>
            <w:hideMark/>
          </w:tcPr>
          <w:p w:rsidR="000F081C" w:rsidRPr="000F081C" w:rsidRDefault="000F081C" w:rsidP="000F081C">
            <w:r w:rsidRPr="000F081C">
              <w:t> </w:t>
            </w:r>
          </w:p>
        </w:tc>
        <w:tc>
          <w:tcPr>
            <w:tcW w:w="3591"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LC Duplex pigtails</w:t>
            </w:r>
          </w:p>
        </w:tc>
        <w:tc>
          <w:tcPr>
            <w:tcW w:w="300"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12</w:t>
            </w:r>
          </w:p>
        </w:tc>
        <w:tc>
          <w:tcPr>
            <w:tcW w:w="711" w:type="pct"/>
            <w:tcBorders>
              <w:top w:val="nil"/>
              <w:left w:val="nil"/>
              <w:bottom w:val="single" w:sz="4" w:space="0" w:color="auto"/>
              <w:right w:val="single" w:sz="8" w:space="0" w:color="auto"/>
            </w:tcBorders>
            <w:shd w:val="clear" w:color="auto" w:fill="auto"/>
            <w:noWrap/>
            <w:vAlign w:val="bottom"/>
            <w:hideMark/>
          </w:tcPr>
          <w:p w:rsidR="000F081C" w:rsidRPr="000F081C" w:rsidRDefault="000F081C" w:rsidP="000F081C">
            <w:r w:rsidRPr="000F081C">
              <w:t> </w:t>
            </w:r>
          </w:p>
        </w:tc>
      </w:tr>
      <w:tr w:rsidR="000F081C" w:rsidRPr="000F081C" w:rsidTr="000F081C">
        <w:trPr>
          <w:trHeight w:val="288"/>
        </w:trPr>
        <w:tc>
          <w:tcPr>
            <w:tcW w:w="398" w:type="pct"/>
            <w:tcBorders>
              <w:top w:val="nil"/>
              <w:left w:val="single" w:sz="8" w:space="0" w:color="auto"/>
              <w:bottom w:val="single" w:sz="4" w:space="0" w:color="auto"/>
              <w:right w:val="single" w:sz="4" w:space="0" w:color="auto"/>
            </w:tcBorders>
            <w:shd w:val="clear" w:color="auto" w:fill="auto"/>
            <w:noWrap/>
            <w:vAlign w:val="bottom"/>
            <w:hideMark/>
          </w:tcPr>
          <w:p w:rsidR="000F081C" w:rsidRPr="000F081C" w:rsidRDefault="000F081C" w:rsidP="000F081C">
            <w:r w:rsidRPr="000F081C">
              <w:t> </w:t>
            </w:r>
          </w:p>
        </w:tc>
        <w:tc>
          <w:tcPr>
            <w:tcW w:w="3591"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Splicing</w:t>
            </w:r>
          </w:p>
        </w:tc>
        <w:tc>
          <w:tcPr>
            <w:tcW w:w="300"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12</w:t>
            </w:r>
          </w:p>
        </w:tc>
        <w:tc>
          <w:tcPr>
            <w:tcW w:w="711" w:type="pct"/>
            <w:tcBorders>
              <w:top w:val="nil"/>
              <w:left w:val="nil"/>
              <w:bottom w:val="single" w:sz="4" w:space="0" w:color="auto"/>
              <w:right w:val="single" w:sz="8" w:space="0" w:color="auto"/>
            </w:tcBorders>
            <w:shd w:val="clear" w:color="auto" w:fill="auto"/>
            <w:noWrap/>
            <w:vAlign w:val="bottom"/>
            <w:hideMark/>
          </w:tcPr>
          <w:p w:rsidR="000F081C" w:rsidRPr="000F081C" w:rsidRDefault="000F081C" w:rsidP="000F081C">
            <w:r w:rsidRPr="000F081C">
              <w:t> </w:t>
            </w:r>
          </w:p>
        </w:tc>
      </w:tr>
      <w:tr w:rsidR="000F081C" w:rsidRPr="000F081C" w:rsidTr="000F081C">
        <w:trPr>
          <w:trHeight w:val="288"/>
        </w:trPr>
        <w:tc>
          <w:tcPr>
            <w:tcW w:w="398" w:type="pct"/>
            <w:tcBorders>
              <w:top w:val="nil"/>
              <w:left w:val="single" w:sz="8" w:space="0" w:color="auto"/>
              <w:bottom w:val="single" w:sz="4" w:space="0" w:color="auto"/>
              <w:right w:val="single" w:sz="4" w:space="0" w:color="auto"/>
            </w:tcBorders>
            <w:shd w:val="clear" w:color="auto" w:fill="auto"/>
            <w:noWrap/>
            <w:vAlign w:val="bottom"/>
            <w:hideMark/>
          </w:tcPr>
          <w:p w:rsidR="000F081C" w:rsidRPr="000F081C" w:rsidRDefault="000F081C" w:rsidP="000F081C">
            <w:r w:rsidRPr="000F081C">
              <w:t> </w:t>
            </w:r>
          </w:p>
        </w:tc>
        <w:tc>
          <w:tcPr>
            <w:tcW w:w="3591"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OTDR testing</w:t>
            </w:r>
          </w:p>
        </w:tc>
        <w:tc>
          <w:tcPr>
            <w:tcW w:w="300"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24</w:t>
            </w:r>
          </w:p>
        </w:tc>
        <w:tc>
          <w:tcPr>
            <w:tcW w:w="711" w:type="pct"/>
            <w:tcBorders>
              <w:top w:val="nil"/>
              <w:left w:val="nil"/>
              <w:bottom w:val="single" w:sz="4" w:space="0" w:color="auto"/>
              <w:right w:val="single" w:sz="8" w:space="0" w:color="auto"/>
            </w:tcBorders>
            <w:shd w:val="clear" w:color="auto" w:fill="auto"/>
            <w:noWrap/>
            <w:vAlign w:val="bottom"/>
            <w:hideMark/>
          </w:tcPr>
          <w:p w:rsidR="000F081C" w:rsidRPr="000F081C" w:rsidRDefault="000F081C" w:rsidP="000F081C">
            <w:r w:rsidRPr="000F081C">
              <w:t> </w:t>
            </w:r>
          </w:p>
        </w:tc>
      </w:tr>
      <w:tr w:rsidR="000F081C" w:rsidRPr="000F081C" w:rsidTr="000F081C">
        <w:trPr>
          <w:trHeight w:val="288"/>
        </w:trPr>
        <w:tc>
          <w:tcPr>
            <w:tcW w:w="398" w:type="pct"/>
            <w:tcBorders>
              <w:top w:val="nil"/>
              <w:left w:val="single" w:sz="8" w:space="0" w:color="auto"/>
              <w:bottom w:val="single" w:sz="4" w:space="0" w:color="auto"/>
              <w:right w:val="single" w:sz="4" w:space="0" w:color="auto"/>
            </w:tcBorders>
            <w:shd w:val="clear" w:color="auto" w:fill="auto"/>
            <w:noWrap/>
            <w:vAlign w:val="bottom"/>
            <w:hideMark/>
          </w:tcPr>
          <w:p w:rsidR="000F081C" w:rsidRPr="000F081C" w:rsidRDefault="000F081C" w:rsidP="000F081C">
            <w:r w:rsidRPr="000F081C">
              <w:t> </w:t>
            </w:r>
          </w:p>
        </w:tc>
        <w:tc>
          <w:tcPr>
            <w:tcW w:w="3591"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SC-LC Duplex OM3 2m patch cord</w:t>
            </w:r>
          </w:p>
        </w:tc>
        <w:tc>
          <w:tcPr>
            <w:tcW w:w="300" w:type="pct"/>
            <w:tcBorders>
              <w:top w:val="nil"/>
              <w:left w:val="nil"/>
              <w:bottom w:val="single" w:sz="4" w:space="0" w:color="auto"/>
              <w:right w:val="single" w:sz="4" w:space="0" w:color="auto"/>
            </w:tcBorders>
            <w:shd w:val="clear" w:color="auto" w:fill="auto"/>
            <w:noWrap/>
            <w:vAlign w:val="bottom"/>
            <w:hideMark/>
          </w:tcPr>
          <w:p w:rsidR="000F081C" w:rsidRPr="000F081C" w:rsidRDefault="000F081C" w:rsidP="000F081C">
            <w:r w:rsidRPr="000F081C">
              <w:t>2</w:t>
            </w:r>
          </w:p>
        </w:tc>
        <w:tc>
          <w:tcPr>
            <w:tcW w:w="711" w:type="pct"/>
            <w:tcBorders>
              <w:top w:val="nil"/>
              <w:left w:val="nil"/>
              <w:bottom w:val="single" w:sz="4" w:space="0" w:color="auto"/>
              <w:right w:val="single" w:sz="8" w:space="0" w:color="auto"/>
            </w:tcBorders>
            <w:shd w:val="clear" w:color="auto" w:fill="auto"/>
            <w:noWrap/>
            <w:vAlign w:val="bottom"/>
            <w:hideMark/>
          </w:tcPr>
          <w:p w:rsidR="000F081C" w:rsidRPr="000F081C" w:rsidRDefault="000F081C" w:rsidP="000F081C">
            <w:r w:rsidRPr="000F081C">
              <w:t> </w:t>
            </w:r>
          </w:p>
        </w:tc>
      </w:tr>
    </w:tbl>
    <w:p w:rsidR="000F081C" w:rsidRPr="000F081C" w:rsidRDefault="000F081C" w:rsidP="000F081C"/>
    <w:p w:rsidR="000F081C" w:rsidRPr="000F081C" w:rsidRDefault="000F081C" w:rsidP="000F081C"/>
    <w:p w:rsidR="000F081C" w:rsidRPr="000F081C" w:rsidRDefault="000F081C" w:rsidP="000F081C"/>
    <w:p w:rsidR="000F081C" w:rsidRPr="000F081C" w:rsidRDefault="000F081C" w:rsidP="000F081C"/>
    <w:p w:rsidR="000F081C" w:rsidRPr="000F081C" w:rsidRDefault="000F081C" w:rsidP="000F081C"/>
    <w:p w:rsidR="000F081C" w:rsidRPr="000F081C" w:rsidRDefault="000F081C" w:rsidP="000F081C"/>
    <w:p w:rsidR="000F081C" w:rsidRPr="000F081C" w:rsidRDefault="000F081C" w:rsidP="000F081C"/>
    <w:p w:rsidR="000F081C" w:rsidRPr="000F081C" w:rsidRDefault="000F081C" w:rsidP="000F081C"/>
    <w:p w:rsidR="000F081C" w:rsidRPr="000F081C" w:rsidRDefault="000F081C" w:rsidP="000F081C">
      <w:pPr>
        <w:sectPr w:rsidR="000F081C" w:rsidRPr="000F081C" w:rsidSect="00CB0050">
          <w:headerReference w:type="even" r:id="rId12"/>
          <w:headerReference w:type="first" r:id="rId13"/>
          <w:pgSz w:w="11906" w:h="16838" w:code="9"/>
          <w:pgMar w:top="1418" w:right="1134" w:bottom="1134" w:left="1134" w:header="709" w:footer="1256" w:gutter="0"/>
          <w:cols w:space="708"/>
          <w:docGrid w:linePitch="360"/>
        </w:sectPr>
      </w:pPr>
    </w:p>
    <w:p w:rsidR="000F081C" w:rsidRPr="001E69E4" w:rsidRDefault="000F081C" w:rsidP="002934E8">
      <w:pPr>
        <w:pStyle w:val="Heading3"/>
        <w:numPr>
          <w:ilvl w:val="2"/>
          <w:numId w:val="70"/>
        </w:numPr>
        <w:rPr>
          <w:sz w:val="24"/>
          <w:szCs w:val="24"/>
          <w:lang w:val="en-ZA"/>
        </w:rPr>
      </w:pPr>
      <w:bookmarkStart w:id="1464" w:name="_Toc30591567"/>
      <w:bookmarkStart w:id="1465" w:name="_Toc73518337"/>
      <w:r w:rsidRPr="001E69E4">
        <w:rPr>
          <w:sz w:val="24"/>
          <w:szCs w:val="24"/>
          <w:lang w:val="en-ZA"/>
        </w:rPr>
        <w:t>Cable Distances</w:t>
      </w:r>
      <w:bookmarkEnd w:id="1464"/>
      <w:bookmarkEnd w:id="1465"/>
    </w:p>
    <w:tbl>
      <w:tblPr>
        <w:tblpPr w:leftFromText="180" w:rightFromText="180" w:vertAnchor="text" w:horzAnchor="margin" w:tblpY="136"/>
        <w:tblW w:w="13703" w:type="dxa"/>
        <w:tblLook w:val="04A0" w:firstRow="1" w:lastRow="0" w:firstColumn="1" w:lastColumn="0" w:noHBand="0" w:noVBand="1"/>
      </w:tblPr>
      <w:tblGrid>
        <w:gridCol w:w="8117"/>
        <w:gridCol w:w="1128"/>
        <w:gridCol w:w="376"/>
        <w:gridCol w:w="1010"/>
        <w:gridCol w:w="780"/>
        <w:gridCol w:w="246"/>
        <w:gridCol w:w="1504"/>
        <w:gridCol w:w="1057"/>
      </w:tblGrid>
      <w:tr w:rsidR="000F081C" w:rsidRPr="000F081C" w:rsidTr="000F081C">
        <w:trPr>
          <w:trHeight w:val="300"/>
        </w:trPr>
        <w:tc>
          <w:tcPr>
            <w:tcW w:w="2681" w:type="dxa"/>
            <w:tcBorders>
              <w:top w:val="nil"/>
              <w:left w:val="nil"/>
              <w:bottom w:val="nil"/>
              <w:right w:val="nil"/>
            </w:tcBorders>
            <w:shd w:val="clear" w:color="auto" w:fill="auto"/>
            <w:noWrap/>
            <w:vAlign w:val="bottom"/>
            <w:hideMark/>
          </w:tcPr>
          <w:tbl>
            <w:tblPr>
              <w:tblpPr w:leftFromText="180" w:rightFromText="180" w:vertAnchor="text" w:horzAnchor="margin" w:tblpY="-42"/>
              <w:tblW w:w="14515" w:type="dxa"/>
              <w:tblLook w:val="04A0" w:firstRow="1" w:lastRow="0" w:firstColumn="1" w:lastColumn="0" w:noHBand="0" w:noVBand="1"/>
            </w:tblPr>
            <w:tblGrid>
              <w:gridCol w:w="1407"/>
              <w:gridCol w:w="1186"/>
              <w:gridCol w:w="317"/>
              <w:gridCol w:w="1716"/>
              <w:gridCol w:w="729"/>
              <w:gridCol w:w="681"/>
              <w:gridCol w:w="1001"/>
              <w:gridCol w:w="864"/>
            </w:tblGrid>
            <w:tr w:rsidR="004430BE" w:rsidRPr="000F081C" w:rsidTr="004430BE">
              <w:trPr>
                <w:trHeight w:val="300"/>
              </w:trPr>
              <w:tc>
                <w:tcPr>
                  <w:tcW w:w="14515" w:type="dxa"/>
                  <w:gridSpan w:val="8"/>
                  <w:tcBorders>
                    <w:top w:val="nil"/>
                    <w:left w:val="nil"/>
                    <w:bottom w:val="nil"/>
                    <w:right w:val="nil"/>
                  </w:tcBorders>
                  <w:shd w:val="clear" w:color="auto" w:fill="auto"/>
                  <w:noWrap/>
                  <w:vAlign w:val="bottom"/>
                  <w:hideMark/>
                </w:tcPr>
                <w:p w:rsidR="004430BE" w:rsidRPr="000F081C" w:rsidRDefault="004430BE" w:rsidP="004430BE">
                  <w:pPr>
                    <w:tabs>
                      <w:tab w:val="clear" w:pos="357"/>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left"/>
                  </w:pPr>
                  <w:r w:rsidRPr="001E69E4">
                    <w:rPr>
                      <w:rFonts w:cs="Arial"/>
                      <w:b/>
                      <w:sz w:val="22"/>
                      <w:lang w:val="en-ZA" w:eastAsia="en-ZA"/>
                    </w:rPr>
                    <w:t>Cable Distances - Lethabo Power Station</w:t>
                  </w:r>
                </w:p>
              </w:tc>
            </w:tr>
            <w:tr w:rsidR="004430BE" w:rsidRPr="000F081C" w:rsidTr="004430BE">
              <w:trPr>
                <w:trHeight w:val="300"/>
              </w:trPr>
              <w:tc>
                <w:tcPr>
                  <w:tcW w:w="2681" w:type="dxa"/>
                  <w:tcBorders>
                    <w:top w:val="single" w:sz="8" w:space="0" w:color="auto"/>
                    <w:left w:val="single" w:sz="8" w:space="0" w:color="auto"/>
                    <w:bottom w:val="single" w:sz="8" w:space="0" w:color="auto"/>
                    <w:right w:val="single" w:sz="8" w:space="0" w:color="auto"/>
                  </w:tcBorders>
                  <w:shd w:val="clear" w:color="000000" w:fill="BDD7EE"/>
                  <w:noWrap/>
                  <w:vAlign w:val="bottom"/>
                  <w:hideMark/>
                </w:tcPr>
                <w:p w:rsidR="004430BE" w:rsidRPr="000F081C" w:rsidRDefault="004430BE" w:rsidP="004430BE">
                  <w:r w:rsidRPr="000F081C">
                    <w:t>Unit</w:t>
                  </w:r>
                </w:p>
              </w:tc>
              <w:tc>
                <w:tcPr>
                  <w:tcW w:w="2225" w:type="dxa"/>
                  <w:tcBorders>
                    <w:top w:val="single" w:sz="8" w:space="0" w:color="auto"/>
                    <w:left w:val="nil"/>
                    <w:bottom w:val="single" w:sz="8" w:space="0" w:color="auto"/>
                    <w:right w:val="single" w:sz="8" w:space="0" w:color="auto"/>
                  </w:tcBorders>
                  <w:shd w:val="clear" w:color="000000" w:fill="BDD7EE"/>
                  <w:noWrap/>
                  <w:vAlign w:val="bottom"/>
                  <w:hideMark/>
                </w:tcPr>
                <w:p w:rsidR="004430BE" w:rsidRPr="000F081C" w:rsidRDefault="004430BE" w:rsidP="004430BE">
                  <w:r w:rsidRPr="000F081C">
                    <w:t>Cable length</w:t>
                  </w:r>
                </w:p>
              </w:tc>
              <w:tc>
                <w:tcPr>
                  <w:tcW w:w="425" w:type="dxa"/>
                  <w:tcBorders>
                    <w:top w:val="nil"/>
                    <w:left w:val="nil"/>
                    <w:bottom w:val="nil"/>
                    <w:right w:val="nil"/>
                  </w:tcBorders>
                  <w:shd w:val="clear" w:color="auto" w:fill="auto"/>
                  <w:noWrap/>
                  <w:vAlign w:val="bottom"/>
                  <w:hideMark/>
                </w:tcPr>
                <w:p w:rsidR="004430BE" w:rsidRPr="000F081C" w:rsidRDefault="004430BE" w:rsidP="004430BE"/>
              </w:tc>
              <w:tc>
                <w:tcPr>
                  <w:tcW w:w="3323" w:type="dxa"/>
                  <w:tcBorders>
                    <w:top w:val="single" w:sz="8" w:space="0" w:color="auto"/>
                    <w:left w:val="single" w:sz="8" w:space="0" w:color="auto"/>
                    <w:bottom w:val="single" w:sz="8" w:space="0" w:color="auto"/>
                    <w:right w:val="single" w:sz="8" w:space="0" w:color="auto"/>
                  </w:tcBorders>
                  <w:shd w:val="clear" w:color="000000" w:fill="BDD7EE"/>
                  <w:noWrap/>
                  <w:vAlign w:val="bottom"/>
                  <w:hideMark/>
                </w:tcPr>
                <w:p w:rsidR="004430BE" w:rsidRPr="000F081C" w:rsidRDefault="004430BE" w:rsidP="004430BE">
                  <w:r w:rsidRPr="000F081C">
                    <w:t>Unit</w:t>
                  </w:r>
                </w:p>
              </w:tc>
              <w:tc>
                <w:tcPr>
                  <w:tcW w:w="1279" w:type="dxa"/>
                  <w:tcBorders>
                    <w:top w:val="single" w:sz="8" w:space="0" w:color="auto"/>
                    <w:left w:val="nil"/>
                    <w:bottom w:val="single" w:sz="8" w:space="0" w:color="auto"/>
                    <w:right w:val="single" w:sz="8" w:space="0" w:color="auto"/>
                  </w:tcBorders>
                  <w:shd w:val="clear" w:color="000000" w:fill="BDD7EE"/>
                  <w:noWrap/>
                  <w:vAlign w:val="bottom"/>
                  <w:hideMark/>
                </w:tcPr>
                <w:p w:rsidR="004430BE" w:rsidRPr="000F081C" w:rsidRDefault="004430BE" w:rsidP="004430BE">
                  <w:r w:rsidRPr="000F081C">
                    <w:t>Cable length</w:t>
                  </w:r>
                </w:p>
              </w:tc>
              <w:tc>
                <w:tcPr>
                  <w:tcW w:w="1180" w:type="dxa"/>
                  <w:tcBorders>
                    <w:top w:val="nil"/>
                    <w:left w:val="nil"/>
                    <w:bottom w:val="nil"/>
                    <w:right w:val="nil"/>
                  </w:tcBorders>
                  <w:shd w:val="clear" w:color="auto" w:fill="auto"/>
                  <w:noWrap/>
                  <w:vAlign w:val="bottom"/>
                  <w:hideMark/>
                </w:tcPr>
                <w:p w:rsidR="004430BE" w:rsidRPr="000F081C" w:rsidRDefault="004430BE" w:rsidP="004430BE"/>
              </w:tc>
              <w:tc>
                <w:tcPr>
                  <w:tcW w:w="1843" w:type="dxa"/>
                  <w:tcBorders>
                    <w:top w:val="single" w:sz="8" w:space="0" w:color="auto"/>
                    <w:left w:val="single" w:sz="8" w:space="0" w:color="auto"/>
                    <w:bottom w:val="single" w:sz="8" w:space="0" w:color="auto"/>
                    <w:right w:val="single" w:sz="8" w:space="0" w:color="auto"/>
                  </w:tcBorders>
                  <w:shd w:val="clear" w:color="000000" w:fill="BDD7EE"/>
                  <w:noWrap/>
                  <w:vAlign w:val="bottom"/>
                  <w:hideMark/>
                </w:tcPr>
                <w:p w:rsidR="004430BE" w:rsidRPr="000F081C" w:rsidRDefault="004430BE" w:rsidP="004430BE">
                  <w:r w:rsidRPr="000F081C">
                    <w:t>Unit</w:t>
                  </w:r>
                </w:p>
              </w:tc>
              <w:tc>
                <w:tcPr>
                  <w:tcW w:w="1559" w:type="dxa"/>
                  <w:tcBorders>
                    <w:top w:val="single" w:sz="8" w:space="0" w:color="auto"/>
                    <w:left w:val="nil"/>
                    <w:bottom w:val="single" w:sz="8" w:space="0" w:color="auto"/>
                    <w:right w:val="single" w:sz="8" w:space="0" w:color="auto"/>
                  </w:tcBorders>
                  <w:shd w:val="clear" w:color="000000" w:fill="BDD7EE"/>
                  <w:noWrap/>
                  <w:vAlign w:val="bottom"/>
                  <w:hideMark/>
                </w:tcPr>
                <w:p w:rsidR="004430BE" w:rsidRPr="000F081C" w:rsidRDefault="004430BE" w:rsidP="004430BE">
                  <w:r w:rsidRPr="000F081C">
                    <w:t>Cable length</w:t>
                  </w:r>
                </w:p>
              </w:tc>
            </w:tr>
            <w:tr w:rsidR="004430BE" w:rsidRPr="000F081C" w:rsidTr="004430BE">
              <w:trPr>
                <w:trHeight w:val="288"/>
              </w:trPr>
              <w:tc>
                <w:tcPr>
                  <w:tcW w:w="2681" w:type="dxa"/>
                  <w:tcBorders>
                    <w:top w:val="nil"/>
                    <w:left w:val="single" w:sz="8" w:space="0" w:color="auto"/>
                    <w:bottom w:val="nil"/>
                    <w:right w:val="single" w:sz="8" w:space="0" w:color="auto"/>
                  </w:tcBorders>
                  <w:shd w:val="clear" w:color="auto" w:fill="auto"/>
                  <w:noWrap/>
                  <w:vAlign w:val="bottom"/>
                  <w:hideMark/>
                </w:tcPr>
                <w:p w:rsidR="004430BE" w:rsidRPr="000F081C" w:rsidRDefault="004430BE" w:rsidP="004430BE">
                  <w:r w:rsidRPr="000F081C">
                    <w:t>U 1</w:t>
                  </w:r>
                </w:p>
              </w:tc>
              <w:tc>
                <w:tcPr>
                  <w:tcW w:w="2225" w:type="dxa"/>
                  <w:tcBorders>
                    <w:top w:val="nil"/>
                    <w:left w:val="nil"/>
                    <w:bottom w:val="nil"/>
                    <w:right w:val="single" w:sz="8" w:space="0" w:color="auto"/>
                  </w:tcBorders>
                  <w:shd w:val="clear" w:color="auto" w:fill="auto"/>
                  <w:noWrap/>
                  <w:vAlign w:val="bottom"/>
                  <w:hideMark/>
                </w:tcPr>
                <w:p w:rsidR="004430BE" w:rsidRPr="000F081C" w:rsidRDefault="004430BE" w:rsidP="004430BE">
                  <w:r w:rsidRPr="000F081C">
                    <w:t> </w:t>
                  </w:r>
                </w:p>
              </w:tc>
              <w:tc>
                <w:tcPr>
                  <w:tcW w:w="425" w:type="dxa"/>
                  <w:tcBorders>
                    <w:top w:val="nil"/>
                    <w:left w:val="nil"/>
                    <w:bottom w:val="nil"/>
                    <w:right w:val="nil"/>
                  </w:tcBorders>
                  <w:shd w:val="clear" w:color="auto" w:fill="auto"/>
                  <w:noWrap/>
                  <w:vAlign w:val="bottom"/>
                  <w:hideMark/>
                </w:tcPr>
                <w:p w:rsidR="004430BE" w:rsidRPr="000F081C" w:rsidRDefault="004430BE" w:rsidP="004430BE"/>
              </w:tc>
              <w:tc>
                <w:tcPr>
                  <w:tcW w:w="3323" w:type="dxa"/>
                  <w:tcBorders>
                    <w:top w:val="nil"/>
                    <w:left w:val="single" w:sz="8" w:space="0" w:color="auto"/>
                    <w:bottom w:val="single" w:sz="4" w:space="0" w:color="auto"/>
                    <w:right w:val="single" w:sz="8" w:space="0" w:color="auto"/>
                  </w:tcBorders>
                  <w:shd w:val="clear" w:color="auto" w:fill="auto"/>
                  <w:noWrap/>
                  <w:vAlign w:val="bottom"/>
                  <w:hideMark/>
                </w:tcPr>
                <w:p w:rsidR="004430BE" w:rsidRPr="000F081C" w:rsidRDefault="004430BE" w:rsidP="004430BE">
                  <w:r w:rsidRPr="000F081C">
                    <w:t>U 2</w:t>
                  </w:r>
                </w:p>
              </w:tc>
              <w:tc>
                <w:tcPr>
                  <w:tcW w:w="1279" w:type="dxa"/>
                  <w:tcBorders>
                    <w:top w:val="nil"/>
                    <w:left w:val="nil"/>
                    <w:bottom w:val="single" w:sz="4" w:space="0" w:color="auto"/>
                    <w:right w:val="single" w:sz="8" w:space="0" w:color="auto"/>
                  </w:tcBorders>
                  <w:shd w:val="clear" w:color="auto" w:fill="auto"/>
                  <w:noWrap/>
                  <w:vAlign w:val="bottom"/>
                  <w:hideMark/>
                </w:tcPr>
                <w:p w:rsidR="004430BE" w:rsidRPr="000F081C" w:rsidRDefault="004430BE" w:rsidP="004430BE">
                  <w:r w:rsidRPr="000F081C">
                    <w:t> </w:t>
                  </w:r>
                </w:p>
              </w:tc>
              <w:tc>
                <w:tcPr>
                  <w:tcW w:w="1180" w:type="dxa"/>
                  <w:tcBorders>
                    <w:top w:val="nil"/>
                    <w:left w:val="nil"/>
                    <w:bottom w:val="nil"/>
                    <w:right w:val="nil"/>
                  </w:tcBorders>
                  <w:shd w:val="clear" w:color="auto" w:fill="auto"/>
                  <w:noWrap/>
                  <w:vAlign w:val="bottom"/>
                  <w:hideMark/>
                </w:tcPr>
                <w:p w:rsidR="004430BE" w:rsidRPr="000F081C" w:rsidRDefault="004430BE" w:rsidP="004430BE"/>
              </w:tc>
              <w:tc>
                <w:tcPr>
                  <w:tcW w:w="1843" w:type="dxa"/>
                  <w:tcBorders>
                    <w:top w:val="nil"/>
                    <w:left w:val="single" w:sz="8" w:space="0" w:color="auto"/>
                    <w:bottom w:val="single" w:sz="4" w:space="0" w:color="auto"/>
                    <w:right w:val="single" w:sz="8" w:space="0" w:color="auto"/>
                  </w:tcBorders>
                  <w:shd w:val="clear" w:color="auto" w:fill="auto"/>
                  <w:noWrap/>
                  <w:vAlign w:val="bottom"/>
                  <w:hideMark/>
                </w:tcPr>
                <w:p w:rsidR="004430BE" w:rsidRPr="000F081C" w:rsidRDefault="004430BE" w:rsidP="004430BE">
                  <w:r w:rsidRPr="000F081C">
                    <w:t>U 3</w:t>
                  </w:r>
                </w:p>
              </w:tc>
              <w:tc>
                <w:tcPr>
                  <w:tcW w:w="1559" w:type="dxa"/>
                  <w:tcBorders>
                    <w:top w:val="nil"/>
                    <w:left w:val="nil"/>
                    <w:bottom w:val="single" w:sz="4" w:space="0" w:color="auto"/>
                    <w:right w:val="single" w:sz="8" w:space="0" w:color="auto"/>
                  </w:tcBorders>
                  <w:shd w:val="clear" w:color="auto" w:fill="auto"/>
                  <w:noWrap/>
                  <w:vAlign w:val="bottom"/>
                  <w:hideMark/>
                </w:tcPr>
                <w:p w:rsidR="004430BE" w:rsidRPr="000F081C" w:rsidRDefault="004430BE" w:rsidP="004430BE">
                  <w:r w:rsidRPr="000F081C">
                    <w:t> </w:t>
                  </w:r>
                </w:p>
              </w:tc>
            </w:tr>
            <w:tr w:rsidR="004430BE" w:rsidRPr="000F081C" w:rsidTr="004430BE">
              <w:trPr>
                <w:trHeight w:val="288"/>
              </w:trPr>
              <w:tc>
                <w:tcPr>
                  <w:tcW w:w="2681"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4430BE" w:rsidRPr="000F081C" w:rsidRDefault="004430BE" w:rsidP="004430BE">
                  <w:r w:rsidRPr="000F081C">
                    <w:t>Link to U 2</w:t>
                  </w:r>
                </w:p>
              </w:tc>
              <w:tc>
                <w:tcPr>
                  <w:tcW w:w="2225" w:type="dxa"/>
                  <w:tcBorders>
                    <w:top w:val="single" w:sz="4" w:space="0" w:color="auto"/>
                    <w:left w:val="nil"/>
                    <w:bottom w:val="single" w:sz="4" w:space="0" w:color="auto"/>
                    <w:right w:val="single" w:sz="8" w:space="0" w:color="auto"/>
                  </w:tcBorders>
                  <w:shd w:val="clear" w:color="auto" w:fill="auto"/>
                  <w:noWrap/>
                  <w:vAlign w:val="bottom"/>
                  <w:hideMark/>
                </w:tcPr>
                <w:p w:rsidR="004430BE" w:rsidRPr="000F081C" w:rsidRDefault="004430BE" w:rsidP="004430BE">
                  <w:r w:rsidRPr="000F081C">
                    <w:t>60</w:t>
                  </w:r>
                </w:p>
              </w:tc>
              <w:tc>
                <w:tcPr>
                  <w:tcW w:w="425" w:type="dxa"/>
                  <w:tcBorders>
                    <w:top w:val="single" w:sz="4" w:space="0" w:color="auto"/>
                    <w:left w:val="nil"/>
                    <w:bottom w:val="single" w:sz="4" w:space="0" w:color="auto"/>
                    <w:right w:val="nil"/>
                  </w:tcBorders>
                  <w:shd w:val="clear" w:color="auto" w:fill="auto"/>
                  <w:noWrap/>
                  <w:vAlign w:val="bottom"/>
                  <w:hideMark/>
                </w:tcPr>
                <w:p w:rsidR="004430BE" w:rsidRPr="000F081C" w:rsidRDefault="004430BE" w:rsidP="004430BE">
                  <w:r w:rsidRPr="000F081C">
                    <w:t> </w:t>
                  </w:r>
                </w:p>
              </w:tc>
              <w:tc>
                <w:tcPr>
                  <w:tcW w:w="3323" w:type="dxa"/>
                  <w:tcBorders>
                    <w:top w:val="nil"/>
                    <w:left w:val="single" w:sz="8" w:space="0" w:color="auto"/>
                    <w:bottom w:val="single" w:sz="4" w:space="0" w:color="auto"/>
                    <w:right w:val="single" w:sz="8" w:space="0" w:color="auto"/>
                  </w:tcBorders>
                  <w:shd w:val="clear" w:color="auto" w:fill="auto"/>
                  <w:noWrap/>
                  <w:vAlign w:val="bottom"/>
                  <w:hideMark/>
                </w:tcPr>
                <w:p w:rsidR="004430BE" w:rsidRPr="000F081C" w:rsidRDefault="004430BE" w:rsidP="004430BE">
                  <w:r w:rsidRPr="000F081C">
                    <w:t>Link to U 4</w:t>
                  </w:r>
                </w:p>
              </w:tc>
              <w:tc>
                <w:tcPr>
                  <w:tcW w:w="1279" w:type="dxa"/>
                  <w:tcBorders>
                    <w:top w:val="nil"/>
                    <w:left w:val="nil"/>
                    <w:bottom w:val="single" w:sz="4" w:space="0" w:color="auto"/>
                    <w:right w:val="single" w:sz="8" w:space="0" w:color="auto"/>
                  </w:tcBorders>
                  <w:shd w:val="clear" w:color="auto" w:fill="auto"/>
                  <w:noWrap/>
                  <w:vAlign w:val="bottom"/>
                  <w:hideMark/>
                </w:tcPr>
                <w:p w:rsidR="004430BE" w:rsidRPr="000F081C" w:rsidRDefault="004430BE" w:rsidP="004430BE">
                  <w:r w:rsidRPr="000F081C">
                    <w:t>210</w:t>
                  </w:r>
                </w:p>
              </w:tc>
              <w:tc>
                <w:tcPr>
                  <w:tcW w:w="1180" w:type="dxa"/>
                  <w:tcBorders>
                    <w:top w:val="single" w:sz="4" w:space="0" w:color="auto"/>
                    <w:left w:val="nil"/>
                    <w:bottom w:val="single" w:sz="4" w:space="0" w:color="auto"/>
                    <w:right w:val="nil"/>
                  </w:tcBorders>
                  <w:shd w:val="clear" w:color="auto" w:fill="auto"/>
                  <w:noWrap/>
                  <w:vAlign w:val="bottom"/>
                  <w:hideMark/>
                </w:tcPr>
                <w:p w:rsidR="004430BE" w:rsidRPr="000F081C" w:rsidRDefault="004430BE" w:rsidP="004430BE">
                  <w:r w:rsidRPr="000F081C">
                    <w:t> </w:t>
                  </w:r>
                </w:p>
              </w:tc>
              <w:tc>
                <w:tcPr>
                  <w:tcW w:w="1843" w:type="dxa"/>
                  <w:tcBorders>
                    <w:top w:val="nil"/>
                    <w:left w:val="single" w:sz="8" w:space="0" w:color="auto"/>
                    <w:bottom w:val="single" w:sz="4" w:space="0" w:color="auto"/>
                    <w:right w:val="single" w:sz="8" w:space="0" w:color="auto"/>
                  </w:tcBorders>
                  <w:shd w:val="clear" w:color="auto" w:fill="auto"/>
                  <w:noWrap/>
                  <w:vAlign w:val="bottom"/>
                  <w:hideMark/>
                </w:tcPr>
                <w:p w:rsidR="004430BE" w:rsidRPr="000F081C" w:rsidRDefault="004430BE" w:rsidP="004430BE">
                  <w:r w:rsidRPr="000F081C">
                    <w:t>Link to U 5</w:t>
                  </w:r>
                </w:p>
              </w:tc>
              <w:tc>
                <w:tcPr>
                  <w:tcW w:w="1559" w:type="dxa"/>
                  <w:tcBorders>
                    <w:top w:val="nil"/>
                    <w:left w:val="nil"/>
                    <w:bottom w:val="single" w:sz="4" w:space="0" w:color="auto"/>
                    <w:right w:val="single" w:sz="8" w:space="0" w:color="auto"/>
                  </w:tcBorders>
                  <w:shd w:val="clear" w:color="auto" w:fill="auto"/>
                  <w:noWrap/>
                  <w:vAlign w:val="bottom"/>
                  <w:hideMark/>
                </w:tcPr>
                <w:p w:rsidR="004430BE" w:rsidRPr="000F081C" w:rsidRDefault="004430BE" w:rsidP="004430BE">
                  <w:r w:rsidRPr="000F081C">
                    <w:t>165</w:t>
                  </w:r>
                </w:p>
              </w:tc>
            </w:tr>
            <w:tr w:rsidR="004430BE" w:rsidRPr="000F081C" w:rsidTr="004430BE">
              <w:trPr>
                <w:trHeight w:val="288"/>
              </w:trPr>
              <w:tc>
                <w:tcPr>
                  <w:tcW w:w="2681" w:type="dxa"/>
                  <w:tcBorders>
                    <w:top w:val="nil"/>
                    <w:left w:val="single" w:sz="8" w:space="0" w:color="auto"/>
                    <w:bottom w:val="single" w:sz="4" w:space="0" w:color="auto"/>
                    <w:right w:val="single" w:sz="8" w:space="0" w:color="auto"/>
                  </w:tcBorders>
                  <w:shd w:val="clear" w:color="auto" w:fill="auto"/>
                  <w:noWrap/>
                  <w:vAlign w:val="bottom"/>
                  <w:hideMark/>
                </w:tcPr>
                <w:p w:rsidR="004430BE" w:rsidRPr="000F081C" w:rsidRDefault="004430BE" w:rsidP="004430BE">
                  <w:r w:rsidRPr="000F081C">
                    <w:t>Link to U 3</w:t>
                  </w:r>
                </w:p>
              </w:tc>
              <w:tc>
                <w:tcPr>
                  <w:tcW w:w="2225" w:type="dxa"/>
                  <w:tcBorders>
                    <w:top w:val="nil"/>
                    <w:left w:val="nil"/>
                    <w:bottom w:val="single" w:sz="4" w:space="0" w:color="auto"/>
                    <w:right w:val="single" w:sz="8" w:space="0" w:color="auto"/>
                  </w:tcBorders>
                  <w:shd w:val="clear" w:color="auto" w:fill="auto"/>
                  <w:noWrap/>
                  <w:vAlign w:val="bottom"/>
                  <w:hideMark/>
                </w:tcPr>
                <w:p w:rsidR="004430BE" w:rsidRPr="000F081C" w:rsidRDefault="004430BE" w:rsidP="004430BE">
                  <w:r w:rsidRPr="000F081C">
                    <w:t>165</w:t>
                  </w:r>
                </w:p>
              </w:tc>
              <w:tc>
                <w:tcPr>
                  <w:tcW w:w="425" w:type="dxa"/>
                  <w:tcBorders>
                    <w:top w:val="nil"/>
                    <w:left w:val="nil"/>
                    <w:bottom w:val="single" w:sz="4" w:space="0" w:color="auto"/>
                    <w:right w:val="nil"/>
                  </w:tcBorders>
                  <w:shd w:val="clear" w:color="auto" w:fill="auto"/>
                  <w:noWrap/>
                  <w:vAlign w:val="bottom"/>
                  <w:hideMark/>
                </w:tcPr>
                <w:p w:rsidR="004430BE" w:rsidRPr="000F081C" w:rsidRDefault="004430BE" w:rsidP="004430BE">
                  <w:r w:rsidRPr="000F081C">
                    <w:t> </w:t>
                  </w:r>
                </w:p>
              </w:tc>
              <w:tc>
                <w:tcPr>
                  <w:tcW w:w="3323" w:type="dxa"/>
                  <w:tcBorders>
                    <w:top w:val="nil"/>
                    <w:left w:val="single" w:sz="8" w:space="0" w:color="auto"/>
                    <w:bottom w:val="single" w:sz="4" w:space="0" w:color="auto"/>
                    <w:right w:val="single" w:sz="8" w:space="0" w:color="auto"/>
                  </w:tcBorders>
                  <w:shd w:val="clear" w:color="auto" w:fill="auto"/>
                  <w:noWrap/>
                  <w:vAlign w:val="bottom"/>
                  <w:hideMark/>
                </w:tcPr>
                <w:p w:rsidR="004430BE" w:rsidRPr="000F081C" w:rsidRDefault="004430BE" w:rsidP="004430BE">
                  <w:r w:rsidRPr="000F081C">
                    <w:t> </w:t>
                  </w:r>
                </w:p>
              </w:tc>
              <w:tc>
                <w:tcPr>
                  <w:tcW w:w="1279" w:type="dxa"/>
                  <w:tcBorders>
                    <w:top w:val="nil"/>
                    <w:left w:val="nil"/>
                    <w:bottom w:val="single" w:sz="4" w:space="0" w:color="auto"/>
                    <w:right w:val="single" w:sz="8" w:space="0" w:color="auto"/>
                  </w:tcBorders>
                  <w:shd w:val="clear" w:color="auto" w:fill="auto"/>
                  <w:noWrap/>
                  <w:vAlign w:val="bottom"/>
                  <w:hideMark/>
                </w:tcPr>
                <w:p w:rsidR="004430BE" w:rsidRPr="000F081C" w:rsidRDefault="004430BE" w:rsidP="004430BE">
                  <w:r w:rsidRPr="000F081C">
                    <w:t> </w:t>
                  </w:r>
                </w:p>
              </w:tc>
              <w:tc>
                <w:tcPr>
                  <w:tcW w:w="1180" w:type="dxa"/>
                  <w:tcBorders>
                    <w:top w:val="nil"/>
                    <w:left w:val="nil"/>
                    <w:bottom w:val="single" w:sz="4" w:space="0" w:color="auto"/>
                    <w:right w:val="nil"/>
                  </w:tcBorders>
                  <w:shd w:val="clear" w:color="auto" w:fill="auto"/>
                  <w:noWrap/>
                  <w:vAlign w:val="bottom"/>
                  <w:hideMark/>
                </w:tcPr>
                <w:p w:rsidR="004430BE" w:rsidRPr="000F081C" w:rsidRDefault="004430BE" w:rsidP="004430BE">
                  <w:r w:rsidRPr="000F081C">
                    <w:t> </w:t>
                  </w:r>
                </w:p>
              </w:tc>
              <w:tc>
                <w:tcPr>
                  <w:tcW w:w="1843" w:type="dxa"/>
                  <w:tcBorders>
                    <w:top w:val="nil"/>
                    <w:left w:val="single" w:sz="8" w:space="0" w:color="auto"/>
                    <w:bottom w:val="single" w:sz="4" w:space="0" w:color="auto"/>
                    <w:right w:val="single" w:sz="8" w:space="0" w:color="auto"/>
                  </w:tcBorders>
                  <w:shd w:val="clear" w:color="auto" w:fill="auto"/>
                  <w:noWrap/>
                  <w:vAlign w:val="bottom"/>
                  <w:hideMark/>
                </w:tcPr>
                <w:p w:rsidR="004430BE" w:rsidRPr="000F081C" w:rsidRDefault="004430BE" w:rsidP="004430BE">
                  <w:r w:rsidRPr="000F081C">
                    <w:t> </w:t>
                  </w:r>
                </w:p>
              </w:tc>
              <w:tc>
                <w:tcPr>
                  <w:tcW w:w="1559" w:type="dxa"/>
                  <w:tcBorders>
                    <w:top w:val="nil"/>
                    <w:left w:val="nil"/>
                    <w:bottom w:val="single" w:sz="4" w:space="0" w:color="auto"/>
                    <w:right w:val="single" w:sz="8" w:space="0" w:color="auto"/>
                  </w:tcBorders>
                  <w:shd w:val="clear" w:color="auto" w:fill="auto"/>
                  <w:noWrap/>
                  <w:vAlign w:val="bottom"/>
                  <w:hideMark/>
                </w:tcPr>
                <w:p w:rsidR="004430BE" w:rsidRPr="000F081C" w:rsidRDefault="004430BE" w:rsidP="004430BE">
                  <w:r w:rsidRPr="000F081C">
                    <w:t> </w:t>
                  </w:r>
                </w:p>
              </w:tc>
            </w:tr>
            <w:tr w:rsidR="004430BE" w:rsidRPr="000F081C" w:rsidTr="004430BE">
              <w:trPr>
                <w:trHeight w:val="288"/>
              </w:trPr>
              <w:tc>
                <w:tcPr>
                  <w:tcW w:w="2681" w:type="dxa"/>
                  <w:tcBorders>
                    <w:top w:val="nil"/>
                    <w:left w:val="single" w:sz="8" w:space="0" w:color="auto"/>
                    <w:bottom w:val="single" w:sz="4" w:space="0" w:color="auto"/>
                    <w:right w:val="single" w:sz="8" w:space="0" w:color="auto"/>
                  </w:tcBorders>
                  <w:shd w:val="clear" w:color="auto" w:fill="auto"/>
                  <w:noWrap/>
                  <w:vAlign w:val="bottom"/>
                  <w:hideMark/>
                </w:tcPr>
                <w:p w:rsidR="004430BE" w:rsidRPr="000F081C" w:rsidRDefault="004430BE" w:rsidP="004430BE">
                  <w:r w:rsidRPr="000F081C">
                    <w:t>Link to SM200</w:t>
                  </w:r>
                </w:p>
              </w:tc>
              <w:tc>
                <w:tcPr>
                  <w:tcW w:w="2225" w:type="dxa"/>
                  <w:tcBorders>
                    <w:top w:val="nil"/>
                    <w:left w:val="nil"/>
                    <w:bottom w:val="single" w:sz="4" w:space="0" w:color="auto"/>
                    <w:right w:val="single" w:sz="8" w:space="0" w:color="auto"/>
                  </w:tcBorders>
                  <w:shd w:val="clear" w:color="auto" w:fill="auto"/>
                  <w:noWrap/>
                  <w:vAlign w:val="bottom"/>
                  <w:hideMark/>
                </w:tcPr>
                <w:p w:rsidR="004430BE" w:rsidRPr="000F081C" w:rsidRDefault="004430BE" w:rsidP="004430BE">
                  <w:r w:rsidRPr="000F081C">
                    <w:t>60</w:t>
                  </w:r>
                </w:p>
              </w:tc>
              <w:tc>
                <w:tcPr>
                  <w:tcW w:w="425" w:type="dxa"/>
                  <w:tcBorders>
                    <w:top w:val="nil"/>
                    <w:left w:val="nil"/>
                    <w:bottom w:val="single" w:sz="4" w:space="0" w:color="auto"/>
                    <w:right w:val="nil"/>
                  </w:tcBorders>
                  <w:shd w:val="clear" w:color="auto" w:fill="auto"/>
                  <w:noWrap/>
                  <w:vAlign w:val="bottom"/>
                  <w:hideMark/>
                </w:tcPr>
                <w:p w:rsidR="004430BE" w:rsidRPr="000F081C" w:rsidRDefault="004430BE" w:rsidP="004430BE">
                  <w:r w:rsidRPr="000F081C">
                    <w:t> </w:t>
                  </w:r>
                </w:p>
              </w:tc>
              <w:tc>
                <w:tcPr>
                  <w:tcW w:w="3323" w:type="dxa"/>
                  <w:tcBorders>
                    <w:top w:val="nil"/>
                    <w:left w:val="single" w:sz="8" w:space="0" w:color="auto"/>
                    <w:bottom w:val="single" w:sz="4" w:space="0" w:color="auto"/>
                    <w:right w:val="single" w:sz="8" w:space="0" w:color="auto"/>
                  </w:tcBorders>
                  <w:shd w:val="clear" w:color="auto" w:fill="auto"/>
                  <w:noWrap/>
                  <w:vAlign w:val="bottom"/>
                  <w:hideMark/>
                </w:tcPr>
                <w:p w:rsidR="004430BE" w:rsidRPr="000F081C" w:rsidRDefault="004430BE" w:rsidP="004430BE">
                  <w:r w:rsidRPr="000F081C">
                    <w:t>Link to SM200</w:t>
                  </w:r>
                </w:p>
              </w:tc>
              <w:tc>
                <w:tcPr>
                  <w:tcW w:w="1279" w:type="dxa"/>
                  <w:tcBorders>
                    <w:top w:val="nil"/>
                    <w:left w:val="nil"/>
                    <w:bottom w:val="single" w:sz="4" w:space="0" w:color="auto"/>
                    <w:right w:val="single" w:sz="8" w:space="0" w:color="auto"/>
                  </w:tcBorders>
                  <w:shd w:val="clear" w:color="auto" w:fill="auto"/>
                  <w:noWrap/>
                  <w:vAlign w:val="bottom"/>
                  <w:hideMark/>
                </w:tcPr>
                <w:p w:rsidR="004430BE" w:rsidRPr="000F081C" w:rsidRDefault="004430BE" w:rsidP="004430BE">
                  <w:r w:rsidRPr="000F081C">
                    <w:t>60</w:t>
                  </w:r>
                </w:p>
              </w:tc>
              <w:tc>
                <w:tcPr>
                  <w:tcW w:w="1180" w:type="dxa"/>
                  <w:tcBorders>
                    <w:top w:val="nil"/>
                    <w:left w:val="nil"/>
                    <w:bottom w:val="single" w:sz="4" w:space="0" w:color="auto"/>
                    <w:right w:val="nil"/>
                  </w:tcBorders>
                  <w:shd w:val="clear" w:color="auto" w:fill="auto"/>
                  <w:noWrap/>
                  <w:vAlign w:val="bottom"/>
                  <w:hideMark/>
                </w:tcPr>
                <w:p w:rsidR="004430BE" w:rsidRPr="000F081C" w:rsidRDefault="004430BE" w:rsidP="004430BE">
                  <w:r w:rsidRPr="000F081C">
                    <w:t> </w:t>
                  </w:r>
                </w:p>
              </w:tc>
              <w:tc>
                <w:tcPr>
                  <w:tcW w:w="1843" w:type="dxa"/>
                  <w:tcBorders>
                    <w:top w:val="nil"/>
                    <w:left w:val="single" w:sz="8" w:space="0" w:color="auto"/>
                    <w:bottom w:val="single" w:sz="4" w:space="0" w:color="auto"/>
                    <w:right w:val="single" w:sz="8" w:space="0" w:color="auto"/>
                  </w:tcBorders>
                  <w:shd w:val="clear" w:color="auto" w:fill="auto"/>
                  <w:noWrap/>
                  <w:vAlign w:val="bottom"/>
                  <w:hideMark/>
                </w:tcPr>
                <w:p w:rsidR="004430BE" w:rsidRPr="000F081C" w:rsidRDefault="004430BE" w:rsidP="004430BE">
                  <w:r w:rsidRPr="000F081C">
                    <w:t>Link to SM200</w:t>
                  </w:r>
                </w:p>
              </w:tc>
              <w:tc>
                <w:tcPr>
                  <w:tcW w:w="1559" w:type="dxa"/>
                  <w:tcBorders>
                    <w:top w:val="nil"/>
                    <w:left w:val="nil"/>
                    <w:bottom w:val="single" w:sz="4" w:space="0" w:color="auto"/>
                    <w:right w:val="single" w:sz="8" w:space="0" w:color="auto"/>
                  </w:tcBorders>
                  <w:shd w:val="clear" w:color="auto" w:fill="auto"/>
                  <w:noWrap/>
                  <w:vAlign w:val="bottom"/>
                  <w:hideMark/>
                </w:tcPr>
                <w:p w:rsidR="004430BE" w:rsidRPr="000F081C" w:rsidRDefault="004430BE" w:rsidP="004430BE">
                  <w:r w:rsidRPr="000F081C">
                    <w:t>60</w:t>
                  </w:r>
                </w:p>
              </w:tc>
            </w:tr>
            <w:tr w:rsidR="004430BE" w:rsidRPr="000F081C" w:rsidTr="004430BE">
              <w:trPr>
                <w:trHeight w:val="300"/>
              </w:trPr>
              <w:tc>
                <w:tcPr>
                  <w:tcW w:w="2681" w:type="dxa"/>
                  <w:tcBorders>
                    <w:top w:val="nil"/>
                    <w:left w:val="single" w:sz="8" w:space="0" w:color="auto"/>
                    <w:bottom w:val="single" w:sz="8" w:space="0" w:color="auto"/>
                    <w:right w:val="single" w:sz="8" w:space="0" w:color="auto"/>
                  </w:tcBorders>
                  <w:shd w:val="clear" w:color="auto" w:fill="auto"/>
                  <w:noWrap/>
                  <w:vAlign w:val="bottom"/>
                  <w:hideMark/>
                </w:tcPr>
                <w:p w:rsidR="004430BE" w:rsidRPr="000F081C" w:rsidRDefault="004430BE" w:rsidP="004430BE">
                  <w:r w:rsidRPr="000F081C">
                    <w:t>Link to PDA200</w:t>
                  </w:r>
                </w:p>
              </w:tc>
              <w:tc>
                <w:tcPr>
                  <w:tcW w:w="2225" w:type="dxa"/>
                  <w:tcBorders>
                    <w:top w:val="nil"/>
                    <w:left w:val="nil"/>
                    <w:bottom w:val="single" w:sz="8" w:space="0" w:color="auto"/>
                    <w:right w:val="single" w:sz="8" w:space="0" w:color="auto"/>
                  </w:tcBorders>
                  <w:shd w:val="clear" w:color="auto" w:fill="auto"/>
                  <w:noWrap/>
                  <w:vAlign w:val="bottom"/>
                  <w:hideMark/>
                </w:tcPr>
                <w:p w:rsidR="004430BE" w:rsidRPr="000F081C" w:rsidRDefault="004430BE" w:rsidP="004430BE">
                  <w:r w:rsidRPr="000F081C">
                    <w:t>60</w:t>
                  </w:r>
                </w:p>
              </w:tc>
              <w:tc>
                <w:tcPr>
                  <w:tcW w:w="425" w:type="dxa"/>
                  <w:tcBorders>
                    <w:top w:val="nil"/>
                    <w:left w:val="nil"/>
                    <w:bottom w:val="single" w:sz="4" w:space="0" w:color="auto"/>
                    <w:right w:val="nil"/>
                  </w:tcBorders>
                  <w:shd w:val="clear" w:color="auto" w:fill="auto"/>
                  <w:noWrap/>
                  <w:vAlign w:val="bottom"/>
                  <w:hideMark/>
                </w:tcPr>
                <w:p w:rsidR="004430BE" w:rsidRPr="000F081C" w:rsidRDefault="004430BE" w:rsidP="004430BE">
                  <w:r w:rsidRPr="000F081C">
                    <w:t> </w:t>
                  </w:r>
                </w:p>
              </w:tc>
              <w:tc>
                <w:tcPr>
                  <w:tcW w:w="3323" w:type="dxa"/>
                  <w:tcBorders>
                    <w:top w:val="nil"/>
                    <w:left w:val="single" w:sz="8" w:space="0" w:color="auto"/>
                    <w:bottom w:val="single" w:sz="8" w:space="0" w:color="auto"/>
                    <w:right w:val="single" w:sz="8" w:space="0" w:color="auto"/>
                  </w:tcBorders>
                  <w:shd w:val="clear" w:color="auto" w:fill="auto"/>
                  <w:noWrap/>
                  <w:vAlign w:val="bottom"/>
                  <w:hideMark/>
                </w:tcPr>
                <w:p w:rsidR="004430BE" w:rsidRPr="000F081C" w:rsidRDefault="004430BE" w:rsidP="004430BE">
                  <w:r w:rsidRPr="000F081C">
                    <w:t>Link to PDA200</w:t>
                  </w:r>
                </w:p>
              </w:tc>
              <w:tc>
                <w:tcPr>
                  <w:tcW w:w="1279" w:type="dxa"/>
                  <w:tcBorders>
                    <w:top w:val="nil"/>
                    <w:left w:val="nil"/>
                    <w:bottom w:val="single" w:sz="8" w:space="0" w:color="auto"/>
                    <w:right w:val="single" w:sz="8" w:space="0" w:color="auto"/>
                  </w:tcBorders>
                  <w:shd w:val="clear" w:color="auto" w:fill="auto"/>
                  <w:noWrap/>
                  <w:vAlign w:val="bottom"/>
                  <w:hideMark/>
                </w:tcPr>
                <w:p w:rsidR="004430BE" w:rsidRPr="000F081C" w:rsidRDefault="004430BE" w:rsidP="004430BE">
                  <w:r w:rsidRPr="000F081C">
                    <w:t>60</w:t>
                  </w:r>
                </w:p>
              </w:tc>
              <w:tc>
                <w:tcPr>
                  <w:tcW w:w="1180" w:type="dxa"/>
                  <w:tcBorders>
                    <w:top w:val="nil"/>
                    <w:left w:val="nil"/>
                    <w:bottom w:val="single" w:sz="4" w:space="0" w:color="auto"/>
                    <w:right w:val="nil"/>
                  </w:tcBorders>
                  <w:shd w:val="clear" w:color="auto" w:fill="auto"/>
                  <w:noWrap/>
                  <w:vAlign w:val="bottom"/>
                  <w:hideMark/>
                </w:tcPr>
                <w:p w:rsidR="004430BE" w:rsidRPr="000F081C" w:rsidRDefault="004430BE" w:rsidP="004430BE">
                  <w:r w:rsidRPr="000F081C">
                    <w:t> </w:t>
                  </w:r>
                </w:p>
              </w:tc>
              <w:tc>
                <w:tcPr>
                  <w:tcW w:w="1843" w:type="dxa"/>
                  <w:tcBorders>
                    <w:top w:val="nil"/>
                    <w:left w:val="single" w:sz="8" w:space="0" w:color="auto"/>
                    <w:bottom w:val="single" w:sz="8" w:space="0" w:color="auto"/>
                    <w:right w:val="single" w:sz="8" w:space="0" w:color="auto"/>
                  </w:tcBorders>
                  <w:shd w:val="clear" w:color="auto" w:fill="auto"/>
                  <w:noWrap/>
                  <w:vAlign w:val="bottom"/>
                  <w:hideMark/>
                </w:tcPr>
                <w:p w:rsidR="004430BE" w:rsidRPr="000F081C" w:rsidRDefault="004430BE" w:rsidP="004430BE">
                  <w:r w:rsidRPr="000F081C">
                    <w:t>Link to PDA200</w:t>
                  </w:r>
                </w:p>
              </w:tc>
              <w:tc>
                <w:tcPr>
                  <w:tcW w:w="1559" w:type="dxa"/>
                  <w:tcBorders>
                    <w:top w:val="nil"/>
                    <w:left w:val="nil"/>
                    <w:bottom w:val="single" w:sz="8" w:space="0" w:color="auto"/>
                    <w:right w:val="single" w:sz="8" w:space="0" w:color="auto"/>
                  </w:tcBorders>
                  <w:shd w:val="clear" w:color="auto" w:fill="auto"/>
                  <w:noWrap/>
                  <w:vAlign w:val="bottom"/>
                  <w:hideMark/>
                </w:tcPr>
                <w:p w:rsidR="004430BE" w:rsidRPr="000F081C" w:rsidRDefault="004430BE" w:rsidP="004430BE">
                  <w:r w:rsidRPr="000F081C">
                    <w:t>60</w:t>
                  </w:r>
                </w:p>
              </w:tc>
            </w:tr>
            <w:tr w:rsidR="004430BE" w:rsidRPr="000F081C" w:rsidTr="004430BE">
              <w:trPr>
                <w:trHeight w:val="300"/>
              </w:trPr>
              <w:tc>
                <w:tcPr>
                  <w:tcW w:w="2681" w:type="dxa"/>
                  <w:tcBorders>
                    <w:top w:val="nil"/>
                    <w:left w:val="nil"/>
                    <w:bottom w:val="nil"/>
                    <w:right w:val="nil"/>
                  </w:tcBorders>
                  <w:shd w:val="clear" w:color="auto" w:fill="auto"/>
                  <w:noWrap/>
                  <w:vAlign w:val="bottom"/>
                  <w:hideMark/>
                </w:tcPr>
                <w:p w:rsidR="004430BE" w:rsidRPr="000F081C" w:rsidRDefault="004430BE" w:rsidP="004430BE"/>
              </w:tc>
              <w:tc>
                <w:tcPr>
                  <w:tcW w:w="2225" w:type="dxa"/>
                  <w:tcBorders>
                    <w:top w:val="nil"/>
                    <w:left w:val="nil"/>
                    <w:bottom w:val="nil"/>
                    <w:right w:val="nil"/>
                  </w:tcBorders>
                  <w:shd w:val="clear" w:color="auto" w:fill="auto"/>
                  <w:noWrap/>
                  <w:vAlign w:val="bottom"/>
                  <w:hideMark/>
                </w:tcPr>
                <w:p w:rsidR="004430BE" w:rsidRPr="000F081C" w:rsidRDefault="004430BE" w:rsidP="004430BE"/>
              </w:tc>
              <w:tc>
                <w:tcPr>
                  <w:tcW w:w="425" w:type="dxa"/>
                  <w:tcBorders>
                    <w:top w:val="nil"/>
                    <w:left w:val="nil"/>
                    <w:bottom w:val="nil"/>
                    <w:right w:val="nil"/>
                  </w:tcBorders>
                  <w:shd w:val="clear" w:color="auto" w:fill="auto"/>
                  <w:noWrap/>
                  <w:vAlign w:val="bottom"/>
                  <w:hideMark/>
                </w:tcPr>
                <w:p w:rsidR="004430BE" w:rsidRPr="000F081C" w:rsidRDefault="004430BE" w:rsidP="004430BE"/>
              </w:tc>
              <w:tc>
                <w:tcPr>
                  <w:tcW w:w="3323" w:type="dxa"/>
                  <w:tcBorders>
                    <w:top w:val="nil"/>
                    <w:left w:val="nil"/>
                    <w:bottom w:val="nil"/>
                    <w:right w:val="nil"/>
                  </w:tcBorders>
                  <w:shd w:val="clear" w:color="auto" w:fill="auto"/>
                  <w:noWrap/>
                  <w:vAlign w:val="bottom"/>
                  <w:hideMark/>
                </w:tcPr>
                <w:p w:rsidR="004430BE" w:rsidRPr="000F081C" w:rsidRDefault="004430BE" w:rsidP="004430BE"/>
              </w:tc>
              <w:tc>
                <w:tcPr>
                  <w:tcW w:w="1279" w:type="dxa"/>
                  <w:tcBorders>
                    <w:top w:val="nil"/>
                    <w:left w:val="nil"/>
                    <w:bottom w:val="nil"/>
                    <w:right w:val="nil"/>
                  </w:tcBorders>
                  <w:shd w:val="clear" w:color="auto" w:fill="auto"/>
                  <w:noWrap/>
                  <w:vAlign w:val="bottom"/>
                  <w:hideMark/>
                </w:tcPr>
                <w:p w:rsidR="004430BE" w:rsidRPr="000F081C" w:rsidRDefault="004430BE" w:rsidP="004430BE"/>
              </w:tc>
              <w:tc>
                <w:tcPr>
                  <w:tcW w:w="1180" w:type="dxa"/>
                  <w:tcBorders>
                    <w:top w:val="nil"/>
                    <w:left w:val="nil"/>
                    <w:bottom w:val="nil"/>
                    <w:right w:val="nil"/>
                  </w:tcBorders>
                  <w:shd w:val="clear" w:color="auto" w:fill="auto"/>
                  <w:noWrap/>
                  <w:vAlign w:val="bottom"/>
                  <w:hideMark/>
                </w:tcPr>
                <w:p w:rsidR="004430BE" w:rsidRPr="000F081C" w:rsidRDefault="004430BE" w:rsidP="004430BE"/>
              </w:tc>
              <w:tc>
                <w:tcPr>
                  <w:tcW w:w="1843" w:type="dxa"/>
                  <w:tcBorders>
                    <w:top w:val="nil"/>
                    <w:left w:val="nil"/>
                    <w:bottom w:val="nil"/>
                    <w:right w:val="nil"/>
                  </w:tcBorders>
                  <w:shd w:val="clear" w:color="auto" w:fill="auto"/>
                  <w:noWrap/>
                  <w:vAlign w:val="bottom"/>
                  <w:hideMark/>
                </w:tcPr>
                <w:p w:rsidR="004430BE" w:rsidRPr="000F081C" w:rsidRDefault="004430BE" w:rsidP="004430BE"/>
              </w:tc>
              <w:tc>
                <w:tcPr>
                  <w:tcW w:w="1559" w:type="dxa"/>
                  <w:tcBorders>
                    <w:top w:val="nil"/>
                    <w:left w:val="nil"/>
                    <w:bottom w:val="nil"/>
                    <w:right w:val="nil"/>
                  </w:tcBorders>
                  <w:shd w:val="clear" w:color="auto" w:fill="auto"/>
                  <w:noWrap/>
                  <w:vAlign w:val="bottom"/>
                  <w:hideMark/>
                </w:tcPr>
                <w:p w:rsidR="004430BE" w:rsidRPr="000F081C" w:rsidRDefault="004430BE" w:rsidP="004430BE"/>
              </w:tc>
            </w:tr>
            <w:tr w:rsidR="004430BE" w:rsidRPr="000F081C" w:rsidTr="004430BE">
              <w:trPr>
                <w:trHeight w:val="300"/>
              </w:trPr>
              <w:tc>
                <w:tcPr>
                  <w:tcW w:w="4906" w:type="dxa"/>
                  <w:gridSpan w:val="2"/>
                  <w:tcBorders>
                    <w:top w:val="single" w:sz="8" w:space="0" w:color="auto"/>
                    <w:left w:val="single" w:sz="8" w:space="0" w:color="auto"/>
                    <w:bottom w:val="single" w:sz="8" w:space="0" w:color="auto"/>
                    <w:right w:val="single" w:sz="8" w:space="0" w:color="000000"/>
                  </w:tcBorders>
                  <w:shd w:val="clear" w:color="000000" w:fill="BDD7EE"/>
                  <w:noWrap/>
                  <w:vAlign w:val="bottom"/>
                  <w:hideMark/>
                </w:tcPr>
                <w:p w:rsidR="004430BE" w:rsidRPr="000F081C" w:rsidRDefault="004430BE" w:rsidP="004430BE">
                  <w:r w:rsidRPr="000F081C">
                    <w:t>Server Room Link</w:t>
                  </w:r>
                </w:p>
              </w:tc>
              <w:tc>
                <w:tcPr>
                  <w:tcW w:w="425" w:type="dxa"/>
                  <w:tcBorders>
                    <w:top w:val="nil"/>
                    <w:left w:val="nil"/>
                    <w:bottom w:val="nil"/>
                    <w:right w:val="nil"/>
                  </w:tcBorders>
                  <w:shd w:val="clear" w:color="auto" w:fill="auto"/>
                  <w:noWrap/>
                  <w:vAlign w:val="bottom"/>
                  <w:hideMark/>
                </w:tcPr>
                <w:p w:rsidR="004430BE" w:rsidRPr="000F081C" w:rsidRDefault="004430BE" w:rsidP="004430BE"/>
              </w:tc>
              <w:tc>
                <w:tcPr>
                  <w:tcW w:w="3323" w:type="dxa"/>
                  <w:tcBorders>
                    <w:top w:val="single" w:sz="8" w:space="0" w:color="auto"/>
                    <w:left w:val="single" w:sz="8" w:space="0" w:color="auto"/>
                    <w:bottom w:val="single" w:sz="8" w:space="0" w:color="auto"/>
                    <w:right w:val="single" w:sz="8" w:space="0" w:color="auto"/>
                  </w:tcBorders>
                  <w:shd w:val="clear" w:color="000000" w:fill="BDD7EE"/>
                  <w:noWrap/>
                  <w:vAlign w:val="bottom"/>
                  <w:hideMark/>
                </w:tcPr>
                <w:p w:rsidR="004430BE" w:rsidRPr="000F081C" w:rsidRDefault="004430BE" w:rsidP="004430BE">
                  <w:r w:rsidRPr="000F081C">
                    <w:t>Cable length</w:t>
                  </w:r>
                </w:p>
              </w:tc>
              <w:tc>
                <w:tcPr>
                  <w:tcW w:w="1279" w:type="dxa"/>
                  <w:tcBorders>
                    <w:top w:val="nil"/>
                    <w:left w:val="nil"/>
                    <w:bottom w:val="nil"/>
                    <w:right w:val="nil"/>
                  </w:tcBorders>
                  <w:shd w:val="clear" w:color="auto" w:fill="auto"/>
                  <w:noWrap/>
                  <w:vAlign w:val="bottom"/>
                  <w:hideMark/>
                </w:tcPr>
                <w:p w:rsidR="004430BE" w:rsidRPr="000F081C" w:rsidRDefault="004430BE" w:rsidP="004430BE"/>
              </w:tc>
              <w:tc>
                <w:tcPr>
                  <w:tcW w:w="1180" w:type="dxa"/>
                  <w:tcBorders>
                    <w:top w:val="nil"/>
                    <w:left w:val="nil"/>
                    <w:bottom w:val="nil"/>
                    <w:right w:val="nil"/>
                  </w:tcBorders>
                  <w:shd w:val="clear" w:color="auto" w:fill="auto"/>
                  <w:noWrap/>
                  <w:vAlign w:val="bottom"/>
                  <w:hideMark/>
                </w:tcPr>
                <w:p w:rsidR="004430BE" w:rsidRPr="000F081C" w:rsidRDefault="004430BE" w:rsidP="004430BE"/>
              </w:tc>
              <w:tc>
                <w:tcPr>
                  <w:tcW w:w="1843" w:type="dxa"/>
                  <w:tcBorders>
                    <w:top w:val="nil"/>
                    <w:left w:val="nil"/>
                    <w:bottom w:val="nil"/>
                    <w:right w:val="nil"/>
                  </w:tcBorders>
                  <w:shd w:val="clear" w:color="auto" w:fill="auto"/>
                  <w:noWrap/>
                  <w:vAlign w:val="bottom"/>
                  <w:hideMark/>
                </w:tcPr>
                <w:p w:rsidR="004430BE" w:rsidRPr="000F081C" w:rsidRDefault="004430BE" w:rsidP="004430BE"/>
              </w:tc>
              <w:tc>
                <w:tcPr>
                  <w:tcW w:w="1559" w:type="dxa"/>
                  <w:tcBorders>
                    <w:top w:val="nil"/>
                    <w:left w:val="nil"/>
                    <w:bottom w:val="nil"/>
                    <w:right w:val="nil"/>
                  </w:tcBorders>
                  <w:shd w:val="clear" w:color="auto" w:fill="auto"/>
                  <w:noWrap/>
                  <w:vAlign w:val="bottom"/>
                  <w:hideMark/>
                </w:tcPr>
                <w:p w:rsidR="004430BE" w:rsidRPr="000F081C" w:rsidRDefault="004430BE" w:rsidP="004430BE"/>
              </w:tc>
            </w:tr>
            <w:tr w:rsidR="004430BE" w:rsidRPr="000F081C" w:rsidTr="004430BE">
              <w:trPr>
                <w:trHeight w:val="288"/>
              </w:trPr>
              <w:tc>
                <w:tcPr>
                  <w:tcW w:w="4906" w:type="dxa"/>
                  <w:gridSpan w:val="2"/>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4430BE" w:rsidRPr="000F081C" w:rsidRDefault="004430BE" w:rsidP="004430BE">
                  <w:r w:rsidRPr="000F081C">
                    <w:t>U3 Link to Server Room</w:t>
                  </w:r>
                </w:p>
              </w:tc>
              <w:tc>
                <w:tcPr>
                  <w:tcW w:w="425" w:type="dxa"/>
                  <w:tcBorders>
                    <w:top w:val="nil"/>
                    <w:left w:val="nil"/>
                    <w:bottom w:val="nil"/>
                    <w:right w:val="nil"/>
                  </w:tcBorders>
                  <w:shd w:val="clear" w:color="auto" w:fill="auto"/>
                  <w:noWrap/>
                  <w:vAlign w:val="bottom"/>
                  <w:hideMark/>
                </w:tcPr>
                <w:p w:rsidR="004430BE" w:rsidRPr="000F081C" w:rsidRDefault="004430BE" w:rsidP="004430BE"/>
              </w:tc>
              <w:tc>
                <w:tcPr>
                  <w:tcW w:w="3323" w:type="dxa"/>
                  <w:tcBorders>
                    <w:top w:val="nil"/>
                    <w:left w:val="single" w:sz="8" w:space="0" w:color="auto"/>
                    <w:bottom w:val="single" w:sz="4" w:space="0" w:color="auto"/>
                    <w:right w:val="single" w:sz="8" w:space="0" w:color="auto"/>
                  </w:tcBorders>
                  <w:shd w:val="clear" w:color="auto" w:fill="auto"/>
                  <w:noWrap/>
                  <w:vAlign w:val="center"/>
                  <w:hideMark/>
                </w:tcPr>
                <w:p w:rsidR="004430BE" w:rsidRPr="000F081C" w:rsidRDefault="004430BE" w:rsidP="004430BE">
                  <w:r w:rsidRPr="000F081C">
                    <w:t>240</w:t>
                  </w:r>
                </w:p>
              </w:tc>
              <w:tc>
                <w:tcPr>
                  <w:tcW w:w="1279" w:type="dxa"/>
                  <w:tcBorders>
                    <w:top w:val="nil"/>
                    <w:left w:val="nil"/>
                    <w:bottom w:val="nil"/>
                    <w:right w:val="nil"/>
                  </w:tcBorders>
                  <w:shd w:val="clear" w:color="auto" w:fill="auto"/>
                  <w:noWrap/>
                  <w:vAlign w:val="bottom"/>
                  <w:hideMark/>
                </w:tcPr>
                <w:p w:rsidR="004430BE" w:rsidRPr="000F081C" w:rsidRDefault="004430BE" w:rsidP="004430BE"/>
              </w:tc>
              <w:tc>
                <w:tcPr>
                  <w:tcW w:w="1180" w:type="dxa"/>
                  <w:tcBorders>
                    <w:top w:val="nil"/>
                    <w:left w:val="nil"/>
                    <w:bottom w:val="nil"/>
                    <w:right w:val="nil"/>
                  </w:tcBorders>
                  <w:shd w:val="clear" w:color="auto" w:fill="auto"/>
                  <w:noWrap/>
                  <w:vAlign w:val="bottom"/>
                  <w:hideMark/>
                </w:tcPr>
                <w:p w:rsidR="004430BE" w:rsidRPr="000F081C" w:rsidRDefault="004430BE" w:rsidP="004430BE"/>
              </w:tc>
              <w:tc>
                <w:tcPr>
                  <w:tcW w:w="1843" w:type="dxa"/>
                  <w:tcBorders>
                    <w:top w:val="nil"/>
                    <w:left w:val="nil"/>
                    <w:bottom w:val="nil"/>
                    <w:right w:val="nil"/>
                  </w:tcBorders>
                  <w:shd w:val="clear" w:color="auto" w:fill="auto"/>
                  <w:noWrap/>
                  <w:vAlign w:val="bottom"/>
                  <w:hideMark/>
                </w:tcPr>
                <w:p w:rsidR="004430BE" w:rsidRPr="000F081C" w:rsidRDefault="004430BE" w:rsidP="004430BE"/>
              </w:tc>
              <w:tc>
                <w:tcPr>
                  <w:tcW w:w="1559" w:type="dxa"/>
                  <w:tcBorders>
                    <w:top w:val="nil"/>
                    <w:left w:val="nil"/>
                    <w:bottom w:val="nil"/>
                    <w:right w:val="nil"/>
                  </w:tcBorders>
                  <w:shd w:val="clear" w:color="auto" w:fill="auto"/>
                  <w:noWrap/>
                  <w:vAlign w:val="bottom"/>
                  <w:hideMark/>
                </w:tcPr>
                <w:p w:rsidR="004430BE" w:rsidRPr="000F081C" w:rsidRDefault="004430BE" w:rsidP="004430BE"/>
              </w:tc>
            </w:tr>
            <w:tr w:rsidR="004430BE" w:rsidRPr="000F081C" w:rsidTr="004430BE">
              <w:trPr>
                <w:trHeight w:val="300"/>
              </w:trPr>
              <w:tc>
                <w:tcPr>
                  <w:tcW w:w="2681" w:type="dxa"/>
                  <w:tcBorders>
                    <w:top w:val="nil"/>
                    <w:left w:val="nil"/>
                    <w:bottom w:val="nil"/>
                    <w:right w:val="nil"/>
                  </w:tcBorders>
                  <w:shd w:val="clear" w:color="auto" w:fill="auto"/>
                  <w:noWrap/>
                  <w:vAlign w:val="bottom"/>
                  <w:hideMark/>
                </w:tcPr>
                <w:p w:rsidR="004430BE" w:rsidRPr="000F081C" w:rsidRDefault="004430BE" w:rsidP="004430BE"/>
              </w:tc>
              <w:tc>
                <w:tcPr>
                  <w:tcW w:w="2225" w:type="dxa"/>
                  <w:tcBorders>
                    <w:top w:val="nil"/>
                    <w:left w:val="nil"/>
                    <w:bottom w:val="nil"/>
                    <w:right w:val="nil"/>
                  </w:tcBorders>
                  <w:shd w:val="clear" w:color="auto" w:fill="auto"/>
                  <w:noWrap/>
                  <w:vAlign w:val="bottom"/>
                  <w:hideMark/>
                </w:tcPr>
                <w:p w:rsidR="004430BE" w:rsidRPr="000F081C" w:rsidRDefault="004430BE" w:rsidP="004430BE"/>
              </w:tc>
              <w:tc>
                <w:tcPr>
                  <w:tcW w:w="425" w:type="dxa"/>
                  <w:tcBorders>
                    <w:top w:val="nil"/>
                    <w:left w:val="nil"/>
                    <w:bottom w:val="nil"/>
                    <w:right w:val="nil"/>
                  </w:tcBorders>
                  <w:shd w:val="clear" w:color="auto" w:fill="auto"/>
                  <w:noWrap/>
                  <w:vAlign w:val="bottom"/>
                  <w:hideMark/>
                </w:tcPr>
                <w:p w:rsidR="004430BE" w:rsidRPr="000F081C" w:rsidRDefault="004430BE" w:rsidP="004430BE"/>
              </w:tc>
              <w:tc>
                <w:tcPr>
                  <w:tcW w:w="3323" w:type="dxa"/>
                  <w:tcBorders>
                    <w:top w:val="nil"/>
                    <w:left w:val="nil"/>
                    <w:bottom w:val="nil"/>
                    <w:right w:val="nil"/>
                  </w:tcBorders>
                  <w:shd w:val="clear" w:color="auto" w:fill="auto"/>
                  <w:noWrap/>
                  <w:vAlign w:val="bottom"/>
                  <w:hideMark/>
                </w:tcPr>
                <w:p w:rsidR="004430BE" w:rsidRPr="000F081C" w:rsidRDefault="004430BE" w:rsidP="004430BE"/>
              </w:tc>
              <w:tc>
                <w:tcPr>
                  <w:tcW w:w="1279" w:type="dxa"/>
                  <w:tcBorders>
                    <w:top w:val="nil"/>
                    <w:left w:val="nil"/>
                    <w:bottom w:val="nil"/>
                    <w:right w:val="nil"/>
                  </w:tcBorders>
                  <w:shd w:val="clear" w:color="auto" w:fill="auto"/>
                  <w:noWrap/>
                  <w:vAlign w:val="bottom"/>
                  <w:hideMark/>
                </w:tcPr>
                <w:p w:rsidR="004430BE" w:rsidRPr="000F081C" w:rsidRDefault="004430BE" w:rsidP="004430BE"/>
              </w:tc>
              <w:tc>
                <w:tcPr>
                  <w:tcW w:w="1180" w:type="dxa"/>
                  <w:tcBorders>
                    <w:top w:val="nil"/>
                    <w:left w:val="nil"/>
                    <w:bottom w:val="nil"/>
                    <w:right w:val="nil"/>
                  </w:tcBorders>
                  <w:shd w:val="clear" w:color="auto" w:fill="auto"/>
                  <w:noWrap/>
                  <w:vAlign w:val="bottom"/>
                  <w:hideMark/>
                </w:tcPr>
                <w:p w:rsidR="004430BE" w:rsidRPr="000F081C" w:rsidRDefault="004430BE" w:rsidP="004430BE"/>
              </w:tc>
              <w:tc>
                <w:tcPr>
                  <w:tcW w:w="1843" w:type="dxa"/>
                  <w:tcBorders>
                    <w:top w:val="nil"/>
                    <w:left w:val="nil"/>
                    <w:bottom w:val="nil"/>
                    <w:right w:val="nil"/>
                  </w:tcBorders>
                  <w:shd w:val="clear" w:color="auto" w:fill="auto"/>
                  <w:noWrap/>
                  <w:vAlign w:val="bottom"/>
                  <w:hideMark/>
                </w:tcPr>
                <w:p w:rsidR="004430BE" w:rsidRPr="000F081C" w:rsidRDefault="004430BE" w:rsidP="004430BE"/>
              </w:tc>
              <w:tc>
                <w:tcPr>
                  <w:tcW w:w="1559" w:type="dxa"/>
                  <w:tcBorders>
                    <w:top w:val="nil"/>
                    <w:left w:val="nil"/>
                    <w:bottom w:val="nil"/>
                    <w:right w:val="nil"/>
                  </w:tcBorders>
                  <w:shd w:val="clear" w:color="auto" w:fill="auto"/>
                  <w:noWrap/>
                  <w:vAlign w:val="bottom"/>
                  <w:hideMark/>
                </w:tcPr>
                <w:p w:rsidR="004430BE" w:rsidRPr="000F081C" w:rsidRDefault="004430BE" w:rsidP="004430BE"/>
              </w:tc>
            </w:tr>
            <w:tr w:rsidR="004430BE" w:rsidRPr="000F081C" w:rsidTr="004430BE">
              <w:trPr>
                <w:trHeight w:val="288"/>
              </w:trPr>
              <w:tc>
                <w:tcPr>
                  <w:tcW w:w="2681" w:type="dxa"/>
                  <w:tcBorders>
                    <w:top w:val="single" w:sz="8" w:space="0" w:color="auto"/>
                    <w:left w:val="single" w:sz="8" w:space="0" w:color="auto"/>
                    <w:bottom w:val="single" w:sz="4" w:space="0" w:color="auto"/>
                    <w:right w:val="single" w:sz="4" w:space="0" w:color="auto"/>
                  </w:tcBorders>
                  <w:shd w:val="clear" w:color="000000" w:fill="FFD966"/>
                  <w:noWrap/>
                  <w:vAlign w:val="bottom"/>
                  <w:hideMark/>
                </w:tcPr>
                <w:p w:rsidR="004430BE" w:rsidRPr="000F081C" w:rsidRDefault="004430BE" w:rsidP="004430BE">
                  <w:r w:rsidRPr="000F081C">
                    <w:t>Turbine monitoring Links</w:t>
                  </w:r>
                </w:p>
              </w:tc>
              <w:tc>
                <w:tcPr>
                  <w:tcW w:w="2225" w:type="dxa"/>
                  <w:tcBorders>
                    <w:top w:val="single" w:sz="8" w:space="0" w:color="auto"/>
                    <w:left w:val="nil"/>
                    <w:bottom w:val="single" w:sz="4" w:space="0" w:color="auto"/>
                    <w:right w:val="single" w:sz="8" w:space="0" w:color="auto"/>
                  </w:tcBorders>
                  <w:shd w:val="clear" w:color="000000" w:fill="FFD966"/>
                  <w:noWrap/>
                  <w:vAlign w:val="bottom"/>
                  <w:hideMark/>
                </w:tcPr>
                <w:p w:rsidR="004430BE" w:rsidRPr="000F081C" w:rsidRDefault="004430BE" w:rsidP="004430BE">
                  <w:r w:rsidRPr="000F081C">
                    <w:t> </w:t>
                  </w:r>
                </w:p>
              </w:tc>
              <w:tc>
                <w:tcPr>
                  <w:tcW w:w="425" w:type="dxa"/>
                  <w:tcBorders>
                    <w:top w:val="nil"/>
                    <w:left w:val="nil"/>
                    <w:bottom w:val="nil"/>
                    <w:right w:val="nil"/>
                  </w:tcBorders>
                  <w:shd w:val="clear" w:color="000000" w:fill="FFFFFF"/>
                  <w:noWrap/>
                  <w:vAlign w:val="bottom"/>
                  <w:hideMark/>
                </w:tcPr>
                <w:p w:rsidR="004430BE" w:rsidRPr="000F081C" w:rsidRDefault="004430BE" w:rsidP="004430BE">
                  <w:r w:rsidRPr="000F081C">
                    <w:t> </w:t>
                  </w:r>
                </w:p>
              </w:tc>
              <w:tc>
                <w:tcPr>
                  <w:tcW w:w="3323" w:type="dxa"/>
                  <w:tcBorders>
                    <w:top w:val="single" w:sz="8" w:space="0" w:color="auto"/>
                    <w:left w:val="single" w:sz="8" w:space="0" w:color="auto"/>
                    <w:bottom w:val="single" w:sz="4" w:space="0" w:color="auto"/>
                    <w:right w:val="single" w:sz="8" w:space="0" w:color="auto"/>
                  </w:tcBorders>
                  <w:shd w:val="clear" w:color="000000" w:fill="FFD966"/>
                  <w:noWrap/>
                  <w:vAlign w:val="bottom"/>
                  <w:hideMark/>
                </w:tcPr>
                <w:p w:rsidR="004430BE" w:rsidRPr="000F081C" w:rsidRDefault="004430BE" w:rsidP="004430BE">
                  <w:r w:rsidRPr="000F081C">
                    <w:t>Cable length</w:t>
                  </w:r>
                </w:p>
              </w:tc>
              <w:tc>
                <w:tcPr>
                  <w:tcW w:w="1279" w:type="dxa"/>
                  <w:tcBorders>
                    <w:top w:val="nil"/>
                    <w:left w:val="nil"/>
                    <w:bottom w:val="nil"/>
                    <w:right w:val="nil"/>
                  </w:tcBorders>
                  <w:shd w:val="clear" w:color="auto" w:fill="auto"/>
                  <w:noWrap/>
                  <w:vAlign w:val="bottom"/>
                  <w:hideMark/>
                </w:tcPr>
                <w:p w:rsidR="004430BE" w:rsidRPr="000F081C" w:rsidRDefault="004430BE" w:rsidP="004430BE"/>
              </w:tc>
              <w:tc>
                <w:tcPr>
                  <w:tcW w:w="1180" w:type="dxa"/>
                  <w:tcBorders>
                    <w:top w:val="nil"/>
                    <w:left w:val="nil"/>
                    <w:bottom w:val="nil"/>
                    <w:right w:val="nil"/>
                  </w:tcBorders>
                  <w:shd w:val="clear" w:color="auto" w:fill="auto"/>
                  <w:noWrap/>
                  <w:vAlign w:val="bottom"/>
                  <w:hideMark/>
                </w:tcPr>
                <w:p w:rsidR="004430BE" w:rsidRPr="000F081C" w:rsidRDefault="004430BE" w:rsidP="004430BE"/>
              </w:tc>
              <w:tc>
                <w:tcPr>
                  <w:tcW w:w="1843" w:type="dxa"/>
                  <w:tcBorders>
                    <w:top w:val="nil"/>
                    <w:left w:val="nil"/>
                    <w:bottom w:val="nil"/>
                    <w:right w:val="nil"/>
                  </w:tcBorders>
                  <w:shd w:val="clear" w:color="auto" w:fill="auto"/>
                  <w:noWrap/>
                  <w:vAlign w:val="bottom"/>
                  <w:hideMark/>
                </w:tcPr>
                <w:p w:rsidR="004430BE" w:rsidRPr="000F081C" w:rsidRDefault="004430BE" w:rsidP="004430BE"/>
              </w:tc>
              <w:tc>
                <w:tcPr>
                  <w:tcW w:w="1559" w:type="dxa"/>
                  <w:tcBorders>
                    <w:top w:val="nil"/>
                    <w:left w:val="nil"/>
                    <w:bottom w:val="nil"/>
                    <w:right w:val="nil"/>
                  </w:tcBorders>
                  <w:shd w:val="clear" w:color="auto" w:fill="auto"/>
                  <w:noWrap/>
                  <w:vAlign w:val="bottom"/>
                  <w:hideMark/>
                </w:tcPr>
                <w:p w:rsidR="004430BE" w:rsidRPr="000F081C" w:rsidRDefault="004430BE" w:rsidP="004430BE"/>
              </w:tc>
            </w:tr>
            <w:tr w:rsidR="004430BE" w:rsidRPr="000F081C" w:rsidTr="004430BE">
              <w:trPr>
                <w:trHeight w:val="288"/>
              </w:trPr>
              <w:tc>
                <w:tcPr>
                  <w:tcW w:w="4906"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0BE" w:rsidRPr="000F081C" w:rsidRDefault="004430BE" w:rsidP="004430BE">
                  <w:r w:rsidRPr="000F081C">
                    <w:t>U1 Link to Turbine Monitoring</w:t>
                  </w:r>
                </w:p>
              </w:tc>
              <w:tc>
                <w:tcPr>
                  <w:tcW w:w="425" w:type="dxa"/>
                  <w:tcBorders>
                    <w:top w:val="nil"/>
                    <w:left w:val="nil"/>
                    <w:bottom w:val="nil"/>
                    <w:right w:val="nil"/>
                  </w:tcBorders>
                  <w:shd w:val="clear" w:color="auto" w:fill="auto"/>
                  <w:noWrap/>
                  <w:vAlign w:val="bottom"/>
                  <w:hideMark/>
                </w:tcPr>
                <w:p w:rsidR="004430BE" w:rsidRPr="000F081C" w:rsidRDefault="004430BE" w:rsidP="004430BE"/>
              </w:tc>
              <w:tc>
                <w:tcPr>
                  <w:tcW w:w="3323" w:type="dxa"/>
                  <w:tcBorders>
                    <w:top w:val="nil"/>
                    <w:left w:val="single" w:sz="8" w:space="0" w:color="auto"/>
                    <w:bottom w:val="single" w:sz="4" w:space="0" w:color="auto"/>
                    <w:right w:val="single" w:sz="8" w:space="0" w:color="auto"/>
                  </w:tcBorders>
                  <w:shd w:val="clear" w:color="auto" w:fill="auto"/>
                  <w:noWrap/>
                  <w:vAlign w:val="bottom"/>
                  <w:hideMark/>
                </w:tcPr>
                <w:p w:rsidR="004430BE" w:rsidRPr="000F081C" w:rsidRDefault="004430BE" w:rsidP="004430BE">
                  <w:r w:rsidRPr="000F081C">
                    <w:t>60</w:t>
                  </w:r>
                </w:p>
              </w:tc>
              <w:tc>
                <w:tcPr>
                  <w:tcW w:w="1279" w:type="dxa"/>
                  <w:tcBorders>
                    <w:top w:val="nil"/>
                    <w:left w:val="nil"/>
                    <w:bottom w:val="nil"/>
                    <w:right w:val="nil"/>
                  </w:tcBorders>
                  <w:shd w:val="clear" w:color="auto" w:fill="auto"/>
                  <w:noWrap/>
                  <w:vAlign w:val="bottom"/>
                  <w:hideMark/>
                </w:tcPr>
                <w:p w:rsidR="004430BE" w:rsidRPr="000F081C" w:rsidRDefault="004430BE" w:rsidP="004430BE"/>
              </w:tc>
              <w:tc>
                <w:tcPr>
                  <w:tcW w:w="1180" w:type="dxa"/>
                  <w:tcBorders>
                    <w:top w:val="nil"/>
                    <w:left w:val="nil"/>
                    <w:bottom w:val="nil"/>
                    <w:right w:val="nil"/>
                  </w:tcBorders>
                  <w:shd w:val="clear" w:color="auto" w:fill="auto"/>
                  <w:noWrap/>
                  <w:vAlign w:val="bottom"/>
                  <w:hideMark/>
                </w:tcPr>
                <w:p w:rsidR="004430BE" w:rsidRPr="000F081C" w:rsidRDefault="004430BE" w:rsidP="004430BE"/>
              </w:tc>
              <w:tc>
                <w:tcPr>
                  <w:tcW w:w="1843" w:type="dxa"/>
                  <w:tcBorders>
                    <w:top w:val="nil"/>
                    <w:left w:val="nil"/>
                    <w:bottom w:val="nil"/>
                    <w:right w:val="nil"/>
                  </w:tcBorders>
                  <w:shd w:val="clear" w:color="auto" w:fill="auto"/>
                  <w:noWrap/>
                  <w:vAlign w:val="bottom"/>
                  <w:hideMark/>
                </w:tcPr>
                <w:p w:rsidR="004430BE" w:rsidRPr="000F081C" w:rsidRDefault="004430BE" w:rsidP="004430BE"/>
              </w:tc>
              <w:tc>
                <w:tcPr>
                  <w:tcW w:w="1559" w:type="dxa"/>
                  <w:tcBorders>
                    <w:top w:val="nil"/>
                    <w:left w:val="nil"/>
                    <w:bottom w:val="nil"/>
                    <w:right w:val="nil"/>
                  </w:tcBorders>
                  <w:shd w:val="clear" w:color="auto" w:fill="auto"/>
                  <w:noWrap/>
                  <w:vAlign w:val="bottom"/>
                  <w:hideMark/>
                </w:tcPr>
                <w:p w:rsidR="004430BE" w:rsidRPr="000F081C" w:rsidRDefault="004430BE" w:rsidP="004430BE"/>
              </w:tc>
            </w:tr>
            <w:tr w:rsidR="004430BE" w:rsidRPr="000F081C" w:rsidTr="004430BE">
              <w:trPr>
                <w:trHeight w:val="288"/>
              </w:trPr>
              <w:tc>
                <w:tcPr>
                  <w:tcW w:w="4906"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0BE" w:rsidRPr="000F081C" w:rsidRDefault="004430BE" w:rsidP="004430BE">
                  <w:r w:rsidRPr="000F081C">
                    <w:t>U2 Link to Turbine Monitoring</w:t>
                  </w:r>
                </w:p>
              </w:tc>
              <w:tc>
                <w:tcPr>
                  <w:tcW w:w="425" w:type="dxa"/>
                  <w:tcBorders>
                    <w:top w:val="nil"/>
                    <w:left w:val="nil"/>
                    <w:bottom w:val="nil"/>
                    <w:right w:val="nil"/>
                  </w:tcBorders>
                  <w:shd w:val="clear" w:color="auto" w:fill="auto"/>
                  <w:noWrap/>
                  <w:vAlign w:val="bottom"/>
                  <w:hideMark/>
                </w:tcPr>
                <w:p w:rsidR="004430BE" w:rsidRPr="000F081C" w:rsidRDefault="004430BE" w:rsidP="004430BE"/>
              </w:tc>
              <w:tc>
                <w:tcPr>
                  <w:tcW w:w="3323" w:type="dxa"/>
                  <w:tcBorders>
                    <w:top w:val="nil"/>
                    <w:left w:val="single" w:sz="8" w:space="0" w:color="auto"/>
                    <w:bottom w:val="single" w:sz="4" w:space="0" w:color="auto"/>
                    <w:right w:val="single" w:sz="8" w:space="0" w:color="auto"/>
                  </w:tcBorders>
                  <w:shd w:val="clear" w:color="auto" w:fill="auto"/>
                  <w:noWrap/>
                  <w:vAlign w:val="bottom"/>
                  <w:hideMark/>
                </w:tcPr>
                <w:p w:rsidR="004430BE" w:rsidRPr="000F081C" w:rsidRDefault="004430BE" w:rsidP="004430BE">
                  <w:r w:rsidRPr="000F081C">
                    <w:t>60</w:t>
                  </w:r>
                </w:p>
              </w:tc>
              <w:tc>
                <w:tcPr>
                  <w:tcW w:w="1279" w:type="dxa"/>
                  <w:tcBorders>
                    <w:top w:val="nil"/>
                    <w:left w:val="nil"/>
                    <w:bottom w:val="nil"/>
                    <w:right w:val="nil"/>
                  </w:tcBorders>
                  <w:shd w:val="clear" w:color="auto" w:fill="auto"/>
                  <w:noWrap/>
                  <w:vAlign w:val="bottom"/>
                  <w:hideMark/>
                </w:tcPr>
                <w:p w:rsidR="004430BE" w:rsidRPr="000F081C" w:rsidRDefault="004430BE" w:rsidP="004430BE"/>
              </w:tc>
              <w:tc>
                <w:tcPr>
                  <w:tcW w:w="1180" w:type="dxa"/>
                  <w:tcBorders>
                    <w:top w:val="nil"/>
                    <w:left w:val="nil"/>
                    <w:bottom w:val="nil"/>
                    <w:right w:val="nil"/>
                  </w:tcBorders>
                  <w:shd w:val="clear" w:color="auto" w:fill="auto"/>
                  <w:noWrap/>
                  <w:vAlign w:val="bottom"/>
                  <w:hideMark/>
                </w:tcPr>
                <w:p w:rsidR="004430BE" w:rsidRPr="000F081C" w:rsidRDefault="004430BE" w:rsidP="004430BE"/>
              </w:tc>
              <w:tc>
                <w:tcPr>
                  <w:tcW w:w="1843" w:type="dxa"/>
                  <w:tcBorders>
                    <w:top w:val="nil"/>
                    <w:left w:val="nil"/>
                    <w:bottom w:val="nil"/>
                    <w:right w:val="nil"/>
                  </w:tcBorders>
                  <w:shd w:val="clear" w:color="auto" w:fill="auto"/>
                  <w:noWrap/>
                  <w:vAlign w:val="bottom"/>
                  <w:hideMark/>
                </w:tcPr>
                <w:p w:rsidR="004430BE" w:rsidRPr="000F081C" w:rsidRDefault="004430BE" w:rsidP="004430BE"/>
              </w:tc>
              <w:tc>
                <w:tcPr>
                  <w:tcW w:w="1559" w:type="dxa"/>
                  <w:tcBorders>
                    <w:top w:val="nil"/>
                    <w:left w:val="nil"/>
                    <w:bottom w:val="nil"/>
                    <w:right w:val="nil"/>
                  </w:tcBorders>
                  <w:shd w:val="clear" w:color="auto" w:fill="auto"/>
                  <w:noWrap/>
                  <w:vAlign w:val="bottom"/>
                  <w:hideMark/>
                </w:tcPr>
                <w:p w:rsidR="004430BE" w:rsidRPr="000F081C" w:rsidRDefault="004430BE" w:rsidP="004430BE"/>
              </w:tc>
            </w:tr>
            <w:tr w:rsidR="004430BE" w:rsidRPr="000F081C" w:rsidTr="004430BE">
              <w:trPr>
                <w:trHeight w:val="288"/>
              </w:trPr>
              <w:tc>
                <w:tcPr>
                  <w:tcW w:w="4906" w:type="dxa"/>
                  <w:gridSpan w:val="2"/>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0BE" w:rsidRPr="000F081C" w:rsidRDefault="004430BE" w:rsidP="004430BE">
                  <w:r w:rsidRPr="000F081C">
                    <w:t>U3 Link to Turbine Monitoring</w:t>
                  </w:r>
                </w:p>
              </w:tc>
              <w:tc>
                <w:tcPr>
                  <w:tcW w:w="425" w:type="dxa"/>
                  <w:tcBorders>
                    <w:top w:val="nil"/>
                    <w:left w:val="nil"/>
                    <w:bottom w:val="nil"/>
                    <w:right w:val="nil"/>
                  </w:tcBorders>
                  <w:shd w:val="clear" w:color="auto" w:fill="auto"/>
                  <w:noWrap/>
                  <w:vAlign w:val="bottom"/>
                  <w:hideMark/>
                </w:tcPr>
                <w:p w:rsidR="004430BE" w:rsidRPr="000F081C" w:rsidRDefault="004430BE" w:rsidP="004430BE"/>
              </w:tc>
              <w:tc>
                <w:tcPr>
                  <w:tcW w:w="3323" w:type="dxa"/>
                  <w:tcBorders>
                    <w:top w:val="nil"/>
                    <w:left w:val="single" w:sz="8" w:space="0" w:color="auto"/>
                    <w:bottom w:val="single" w:sz="4" w:space="0" w:color="auto"/>
                    <w:right w:val="single" w:sz="8" w:space="0" w:color="auto"/>
                  </w:tcBorders>
                  <w:shd w:val="clear" w:color="auto" w:fill="auto"/>
                  <w:noWrap/>
                  <w:vAlign w:val="bottom"/>
                  <w:hideMark/>
                </w:tcPr>
                <w:p w:rsidR="004430BE" w:rsidRPr="000F081C" w:rsidRDefault="004430BE" w:rsidP="004430BE">
                  <w:r w:rsidRPr="000F081C">
                    <w:t>60</w:t>
                  </w:r>
                </w:p>
              </w:tc>
              <w:tc>
                <w:tcPr>
                  <w:tcW w:w="1279" w:type="dxa"/>
                  <w:tcBorders>
                    <w:top w:val="nil"/>
                    <w:left w:val="nil"/>
                    <w:bottom w:val="nil"/>
                    <w:right w:val="nil"/>
                  </w:tcBorders>
                  <w:shd w:val="clear" w:color="auto" w:fill="auto"/>
                  <w:noWrap/>
                  <w:vAlign w:val="bottom"/>
                  <w:hideMark/>
                </w:tcPr>
                <w:p w:rsidR="004430BE" w:rsidRPr="000F081C" w:rsidRDefault="004430BE" w:rsidP="004430BE"/>
              </w:tc>
              <w:tc>
                <w:tcPr>
                  <w:tcW w:w="1180" w:type="dxa"/>
                  <w:tcBorders>
                    <w:top w:val="nil"/>
                    <w:left w:val="nil"/>
                    <w:bottom w:val="nil"/>
                    <w:right w:val="nil"/>
                  </w:tcBorders>
                  <w:shd w:val="clear" w:color="auto" w:fill="auto"/>
                  <w:noWrap/>
                  <w:vAlign w:val="bottom"/>
                  <w:hideMark/>
                </w:tcPr>
                <w:p w:rsidR="004430BE" w:rsidRPr="000F081C" w:rsidRDefault="004430BE" w:rsidP="004430BE"/>
              </w:tc>
              <w:tc>
                <w:tcPr>
                  <w:tcW w:w="1843" w:type="dxa"/>
                  <w:tcBorders>
                    <w:top w:val="nil"/>
                    <w:left w:val="nil"/>
                    <w:bottom w:val="nil"/>
                    <w:right w:val="nil"/>
                  </w:tcBorders>
                  <w:shd w:val="clear" w:color="auto" w:fill="auto"/>
                  <w:noWrap/>
                  <w:vAlign w:val="bottom"/>
                  <w:hideMark/>
                </w:tcPr>
                <w:p w:rsidR="004430BE" w:rsidRPr="000F081C" w:rsidRDefault="004430BE" w:rsidP="004430BE"/>
              </w:tc>
              <w:tc>
                <w:tcPr>
                  <w:tcW w:w="1559" w:type="dxa"/>
                  <w:tcBorders>
                    <w:top w:val="nil"/>
                    <w:left w:val="nil"/>
                    <w:bottom w:val="nil"/>
                    <w:right w:val="nil"/>
                  </w:tcBorders>
                  <w:shd w:val="clear" w:color="auto" w:fill="auto"/>
                  <w:noWrap/>
                  <w:vAlign w:val="bottom"/>
                  <w:hideMark/>
                </w:tcPr>
                <w:p w:rsidR="004430BE" w:rsidRPr="000F081C" w:rsidRDefault="004430BE" w:rsidP="004430BE"/>
              </w:tc>
            </w:tr>
            <w:tr w:rsidR="004430BE" w:rsidRPr="000F081C" w:rsidTr="004430BE">
              <w:trPr>
                <w:trHeight w:val="300"/>
              </w:trPr>
              <w:tc>
                <w:tcPr>
                  <w:tcW w:w="2681" w:type="dxa"/>
                  <w:tcBorders>
                    <w:top w:val="nil"/>
                    <w:left w:val="nil"/>
                    <w:bottom w:val="nil"/>
                    <w:right w:val="nil"/>
                  </w:tcBorders>
                  <w:shd w:val="clear" w:color="auto" w:fill="auto"/>
                  <w:noWrap/>
                  <w:vAlign w:val="bottom"/>
                  <w:hideMark/>
                </w:tcPr>
                <w:p w:rsidR="004430BE" w:rsidRPr="000F081C" w:rsidRDefault="004430BE" w:rsidP="004430BE"/>
              </w:tc>
              <w:tc>
                <w:tcPr>
                  <w:tcW w:w="2225" w:type="dxa"/>
                  <w:tcBorders>
                    <w:top w:val="nil"/>
                    <w:left w:val="nil"/>
                    <w:bottom w:val="nil"/>
                    <w:right w:val="nil"/>
                  </w:tcBorders>
                  <w:shd w:val="clear" w:color="auto" w:fill="auto"/>
                  <w:noWrap/>
                  <w:vAlign w:val="bottom"/>
                  <w:hideMark/>
                </w:tcPr>
                <w:p w:rsidR="004430BE" w:rsidRPr="000F081C" w:rsidRDefault="004430BE" w:rsidP="004430BE"/>
              </w:tc>
              <w:tc>
                <w:tcPr>
                  <w:tcW w:w="425" w:type="dxa"/>
                  <w:tcBorders>
                    <w:top w:val="nil"/>
                    <w:left w:val="nil"/>
                    <w:bottom w:val="nil"/>
                    <w:right w:val="nil"/>
                  </w:tcBorders>
                  <w:shd w:val="clear" w:color="auto" w:fill="auto"/>
                  <w:noWrap/>
                  <w:vAlign w:val="bottom"/>
                  <w:hideMark/>
                </w:tcPr>
                <w:p w:rsidR="004430BE" w:rsidRPr="000F081C" w:rsidRDefault="004430BE" w:rsidP="004430BE"/>
              </w:tc>
              <w:tc>
                <w:tcPr>
                  <w:tcW w:w="3323" w:type="dxa"/>
                  <w:tcBorders>
                    <w:top w:val="nil"/>
                    <w:left w:val="nil"/>
                    <w:bottom w:val="nil"/>
                    <w:right w:val="nil"/>
                  </w:tcBorders>
                  <w:shd w:val="clear" w:color="auto" w:fill="auto"/>
                  <w:noWrap/>
                  <w:vAlign w:val="bottom"/>
                  <w:hideMark/>
                </w:tcPr>
                <w:p w:rsidR="004430BE" w:rsidRPr="000F081C" w:rsidRDefault="004430BE" w:rsidP="004430BE"/>
              </w:tc>
              <w:tc>
                <w:tcPr>
                  <w:tcW w:w="1279" w:type="dxa"/>
                  <w:tcBorders>
                    <w:top w:val="nil"/>
                    <w:left w:val="nil"/>
                    <w:bottom w:val="nil"/>
                    <w:right w:val="nil"/>
                  </w:tcBorders>
                  <w:shd w:val="clear" w:color="auto" w:fill="auto"/>
                  <w:noWrap/>
                  <w:vAlign w:val="bottom"/>
                  <w:hideMark/>
                </w:tcPr>
                <w:p w:rsidR="004430BE" w:rsidRPr="000F081C" w:rsidRDefault="004430BE" w:rsidP="004430BE"/>
              </w:tc>
              <w:tc>
                <w:tcPr>
                  <w:tcW w:w="1180" w:type="dxa"/>
                  <w:tcBorders>
                    <w:top w:val="nil"/>
                    <w:left w:val="nil"/>
                    <w:bottom w:val="nil"/>
                    <w:right w:val="nil"/>
                  </w:tcBorders>
                  <w:shd w:val="clear" w:color="auto" w:fill="auto"/>
                  <w:noWrap/>
                  <w:vAlign w:val="bottom"/>
                  <w:hideMark/>
                </w:tcPr>
                <w:p w:rsidR="004430BE" w:rsidRPr="000F081C" w:rsidRDefault="004430BE" w:rsidP="004430BE"/>
              </w:tc>
              <w:tc>
                <w:tcPr>
                  <w:tcW w:w="1843" w:type="dxa"/>
                  <w:tcBorders>
                    <w:top w:val="nil"/>
                    <w:left w:val="nil"/>
                    <w:bottom w:val="nil"/>
                    <w:right w:val="nil"/>
                  </w:tcBorders>
                  <w:shd w:val="clear" w:color="auto" w:fill="auto"/>
                  <w:noWrap/>
                  <w:vAlign w:val="bottom"/>
                  <w:hideMark/>
                </w:tcPr>
                <w:p w:rsidR="004430BE" w:rsidRPr="000F081C" w:rsidRDefault="004430BE" w:rsidP="004430BE"/>
              </w:tc>
              <w:tc>
                <w:tcPr>
                  <w:tcW w:w="1559" w:type="dxa"/>
                  <w:tcBorders>
                    <w:top w:val="nil"/>
                    <w:left w:val="nil"/>
                    <w:bottom w:val="nil"/>
                    <w:right w:val="nil"/>
                  </w:tcBorders>
                  <w:shd w:val="clear" w:color="auto" w:fill="auto"/>
                  <w:noWrap/>
                  <w:vAlign w:val="bottom"/>
                  <w:hideMark/>
                </w:tcPr>
                <w:p w:rsidR="004430BE" w:rsidRPr="000F081C" w:rsidRDefault="004430BE" w:rsidP="004430BE"/>
              </w:tc>
            </w:tr>
            <w:tr w:rsidR="004430BE" w:rsidRPr="000F081C" w:rsidTr="004430BE">
              <w:trPr>
                <w:trHeight w:val="288"/>
              </w:trPr>
              <w:tc>
                <w:tcPr>
                  <w:tcW w:w="2681" w:type="dxa"/>
                  <w:tcBorders>
                    <w:top w:val="nil"/>
                    <w:left w:val="nil"/>
                    <w:bottom w:val="nil"/>
                    <w:right w:val="nil"/>
                  </w:tcBorders>
                  <w:shd w:val="clear" w:color="auto" w:fill="auto"/>
                  <w:noWrap/>
                  <w:vAlign w:val="bottom"/>
                </w:tcPr>
                <w:p w:rsidR="004430BE" w:rsidRPr="000F081C" w:rsidRDefault="004430BE" w:rsidP="004430BE"/>
              </w:tc>
              <w:tc>
                <w:tcPr>
                  <w:tcW w:w="2225" w:type="dxa"/>
                  <w:tcBorders>
                    <w:top w:val="nil"/>
                    <w:left w:val="nil"/>
                    <w:bottom w:val="nil"/>
                    <w:right w:val="nil"/>
                  </w:tcBorders>
                  <w:shd w:val="clear" w:color="auto" w:fill="auto"/>
                  <w:noWrap/>
                  <w:vAlign w:val="bottom"/>
                </w:tcPr>
                <w:p w:rsidR="004430BE" w:rsidRPr="000F081C" w:rsidRDefault="004430BE" w:rsidP="004430BE"/>
              </w:tc>
              <w:tc>
                <w:tcPr>
                  <w:tcW w:w="425" w:type="dxa"/>
                  <w:tcBorders>
                    <w:top w:val="nil"/>
                    <w:left w:val="nil"/>
                    <w:bottom w:val="nil"/>
                    <w:right w:val="nil"/>
                  </w:tcBorders>
                  <w:shd w:val="clear" w:color="auto" w:fill="auto"/>
                  <w:noWrap/>
                  <w:vAlign w:val="bottom"/>
                </w:tcPr>
                <w:p w:rsidR="004430BE" w:rsidRPr="000F081C" w:rsidRDefault="004430BE" w:rsidP="004430BE"/>
              </w:tc>
              <w:tc>
                <w:tcPr>
                  <w:tcW w:w="3323" w:type="dxa"/>
                  <w:tcBorders>
                    <w:top w:val="nil"/>
                    <w:left w:val="nil"/>
                    <w:bottom w:val="nil"/>
                    <w:right w:val="nil"/>
                  </w:tcBorders>
                  <w:shd w:val="clear" w:color="auto" w:fill="auto"/>
                  <w:noWrap/>
                  <w:vAlign w:val="bottom"/>
                </w:tcPr>
                <w:p w:rsidR="004430BE" w:rsidRPr="000F081C" w:rsidRDefault="004430BE" w:rsidP="004430BE"/>
              </w:tc>
              <w:tc>
                <w:tcPr>
                  <w:tcW w:w="1279" w:type="dxa"/>
                  <w:tcBorders>
                    <w:top w:val="nil"/>
                    <w:left w:val="nil"/>
                    <w:bottom w:val="nil"/>
                    <w:right w:val="nil"/>
                  </w:tcBorders>
                  <w:shd w:val="clear" w:color="auto" w:fill="auto"/>
                  <w:noWrap/>
                  <w:vAlign w:val="bottom"/>
                </w:tcPr>
                <w:p w:rsidR="004430BE" w:rsidRPr="000F081C" w:rsidRDefault="004430BE" w:rsidP="004430BE"/>
              </w:tc>
              <w:tc>
                <w:tcPr>
                  <w:tcW w:w="1180" w:type="dxa"/>
                  <w:tcBorders>
                    <w:top w:val="nil"/>
                    <w:left w:val="nil"/>
                    <w:bottom w:val="nil"/>
                    <w:right w:val="nil"/>
                  </w:tcBorders>
                  <w:shd w:val="clear" w:color="auto" w:fill="auto"/>
                  <w:noWrap/>
                  <w:vAlign w:val="bottom"/>
                </w:tcPr>
                <w:p w:rsidR="004430BE" w:rsidRPr="000F081C" w:rsidRDefault="004430BE" w:rsidP="004430BE"/>
              </w:tc>
              <w:tc>
                <w:tcPr>
                  <w:tcW w:w="1843" w:type="dxa"/>
                  <w:tcBorders>
                    <w:top w:val="nil"/>
                    <w:left w:val="nil"/>
                    <w:bottom w:val="nil"/>
                    <w:right w:val="nil"/>
                  </w:tcBorders>
                  <w:shd w:val="clear" w:color="auto" w:fill="auto"/>
                  <w:noWrap/>
                  <w:vAlign w:val="bottom"/>
                </w:tcPr>
                <w:p w:rsidR="004430BE" w:rsidRPr="000F081C" w:rsidRDefault="004430BE" w:rsidP="004430BE"/>
              </w:tc>
              <w:tc>
                <w:tcPr>
                  <w:tcW w:w="1559" w:type="dxa"/>
                  <w:tcBorders>
                    <w:top w:val="nil"/>
                    <w:left w:val="nil"/>
                    <w:bottom w:val="nil"/>
                    <w:right w:val="nil"/>
                  </w:tcBorders>
                  <w:shd w:val="clear" w:color="auto" w:fill="auto"/>
                  <w:noWrap/>
                  <w:vAlign w:val="bottom"/>
                </w:tcPr>
                <w:p w:rsidR="004430BE" w:rsidRPr="000F081C" w:rsidRDefault="004430BE" w:rsidP="004430BE"/>
              </w:tc>
            </w:tr>
          </w:tbl>
          <w:p w:rsidR="000F081C" w:rsidRPr="000F081C" w:rsidRDefault="000F081C" w:rsidP="000F081C"/>
        </w:tc>
        <w:tc>
          <w:tcPr>
            <w:tcW w:w="2105" w:type="dxa"/>
            <w:tcBorders>
              <w:top w:val="nil"/>
              <w:left w:val="nil"/>
              <w:bottom w:val="nil"/>
              <w:right w:val="nil"/>
            </w:tcBorders>
            <w:shd w:val="clear" w:color="auto" w:fill="auto"/>
            <w:noWrap/>
            <w:vAlign w:val="bottom"/>
            <w:hideMark/>
          </w:tcPr>
          <w:p w:rsidR="000F081C" w:rsidRPr="000F081C" w:rsidRDefault="000F081C" w:rsidP="000F081C"/>
        </w:tc>
        <w:tc>
          <w:tcPr>
            <w:tcW w:w="548" w:type="dxa"/>
            <w:tcBorders>
              <w:top w:val="nil"/>
              <w:left w:val="nil"/>
              <w:bottom w:val="nil"/>
              <w:right w:val="nil"/>
            </w:tcBorders>
            <w:shd w:val="clear" w:color="auto" w:fill="auto"/>
            <w:noWrap/>
            <w:vAlign w:val="bottom"/>
            <w:hideMark/>
          </w:tcPr>
          <w:p w:rsidR="000F081C" w:rsidRPr="000F081C" w:rsidRDefault="000F081C" w:rsidP="000F081C"/>
        </w:tc>
        <w:tc>
          <w:tcPr>
            <w:tcW w:w="1862" w:type="dxa"/>
            <w:tcBorders>
              <w:top w:val="nil"/>
              <w:left w:val="nil"/>
              <w:bottom w:val="nil"/>
              <w:right w:val="nil"/>
            </w:tcBorders>
            <w:shd w:val="clear" w:color="auto" w:fill="auto"/>
            <w:noWrap/>
            <w:vAlign w:val="bottom"/>
            <w:hideMark/>
          </w:tcPr>
          <w:p w:rsidR="000F081C" w:rsidRPr="000F081C" w:rsidRDefault="000F081C" w:rsidP="000F081C"/>
        </w:tc>
        <w:tc>
          <w:tcPr>
            <w:tcW w:w="1385" w:type="dxa"/>
            <w:tcBorders>
              <w:top w:val="nil"/>
              <w:left w:val="nil"/>
              <w:bottom w:val="nil"/>
              <w:right w:val="nil"/>
            </w:tcBorders>
            <w:shd w:val="clear" w:color="auto" w:fill="auto"/>
            <w:noWrap/>
            <w:vAlign w:val="bottom"/>
            <w:hideMark/>
          </w:tcPr>
          <w:p w:rsidR="000F081C" w:rsidRPr="000F081C" w:rsidRDefault="000F081C" w:rsidP="000F081C"/>
        </w:tc>
        <w:tc>
          <w:tcPr>
            <w:tcW w:w="278" w:type="dxa"/>
            <w:tcBorders>
              <w:top w:val="nil"/>
              <w:left w:val="nil"/>
              <w:bottom w:val="nil"/>
              <w:right w:val="nil"/>
            </w:tcBorders>
            <w:shd w:val="clear" w:color="auto" w:fill="auto"/>
            <w:noWrap/>
            <w:vAlign w:val="bottom"/>
            <w:hideMark/>
          </w:tcPr>
          <w:p w:rsidR="000F081C" w:rsidRPr="000F081C" w:rsidRDefault="000F081C" w:rsidP="000F081C"/>
        </w:tc>
        <w:tc>
          <w:tcPr>
            <w:tcW w:w="2885" w:type="dxa"/>
            <w:tcBorders>
              <w:top w:val="nil"/>
              <w:left w:val="nil"/>
              <w:bottom w:val="nil"/>
              <w:right w:val="nil"/>
            </w:tcBorders>
            <w:shd w:val="clear" w:color="auto" w:fill="auto"/>
            <w:noWrap/>
            <w:vAlign w:val="bottom"/>
            <w:hideMark/>
          </w:tcPr>
          <w:p w:rsidR="000F081C" w:rsidRPr="000F081C" w:rsidRDefault="000F081C" w:rsidP="000F081C"/>
        </w:tc>
        <w:tc>
          <w:tcPr>
            <w:tcW w:w="1959" w:type="dxa"/>
            <w:tcBorders>
              <w:top w:val="nil"/>
              <w:left w:val="nil"/>
              <w:bottom w:val="nil"/>
              <w:right w:val="nil"/>
            </w:tcBorders>
            <w:shd w:val="clear" w:color="auto" w:fill="auto"/>
            <w:noWrap/>
            <w:vAlign w:val="bottom"/>
            <w:hideMark/>
          </w:tcPr>
          <w:p w:rsidR="000F081C" w:rsidRPr="000F081C" w:rsidRDefault="000F081C" w:rsidP="000F081C"/>
        </w:tc>
      </w:tr>
      <w:tr w:rsidR="000F081C" w:rsidRPr="000F081C" w:rsidTr="000F081C">
        <w:trPr>
          <w:trHeight w:val="288"/>
        </w:trPr>
        <w:tc>
          <w:tcPr>
            <w:tcW w:w="2681" w:type="dxa"/>
            <w:tcBorders>
              <w:top w:val="nil"/>
              <w:left w:val="nil"/>
              <w:bottom w:val="nil"/>
              <w:right w:val="nil"/>
            </w:tcBorders>
            <w:shd w:val="clear" w:color="auto" w:fill="auto"/>
            <w:noWrap/>
            <w:vAlign w:val="bottom"/>
            <w:hideMark/>
          </w:tcPr>
          <w:p w:rsidR="000F081C" w:rsidRPr="000F081C" w:rsidRDefault="000F081C" w:rsidP="000F081C"/>
        </w:tc>
        <w:tc>
          <w:tcPr>
            <w:tcW w:w="2105" w:type="dxa"/>
            <w:tcBorders>
              <w:top w:val="nil"/>
              <w:left w:val="nil"/>
              <w:bottom w:val="nil"/>
              <w:right w:val="nil"/>
            </w:tcBorders>
            <w:shd w:val="clear" w:color="auto" w:fill="auto"/>
            <w:noWrap/>
            <w:vAlign w:val="bottom"/>
            <w:hideMark/>
          </w:tcPr>
          <w:p w:rsidR="000F081C" w:rsidRPr="000F081C" w:rsidRDefault="000F081C" w:rsidP="000F081C"/>
        </w:tc>
        <w:tc>
          <w:tcPr>
            <w:tcW w:w="548" w:type="dxa"/>
            <w:tcBorders>
              <w:top w:val="nil"/>
              <w:left w:val="nil"/>
              <w:bottom w:val="nil"/>
              <w:right w:val="nil"/>
            </w:tcBorders>
            <w:shd w:val="clear" w:color="auto" w:fill="auto"/>
            <w:noWrap/>
            <w:vAlign w:val="bottom"/>
            <w:hideMark/>
          </w:tcPr>
          <w:p w:rsidR="000F081C" w:rsidRPr="000F081C" w:rsidRDefault="000F081C" w:rsidP="000F081C"/>
        </w:tc>
        <w:tc>
          <w:tcPr>
            <w:tcW w:w="1862" w:type="dxa"/>
            <w:tcBorders>
              <w:top w:val="nil"/>
              <w:left w:val="nil"/>
              <w:bottom w:val="nil"/>
              <w:right w:val="nil"/>
            </w:tcBorders>
            <w:shd w:val="clear" w:color="auto" w:fill="auto"/>
            <w:noWrap/>
            <w:vAlign w:val="bottom"/>
            <w:hideMark/>
          </w:tcPr>
          <w:p w:rsidR="000F081C" w:rsidRPr="000F081C" w:rsidRDefault="000F081C" w:rsidP="000F081C"/>
        </w:tc>
        <w:tc>
          <w:tcPr>
            <w:tcW w:w="1385" w:type="dxa"/>
            <w:tcBorders>
              <w:top w:val="nil"/>
              <w:left w:val="nil"/>
              <w:bottom w:val="nil"/>
              <w:right w:val="nil"/>
            </w:tcBorders>
            <w:shd w:val="clear" w:color="auto" w:fill="auto"/>
            <w:noWrap/>
            <w:vAlign w:val="bottom"/>
            <w:hideMark/>
          </w:tcPr>
          <w:p w:rsidR="000F081C" w:rsidRPr="000F081C" w:rsidRDefault="000F081C" w:rsidP="000F081C"/>
        </w:tc>
        <w:tc>
          <w:tcPr>
            <w:tcW w:w="278" w:type="dxa"/>
            <w:tcBorders>
              <w:top w:val="nil"/>
              <w:left w:val="nil"/>
              <w:bottom w:val="nil"/>
              <w:right w:val="nil"/>
            </w:tcBorders>
            <w:shd w:val="clear" w:color="auto" w:fill="auto"/>
            <w:noWrap/>
            <w:vAlign w:val="bottom"/>
            <w:hideMark/>
          </w:tcPr>
          <w:p w:rsidR="000F081C" w:rsidRPr="000F081C" w:rsidRDefault="000F081C" w:rsidP="000F081C"/>
        </w:tc>
        <w:tc>
          <w:tcPr>
            <w:tcW w:w="2885" w:type="dxa"/>
            <w:tcBorders>
              <w:top w:val="nil"/>
              <w:left w:val="nil"/>
              <w:bottom w:val="nil"/>
              <w:right w:val="nil"/>
            </w:tcBorders>
            <w:shd w:val="clear" w:color="auto" w:fill="auto"/>
            <w:noWrap/>
            <w:vAlign w:val="bottom"/>
            <w:hideMark/>
          </w:tcPr>
          <w:p w:rsidR="000F081C" w:rsidRPr="000F081C" w:rsidRDefault="000F081C" w:rsidP="000F081C"/>
        </w:tc>
        <w:tc>
          <w:tcPr>
            <w:tcW w:w="1959" w:type="dxa"/>
            <w:tcBorders>
              <w:top w:val="nil"/>
              <w:left w:val="nil"/>
              <w:bottom w:val="nil"/>
              <w:right w:val="nil"/>
            </w:tcBorders>
            <w:shd w:val="clear" w:color="auto" w:fill="auto"/>
            <w:noWrap/>
            <w:vAlign w:val="bottom"/>
            <w:hideMark/>
          </w:tcPr>
          <w:p w:rsidR="000F081C" w:rsidRPr="000F081C" w:rsidRDefault="000F081C" w:rsidP="000F081C"/>
        </w:tc>
      </w:tr>
    </w:tbl>
    <w:p w:rsidR="000F081C" w:rsidRPr="000F081C" w:rsidRDefault="000F081C" w:rsidP="000F081C"/>
    <w:p w:rsidR="000D564F" w:rsidRPr="000D564F" w:rsidRDefault="000D564F" w:rsidP="000D564F"/>
    <w:sectPr w:rsidR="000D564F" w:rsidRPr="000D564F" w:rsidSect="00960844">
      <w:footerReference w:type="default" r:id="rId14"/>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06C9" w:rsidRDefault="005506C9">
      <w:r>
        <w:separator/>
      </w:r>
    </w:p>
  </w:endnote>
  <w:endnote w:type="continuationSeparator" w:id="0">
    <w:p w:rsidR="005506C9" w:rsidRDefault="00550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Helvetica Light">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ACB" w:rsidRDefault="005506C9">
    <w:pPr>
      <w:pStyle w:val="Footer"/>
    </w:pPr>
    <w:r>
      <w:pict w14:anchorId="43FC3A9D">
        <v:rect id="_x0000_i1025" style="width:0;height:1.5pt" o:hralign="center" o:hrstd="t" o:hr="t" fillcolor="gray" stroked="f"/>
      </w:pict>
    </w:r>
  </w:p>
  <w:p w:rsidR="006E5ACB" w:rsidRPr="001553B8" w:rsidRDefault="006E5ACB" w:rsidP="0075509E">
    <w:pPr>
      <w:pStyle w:val="Footer"/>
      <w:rPr>
        <w:rStyle w:val="PageNumber"/>
        <w:b w:val="0"/>
        <w:caps/>
        <w:sz w:val="16"/>
        <w:szCs w:val="16"/>
      </w:rPr>
    </w:pPr>
    <w:del w:id="1" w:author="Author">
      <w:r w:rsidRPr="001553B8" w:rsidDel="009D09F4">
        <w:rPr>
          <w:rStyle w:val="PageNumber"/>
          <w:b w:val="0"/>
          <w:caps/>
          <w:sz w:val="16"/>
          <w:szCs w:val="16"/>
        </w:rPr>
        <w:delText>Part C3: Scope of Work</w:delText>
      </w:r>
    </w:del>
    <w:r w:rsidRPr="001553B8">
      <w:rPr>
        <w:rStyle w:val="PageNumber"/>
        <w:b w:val="0"/>
        <w:caps/>
        <w:sz w:val="16"/>
        <w:szCs w:val="16"/>
      </w:rPr>
      <w:tab/>
    </w:r>
    <w:r w:rsidRPr="001553B8">
      <w:rPr>
        <w:rStyle w:val="PageNumber"/>
        <w:b w:val="0"/>
        <w:caps/>
        <w:sz w:val="16"/>
        <w:szCs w:val="16"/>
      </w:rPr>
      <w:fldChar w:fldCharType="begin"/>
    </w:r>
    <w:r w:rsidRPr="001553B8">
      <w:rPr>
        <w:rStyle w:val="PageNumber"/>
        <w:b w:val="0"/>
        <w:caps/>
        <w:sz w:val="16"/>
        <w:szCs w:val="16"/>
      </w:rPr>
      <w:instrText xml:space="preserve"> PAGE </w:instrText>
    </w:r>
    <w:r w:rsidRPr="001553B8">
      <w:rPr>
        <w:rStyle w:val="PageNumber"/>
        <w:b w:val="0"/>
        <w:caps/>
        <w:sz w:val="16"/>
        <w:szCs w:val="16"/>
      </w:rPr>
      <w:fldChar w:fldCharType="separate"/>
    </w:r>
    <w:r w:rsidR="00F63D35">
      <w:rPr>
        <w:rStyle w:val="PageNumber"/>
        <w:b w:val="0"/>
        <w:caps/>
        <w:noProof/>
        <w:sz w:val="16"/>
        <w:szCs w:val="16"/>
      </w:rPr>
      <w:t>1</w:t>
    </w:r>
    <w:r w:rsidRPr="001553B8">
      <w:rPr>
        <w:rStyle w:val="PageNumber"/>
        <w:b w:val="0"/>
        <w:caps/>
        <w:sz w:val="16"/>
        <w:szCs w:val="16"/>
      </w:rPr>
      <w:fldChar w:fldCharType="end"/>
    </w:r>
    <w:r w:rsidRPr="001553B8">
      <w:rPr>
        <w:rStyle w:val="PageNumber"/>
        <w:b w:val="0"/>
        <w:caps/>
        <w:sz w:val="16"/>
        <w:szCs w:val="16"/>
      </w:rPr>
      <w:tab/>
    </w:r>
    <w:del w:id="2" w:author="Author">
      <w:r w:rsidRPr="001553B8" w:rsidDel="009D09F4">
        <w:rPr>
          <w:rStyle w:val="PageNumber"/>
          <w:b w:val="0"/>
          <w:caps/>
          <w:sz w:val="16"/>
          <w:szCs w:val="16"/>
        </w:rPr>
        <w:delText>C3</w:delText>
      </w:r>
      <w:r w:rsidDel="009D09F4">
        <w:rPr>
          <w:rStyle w:val="PageNumber"/>
          <w:b w:val="0"/>
          <w:caps/>
          <w:sz w:val="16"/>
          <w:szCs w:val="16"/>
        </w:rPr>
        <w:delText xml:space="preserve"> ecc3 </w:delText>
      </w:r>
      <w:r w:rsidRPr="001553B8" w:rsidDel="009D09F4">
        <w:rPr>
          <w:rStyle w:val="PageNumber"/>
          <w:b w:val="0"/>
          <w:caps/>
          <w:sz w:val="16"/>
          <w:szCs w:val="16"/>
        </w:rPr>
        <w:delText>Cover page</w:delText>
      </w:r>
    </w:del>
  </w:p>
  <w:p w:rsidR="006E5ACB" w:rsidRPr="001553B8" w:rsidRDefault="006E5ACB" w:rsidP="0075509E">
    <w:pPr>
      <w:pStyle w:val="Footer"/>
      <w:rPr>
        <w:rStyle w:val="PageNumber"/>
        <w:b w:val="0"/>
        <w:caps/>
        <w:sz w:val="16"/>
        <w:szCs w:val="16"/>
      </w:rPr>
    </w:pPr>
    <w:r w:rsidRPr="001553B8">
      <w:rPr>
        <w:rStyle w:val="PageNumber"/>
        <w:b w:val="0"/>
        <w:caps/>
        <w:sz w:val="16"/>
        <w:szCs w:val="16"/>
      </w:rPr>
      <w:tab/>
    </w:r>
    <w:r w:rsidRPr="001553B8">
      <w:rPr>
        <w:rStyle w:val="PageNumber"/>
        <w:b w:val="0"/>
        <w:caps/>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ACB" w:rsidRDefault="005506C9">
    <w:pPr>
      <w:pStyle w:val="Footer"/>
    </w:pPr>
    <w:r>
      <w:pict w14:anchorId="3E617AE4">
        <v:rect id="_x0000_i1026" style="width:0;height:1.5pt" o:hralign="center" o:hrstd="t" o:hr="t" fillcolor="gray" stroked="f"/>
      </w:pict>
    </w:r>
  </w:p>
  <w:p w:rsidR="006E5ACB" w:rsidRPr="001553B8" w:rsidRDefault="006E5ACB">
    <w:pPr>
      <w:pStyle w:val="Footer"/>
      <w:rPr>
        <w:rStyle w:val="PageNumber"/>
        <w:rFonts w:cs="Arial"/>
        <w:b w:val="0"/>
        <w:caps/>
        <w:sz w:val="16"/>
        <w:szCs w:val="16"/>
      </w:rPr>
    </w:pPr>
    <w:r w:rsidRPr="001553B8">
      <w:rPr>
        <w:rStyle w:val="PageNumber"/>
        <w:rFonts w:cs="Arial"/>
        <w:b w:val="0"/>
        <w:caps/>
        <w:sz w:val="16"/>
        <w:szCs w:val="16"/>
      </w:rPr>
      <w:t>Part C3: Scope of Work</w:t>
    </w:r>
    <w:r w:rsidRPr="001553B8">
      <w:rPr>
        <w:rStyle w:val="PageNumber"/>
        <w:rFonts w:cs="Arial"/>
        <w:b w:val="0"/>
        <w:caps/>
        <w:sz w:val="16"/>
        <w:szCs w:val="16"/>
      </w:rPr>
      <w:tab/>
      <w:t xml:space="preserve">PAGE </w:t>
    </w:r>
    <w:r w:rsidRPr="001553B8">
      <w:rPr>
        <w:rStyle w:val="PageNumber"/>
        <w:rFonts w:cs="Arial"/>
        <w:b w:val="0"/>
        <w:caps/>
        <w:sz w:val="16"/>
        <w:szCs w:val="16"/>
      </w:rPr>
      <w:fldChar w:fldCharType="begin"/>
    </w:r>
    <w:r w:rsidRPr="001553B8">
      <w:rPr>
        <w:rStyle w:val="PageNumber"/>
        <w:rFonts w:cs="Arial"/>
        <w:b w:val="0"/>
        <w:caps/>
        <w:sz w:val="16"/>
        <w:szCs w:val="16"/>
      </w:rPr>
      <w:instrText xml:space="preserve"> PAGE </w:instrText>
    </w:r>
    <w:r w:rsidRPr="001553B8">
      <w:rPr>
        <w:rStyle w:val="PageNumber"/>
        <w:rFonts w:cs="Arial"/>
        <w:b w:val="0"/>
        <w:caps/>
        <w:sz w:val="16"/>
        <w:szCs w:val="16"/>
      </w:rPr>
      <w:fldChar w:fldCharType="separate"/>
    </w:r>
    <w:r w:rsidR="00F63D35">
      <w:rPr>
        <w:rStyle w:val="PageNumber"/>
        <w:rFonts w:cs="Arial"/>
        <w:b w:val="0"/>
        <w:caps/>
        <w:noProof/>
        <w:sz w:val="16"/>
        <w:szCs w:val="16"/>
      </w:rPr>
      <w:t>40</w:t>
    </w:r>
    <w:r w:rsidRPr="001553B8">
      <w:rPr>
        <w:rStyle w:val="PageNumber"/>
        <w:rFonts w:cs="Arial"/>
        <w:b w:val="0"/>
        <w:caps/>
        <w:sz w:val="16"/>
        <w:szCs w:val="16"/>
      </w:rPr>
      <w:fldChar w:fldCharType="end"/>
    </w:r>
    <w:r w:rsidRPr="001553B8">
      <w:rPr>
        <w:rStyle w:val="PageNumber"/>
        <w:rFonts w:cs="Arial"/>
        <w:b w:val="0"/>
        <w:caps/>
        <w:sz w:val="16"/>
        <w:szCs w:val="16"/>
      </w:rPr>
      <w:tab/>
      <w:t>C3.2</w:t>
    </w:r>
    <w:r>
      <w:rPr>
        <w:rStyle w:val="PageNumber"/>
        <w:rFonts w:cs="Arial"/>
        <w:b w:val="0"/>
        <w:caps/>
        <w:sz w:val="16"/>
        <w:szCs w:val="16"/>
      </w:rPr>
      <w:t xml:space="preserve"> ecc3 </w:t>
    </w:r>
    <w:r w:rsidRPr="001553B8">
      <w:rPr>
        <w:rStyle w:val="PageNumber"/>
        <w:rFonts w:cs="Arial"/>
        <w:b w:val="0"/>
        <w:i/>
        <w:caps/>
        <w:sz w:val="16"/>
        <w:szCs w:val="16"/>
      </w:rPr>
      <w:t>Contractor’s</w:t>
    </w:r>
    <w:r w:rsidRPr="001553B8">
      <w:rPr>
        <w:rStyle w:val="PageNumber"/>
        <w:rFonts w:cs="Arial"/>
        <w:b w:val="0"/>
        <w:caps/>
        <w:sz w:val="16"/>
        <w:szCs w:val="16"/>
      </w:rPr>
      <w:t xml:space="preserve"> Works Information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06C9" w:rsidRDefault="005506C9">
      <w:r>
        <w:separator/>
      </w:r>
    </w:p>
  </w:footnote>
  <w:footnote w:type="continuationSeparator" w:id="0">
    <w:p w:rsidR="005506C9" w:rsidRDefault="005506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ACB" w:rsidRPr="001553B8" w:rsidRDefault="006E5ACB" w:rsidP="006C3CE1">
    <w:pPr>
      <w:pStyle w:val="Header"/>
      <w:rPr>
        <w:caps/>
        <w:szCs w:val="16"/>
      </w:rPr>
    </w:pPr>
    <w:r>
      <w:rPr>
        <w:caps/>
        <w:szCs w:val="16"/>
      </w:rPr>
      <w:t xml:space="preserve">Appendix B – Option: turbine vibration diagnostic system </w:t>
    </w:r>
    <w:r w:rsidRPr="001553B8">
      <w:rPr>
        <w:caps/>
        <w:szCs w:val="16"/>
      </w:rPr>
      <w:tab/>
    </w:r>
    <w:r w:rsidRPr="001553B8">
      <w:rPr>
        <w:caps/>
        <w:szCs w:val="16"/>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ACB" w:rsidRPr="000F081C" w:rsidRDefault="006E5ACB" w:rsidP="000F081C"/>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ACB" w:rsidRPr="000F081C" w:rsidRDefault="006E5ACB" w:rsidP="000F081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222B23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A22E569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AD96C88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3AE3B1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294E57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985AE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A84926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C85D1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2C3663"/>
    <w:multiLevelType w:val="singleLevel"/>
    <w:tmpl w:val="54FEE896"/>
    <w:lvl w:ilvl="0">
      <w:start w:val="1"/>
      <w:numFmt w:val="bullet"/>
      <w:pStyle w:val="BulletSpecBody1"/>
      <w:lvlText w:val="-"/>
      <w:lvlJc w:val="left"/>
      <w:pPr>
        <w:tabs>
          <w:tab w:val="num" w:pos="360"/>
        </w:tabs>
        <w:ind w:left="360" w:hanging="360"/>
      </w:pPr>
      <w:rPr>
        <w:rFonts w:ascii="Courier New" w:hAnsi="Courier New" w:hint="default"/>
      </w:rPr>
    </w:lvl>
  </w:abstractNum>
  <w:abstractNum w:abstractNumId="11" w15:restartNumberingAfterBreak="0">
    <w:nsid w:val="07AF789A"/>
    <w:multiLevelType w:val="hybridMultilevel"/>
    <w:tmpl w:val="F54061F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07D3515F"/>
    <w:multiLevelType w:val="hybridMultilevel"/>
    <w:tmpl w:val="22568164"/>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pStyle w:val="FlietextAufz"/>
      <w:lvlText w:val=""/>
      <w:lvlJc w:val="left"/>
      <w:pPr>
        <w:tabs>
          <w:tab w:val="num" w:pos="1440"/>
        </w:tabs>
        <w:ind w:left="1137" w:hanging="57"/>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46472A"/>
    <w:multiLevelType w:val="hybridMultilevel"/>
    <w:tmpl w:val="AD44797A"/>
    <w:lvl w:ilvl="0" w:tplc="FFFFFFFF">
      <w:start w:val="1"/>
      <w:numFmt w:val="bullet"/>
      <w:pStyle w:val="StyleHeading1Left0cmFirstline0cm"/>
      <w:lvlText w:val=""/>
      <w:lvlJc w:val="left"/>
      <w:pPr>
        <w:tabs>
          <w:tab w:val="num" w:pos="972"/>
        </w:tabs>
        <w:ind w:left="972" w:hanging="360"/>
      </w:pPr>
      <w:rPr>
        <w:rFonts w:ascii="Symbol" w:hAnsi="Symbol" w:hint="default"/>
      </w:rPr>
    </w:lvl>
    <w:lvl w:ilvl="1" w:tplc="FFFFFFFF" w:tentative="1">
      <w:start w:val="1"/>
      <w:numFmt w:val="bullet"/>
      <w:lvlText w:val="o"/>
      <w:lvlJc w:val="left"/>
      <w:pPr>
        <w:tabs>
          <w:tab w:val="num" w:pos="1692"/>
        </w:tabs>
        <w:ind w:left="1692" w:hanging="360"/>
      </w:pPr>
      <w:rPr>
        <w:rFonts w:ascii="Courier New" w:hAnsi="Courier New" w:cs="Courier New" w:hint="default"/>
      </w:rPr>
    </w:lvl>
    <w:lvl w:ilvl="2" w:tplc="FFFFFFFF">
      <w:start w:val="1"/>
      <w:numFmt w:val="bullet"/>
      <w:lvlText w:val=""/>
      <w:lvlJc w:val="left"/>
      <w:pPr>
        <w:tabs>
          <w:tab w:val="num" w:pos="2412"/>
        </w:tabs>
        <w:ind w:left="2412" w:hanging="360"/>
      </w:pPr>
      <w:rPr>
        <w:rFonts w:ascii="Wingdings" w:hAnsi="Wingdings" w:hint="default"/>
      </w:rPr>
    </w:lvl>
    <w:lvl w:ilvl="3" w:tplc="FFFFFFFF">
      <w:start w:val="1"/>
      <w:numFmt w:val="bullet"/>
      <w:lvlText w:val=""/>
      <w:lvlJc w:val="left"/>
      <w:pPr>
        <w:tabs>
          <w:tab w:val="num" w:pos="3132"/>
        </w:tabs>
        <w:ind w:left="3132" w:hanging="360"/>
      </w:pPr>
      <w:rPr>
        <w:rFonts w:ascii="Symbol" w:hAnsi="Symbol" w:hint="default"/>
      </w:rPr>
    </w:lvl>
    <w:lvl w:ilvl="4" w:tplc="FFFFFFFF" w:tentative="1">
      <w:start w:val="1"/>
      <w:numFmt w:val="bullet"/>
      <w:lvlText w:val="o"/>
      <w:lvlJc w:val="left"/>
      <w:pPr>
        <w:tabs>
          <w:tab w:val="num" w:pos="3852"/>
        </w:tabs>
        <w:ind w:left="3852" w:hanging="360"/>
      </w:pPr>
      <w:rPr>
        <w:rFonts w:ascii="Courier New" w:hAnsi="Courier New" w:cs="Courier New" w:hint="default"/>
      </w:rPr>
    </w:lvl>
    <w:lvl w:ilvl="5" w:tplc="FFFFFFFF" w:tentative="1">
      <w:start w:val="1"/>
      <w:numFmt w:val="bullet"/>
      <w:lvlText w:val=""/>
      <w:lvlJc w:val="left"/>
      <w:pPr>
        <w:tabs>
          <w:tab w:val="num" w:pos="4572"/>
        </w:tabs>
        <w:ind w:left="4572" w:hanging="360"/>
      </w:pPr>
      <w:rPr>
        <w:rFonts w:ascii="Wingdings" w:hAnsi="Wingdings" w:hint="default"/>
      </w:rPr>
    </w:lvl>
    <w:lvl w:ilvl="6" w:tplc="FFFFFFFF" w:tentative="1">
      <w:start w:val="1"/>
      <w:numFmt w:val="bullet"/>
      <w:lvlText w:val=""/>
      <w:lvlJc w:val="left"/>
      <w:pPr>
        <w:tabs>
          <w:tab w:val="num" w:pos="5292"/>
        </w:tabs>
        <w:ind w:left="5292" w:hanging="360"/>
      </w:pPr>
      <w:rPr>
        <w:rFonts w:ascii="Symbol" w:hAnsi="Symbol" w:hint="default"/>
      </w:rPr>
    </w:lvl>
    <w:lvl w:ilvl="7" w:tplc="FFFFFFFF" w:tentative="1">
      <w:start w:val="1"/>
      <w:numFmt w:val="bullet"/>
      <w:lvlText w:val="o"/>
      <w:lvlJc w:val="left"/>
      <w:pPr>
        <w:tabs>
          <w:tab w:val="num" w:pos="6012"/>
        </w:tabs>
        <w:ind w:left="6012" w:hanging="360"/>
      </w:pPr>
      <w:rPr>
        <w:rFonts w:ascii="Courier New" w:hAnsi="Courier New" w:cs="Courier New" w:hint="default"/>
      </w:rPr>
    </w:lvl>
    <w:lvl w:ilvl="8" w:tplc="FFFFFFFF"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0AB02521"/>
    <w:multiLevelType w:val="multilevel"/>
    <w:tmpl w:val="590231D2"/>
    <w:lvl w:ilvl="0">
      <w:start w:val="1"/>
      <w:numFmt w:val="decimal"/>
      <w:lvlText w:val="%1"/>
      <w:lvlJc w:val="left"/>
      <w:pPr>
        <w:tabs>
          <w:tab w:val="num" w:pos="432"/>
        </w:tabs>
        <w:ind w:left="432" w:hanging="432"/>
      </w:pPr>
      <w:rPr>
        <w:rFonts w:hint="default"/>
      </w:rPr>
    </w:lvl>
    <w:lvl w:ilvl="1">
      <w:start w:val="1"/>
      <w:numFmt w:val="decimal"/>
      <w:lvlText w:val="%2."/>
      <w:lvlJc w:val="left"/>
      <w:pPr>
        <w:tabs>
          <w:tab w:val="num" w:pos="360"/>
        </w:tabs>
      </w:pPr>
    </w:lvl>
    <w:lvl w:ilvl="2">
      <w:start w:val="1"/>
      <w:numFmt w:val="lowerRoman"/>
      <w:lvlText w:val="%3."/>
      <w:lvlJc w:val="righ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2557770"/>
    <w:multiLevelType w:val="multilevel"/>
    <w:tmpl w:val="31A868A0"/>
    <w:lvl w:ilvl="0">
      <w:start w:val="1"/>
      <w:numFmt w:val="bullet"/>
      <w:lvlText w:val=""/>
      <w:lvlJc w:val="left"/>
      <w:pPr>
        <w:tabs>
          <w:tab w:val="num" w:pos="879"/>
        </w:tabs>
        <w:ind w:left="879" w:hanging="879"/>
      </w:pPr>
      <w:rPr>
        <w:rFonts w:ascii="Symbol" w:hAnsi="Symbol" w:hint="default"/>
      </w:rPr>
    </w:lvl>
    <w:lvl w:ilvl="1">
      <w:start w:val="1"/>
      <w:numFmt w:val="lowerLetter"/>
      <w:lvlText w:val="%2."/>
      <w:lvlJc w:val="left"/>
      <w:pPr>
        <w:tabs>
          <w:tab w:val="num" w:pos="901"/>
        </w:tabs>
        <w:ind w:left="901" w:hanging="360"/>
      </w:pPr>
    </w:lvl>
    <w:lvl w:ilvl="2">
      <w:start w:val="1"/>
      <w:numFmt w:val="lowerRoman"/>
      <w:lvlText w:val="%3."/>
      <w:lvlJc w:val="right"/>
      <w:pPr>
        <w:tabs>
          <w:tab w:val="num" w:pos="1621"/>
        </w:tabs>
        <w:ind w:left="1621" w:hanging="180"/>
      </w:pPr>
    </w:lvl>
    <w:lvl w:ilvl="3">
      <w:start w:val="1"/>
      <w:numFmt w:val="bullet"/>
      <w:lvlText w:val=""/>
      <w:lvlJc w:val="left"/>
      <w:pPr>
        <w:tabs>
          <w:tab w:val="num" w:pos="2341"/>
        </w:tabs>
        <w:ind w:left="2341" w:hanging="360"/>
      </w:pPr>
      <w:rPr>
        <w:rFonts w:ascii="Symbol" w:hAnsi="Symbol" w:hint="default"/>
      </w:rPr>
    </w:lvl>
    <w:lvl w:ilvl="4">
      <w:start w:val="1"/>
      <w:numFmt w:val="lowerLetter"/>
      <w:lvlText w:val="%5."/>
      <w:lvlJc w:val="left"/>
      <w:pPr>
        <w:tabs>
          <w:tab w:val="num" w:pos="3061"/>
        </w:tabs>
        <w:ind w:left="3061" w:hanging="360"/>
      </w:pPr>
    </w:lvl>
    <w:lvl w:ilvl="5">
      <w:start w:val="1"/>
      <w:numFmt w:val="lowerRoman"/>
      <w:lvlText w:val="%6."/>
      <w:lvlJc w:val="right"/>
      <w:pPr>
        <w:tabs>
          <w:tab w:val="num" w:pos="3781"/>
        </w:tabs>
        <w:ind w:left="3781" w:hanging="180"/>
      </w:pPr>
    </w:lvl>
    <w:lvl w:ilvl="6">
      <w:start w:val="1"/>
      <w:numFmt w:val="decimal"/>
      <w:lvlText w:val="%7."/>
      <w:lvlJc w:val="left"/>
      <w:pPr>
        <w:tabs>
          <w:tab w:val="num" w:pos="4501"/>
        </w:tabs>
        <w:ind w:left="4501" w:hanging="360"/>
      </w:pPr>
    </w:lvl>
    <w:lvl w:ilvl="7">
      <w:start w:val="1"/>
      <w:numFmt w:val="lowerLetter"/>
      <w:lvlText w:val="%8."/>
      <w:lvlJc w:val="left"/>
      <w:pPr>
        <w:tabs>
          <w:tab w:val="num" w:pos="5221"/>
        </w:tabs>
        <w:ind w:left="5221" w:hanging="360"/>
      </w:pPr>
    </w:lvl>
    <w:lvl w:ilvl="8">
      <w:start w:val="1"/>
      <w:numFmt w:val="lowerRoman"/>
      <w:lvlText w:val="%9."/>
      <w:lvlJc w:val="right"/>
      <w:pPr>
        <w:tabs>
          <w:tab w:val="num" w:pos="5941"/>
        </w:tabs>
        <w:ind w:left="5941" w:hanging="180"/>
      </w:pPr>
    </w:lvl>
  </w:abstractNum>
  <w:abstractNum w:abstractNumId="16" w15:restartNumberingAfterBreak="0">
    <w:nsid w:val="15B31615"/>
    <w:multiLevelType w:val="multilevel"/>
    <w:tmpl w:val="9ABA52F6"/>
    <w:lvl w:ilvl="0">
      <w:start w:val="1"/>
      <w:numFmt w:val="decimal"/>
      <w:lvlText w:val="%1"/>
      <w:lvlJc w:val="left"/>
      <w:pPr>
        <w:tabs>
          <w:tab w:val="num" w:pos="432"/>
        </w:tabs>
        <w:ind w:left="432" w:hanging="432"/>
      </w:pPr>
      <w:rPr>
        <w:rFonts w:hint="default"/>
      </w:rPr>
    </w:lvl>
    <w:lvl w:ilvl="1">
      <w:start w:val="1"/>
      <w:numFmt w:val="decimal"/>
      <w:lvlText w:val="B.%2."/>
      <w:lvlJc w:val="left"/>
      <w:pPr>
        <w:tabs>
          <w:tab w:val="num" w:pos="360"/>
        </w:tabs>
      </w:pPr>
      <w:rPr>
        <w:rFonts w:hint="default"/>
      </w:rPr>
    </w:lvl>
    <w:lvl w:ilvl="2">
      <w:start w:val="1"/>
      <w:numFmt w:val="decimal"/>
      <w:lvlText w:val="A.%3."/>
      <w:lvlJc w:val="left"/>
      <w:pPr>
        <w:tabs>
          <w:tab w:val="num" w:pos="360"/>
        </w:tabs>
      </w:pPr>
      <w:rPr>
        <w:rFonts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5E52019"/>
    <w:multiLevelType w:val="hybridMultilevel"/>
    <w:tmpl w:val="0D023FCE"/>
    <w:lvl w:ilvl="0" w:tplc="1C090003">
      <w:start w:val="1"/>
      <w:numFmt w:val="bullet"/>
      <w:lvlText w:val="o"/>
      <w:lvlJc w:val="left"/>
      <w:pPr>
        <w:ind w:left="1077" w:hanging="360"/>
      </w:pPr>
      <w:rPr>
        <w:rFonts w:ascii="Courier New" w:hAnsi="Courier New" w:cs="Courier New" w:hint="default"/>
      </w:rPr>
    </w:lvl>
    <w:lvl w:ilvl="1" w:tplc="1C090003" w:tentative="1">
      <w:start w:val="1"/>
      <w:numFmt w:val="bullet"/>
      <w:lvlText w:val="o"/>
      <w:lvlJc w:val="left"/>
      <w:pPr>
        <w:ind w:left="1797" w:hanging="360"/>
      </w:pPr>
      <w:rPr>
        <w:rFonts w:ascii="Courier New" w:hAnsi="Courier New" w:cs="Courier New" w:hint="default"/>
      </w:rPr>
    </w:lvl>
    <w:lvl w:ilvl="2" w:tplc="1C090005" w:tentative="1">
      <w:start w:val="1"/>
      <w:numFmt w:val="bullet"/>
      <w:lvlText w:val=""/>
      <w:lvlJc w:val="left"/>
      <w:pPr>
        <w:ind w:left="2517" w:hanging="360"/>
      </w:pPr>
      <w:rPr>
        <w:rFonts w:ascii="Wingdings" w:hAnsi="Wingdings" w:hint="default"/>
      </w:rPr>
    </w:lvl>
    <w:lvl w:ilvl="3" w:tplc="1C090001" w:tentative="1">
      <w:start w:val="1"/>
      <w:numFmt w:val="bullet"/>
      <w:lvlText w:val=""/>
      <w:lvlJc w:val="left"/>
      <w:pPr>
        <w:ind w:left="3237" w:hanging="360"/>
      </w:pPr>
      <w:rPr>
        <w:rFonts w:ascii="Symbol" w:hAnsi="Symbol" w:hint="default"/>
      </w:rPr>
    </w:lvl>
    <w:lvl w:ilvl="4" w:tplc="1C090003" w:tentative="1">
      <w:start w:val="1"/>
      <w:numFmt w:val="bullet"/>
      <w:lvlText w:val="o"/>
      <w:lvlJc w:val="left"/>
      <w:pPr>
        <w:ind w:left="3957" w:hanging="360"/>
      </w:pPr>
      <w:rPr>
        <w:rFonts w:ascii="Courier New" w:hAnsi="Courier New" w:cs="Courier New" w:hint="default"/>
      </w:rPr>
    </w:lvl>
    <w:lvl w:ilvl="5" w:tplc="1C090005" w:tentative="1">
      <w:start w:val="1"/>
      <w:numFmt w:val="bullet"/>
      <w:lvlText w:val=""/>
      <w:lvlJc w:val="left"/>
      <w:pPr>
        <w:ind w:left="4677" w:hanging="360"/>
      </w:pPr>
      <w:rPr>
        <w:rFonts w:ascii="Wingdings" w:hAnsi="Wingdings" w:hint="default"/>
      </w:rPr>
    </w:lvl>
    <w:lvl w:ilvl="6" w:tplc="1C090001" w:tentative="1">
      <w:start w:val="1"/>
      <w:numFmt w:val="bullet"/>
      <w:lvlText w:val=""/>
      <w:lvlJc w:val="left"/>
      <w:pPr>
        <w:ind w:left="5397" w:hanging="360"/>
      </w:pPr>
      <w:rPr>
        <w:rFonts w:ascii="Symbol" w:hAnsi="Symbol" w:hint="default"/>
      </w:rPr>
    </w:lvl>
    <w:lvl w:ilvl="7" w:tplc="1C090003" w:tentative="1">
      <w:start w:val="1"/>
      <w:numFmt w:val="bullet"/>
      <w:lvlText w:val="o"/>
      <w:lvlJc w:val="left"/>
      <w:pPr>
        <w:ind w:left="6117" w:hanging="360"/>
      </w:pPr>
      <w:rPr>
        <w:rFonts w:ascii="Courier New" w:hAnsi="Courier New" w:cs="Courier New" w:hint="default"/>
      </w:rPr>
    </w:lvl>
    <w:lvl w:ilvl="8" w:tplc="1C090005" w:tentative="1">
      <w:start w:val="1"/>
      <w:numFmt w:val="bullet"/>
      <w:lvlText w:val=""/>
      <w:lvlJc w:val="left"/>
      <w:pPr>
        <w:ind w:left="6837" w:hanging="360"/>
      </w:pPr>
      <w:rPr>
        <w:rFonts w:ascii="Wingdings" w:hAnsi="Wingdings" w:hint="default"/>
      </w:rPr>
    </w:lvl>
  </w:abstractNum>
  <w:abstractNum w:abstractNumId="18" w15:restartNumberingAfterBreak="0">
    <w:nsid w:val="1686566D"/>
    <w:multiLevelType w:val="hybridMultilevel"/>
    <w:tmpl w:val="C9F0A55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18BC2C91"/>
    <w:multiLevelType w:val="hybridMultilevel"/>
    <w:tmpl w:val="E452C966"/>
    <w:lvl w:ilvl="0" w:tplc="1C090001">
      <w:start w:val="1"/>
      <w:numFmt w:val="bullet"/>
      <w:lvlText w:val=""/>
      <w:lvlJc w:val="left"/>
      <w:pPr>
        <w:tabs>
          <w:tab w:val="num" w:pos="360"/>
        </w:tabs>
        <w:ind w:left="360" w:hanging="360"/>
      </w:pPr>
      <w:rPr>
        <w:rFonts w:ascii="Symbol" w:hAnsi="Symbol" w:hint="default"/>
      </w:rPr>
    </w:lvl>
    <w:lvl w:ilvl="1" w:tplc="1C090003" w:tentative="1">
      <w:start w:val="1"/>
      <w:numFmt w:val="bullet"/>
      <w:lvlText w:val="o"/>
      <w:lvlJc w:val="left"/>
      <w:pPr>
        <w:tabs>
          <w:tab w:val="num" w:pos="1080"/>
        </w:tabs>
        <w:ind w:left="1080" w:hanging="360"/>
      </w:pPr>
      <w:rPr>
        <w:rFonts w:ascii="Courier New" w:hAnsi="Courier New" w:cs="Courier New" w:hint="default"/>
      </w:rPr>
    </w:lvl>
    <w:lvl w:ilvl="2" w:tplc="1C090005" w:tentative="1">
      <w:start w:val="1"/>
      <w:numFmt w:val="bullet"/>
      <w:lvlText w:val=""/>
      <w:lvlJc w:val="left"/>
      <w:pPr>
        <w:tabs>
          <w:tab w:val="num" w:pos="1800"/>
        </w:tabs>
        <w:ind w:left="1800" w:hanging="360"/>
      </w:pPr>
      <w:rPr>
        <w:rFonts w:ascii="Wingdings" w:hAnsi="Wingdings" w:hint="default"/>
      </w:rPr>
    </w:lvl>
    <w:lvl w:ilvl="3" w:tplc="1C090001" w:tentative="1">
      <w:start w:val="1"/>
      <w:numFmt w:val="bullet"/>
      <w:lvlText w:val=""/>
      <w:lvlJc w:val="left"/>
      <w:pPr>
        <w:tabs>
          <w:tab w:val="num" w:pos="2520"/>
        </w:tabs>
        <w:ind w:left="2520" w:hanging="360"/>
      </w:pPr>
      <w:rPr>
        <w:rFonts w:ascii="Symbol" w:hAnsi="Symbol" w:hint="default"/>
      </w:rPr>
    </w:lvl>
    <w:lvl w:ilvl="4" w:tplc="1C090003" w:tentative="1">
      <w:start w:val="1"/>
      <w:numFmt w:val="bullet"/>
      <w:lvlText w:val="o"/>
      <w:lvlJc w:val="left"/>
      <w:pPr>
        <w:tabs>
          <w:tab w:val="num" w:pos="3240"/>
        </w:tabs>
        <w:ind w:left="3240" w:hanging="360"/>
      </w:pPr>
      <w:rPr>
        <w:rFonts w:ascii="Courier New" w:hAnsi="Courier New" w:cs="Courier New" w:hint="default"/>
      </w:rPr>
    </w:lvl>
    <w:lvl w:ilvl="5" w:tplc="1C090005" w:tentative="1">
      <w:start w:val="1"/>
      <w:numFmt w:val="bullet"/>
      <w:lvlText w:val=""/>
      <w:lvlJc w:val="left"/>
      <w:pPr>
        <w:tabs>
          <w:tab w:val="num" w:pos="3960"/>
        </w:tabs>
        <w:ind w:left="3960" w:hanging="360"/>
      </w:pPr>
      <w:rPr>
        <w:rFonts w:ascii="Wingdings" w:hAnsi="Wingdings" w:hint="default"/>
      </w:rPr>
    </w:lvl>
    <w:lvl w:ilvl="6" w:tplc="1C090001" w:tentative="1">
      <w:start w:val="1"/>
      <w:numFmt w:val="bullet"/>
      <w:lvlText w:val=""/>
      <w:lvlJc w:val="left"/>
      <w:pPr>
        <w:tabs>
          <w:tab w:val="num" w:pos="4680"/>
        </w:tabs>
        <w:ind w:left="4680" w:hanging="360"/>
      </w:pPr>
      <w:rPr>
        <w:rFonts w:ascii="Symbol" w:hAnsi="Symbol" w:hint="default"/>
      </w:rPr>
    </w:lvl>
    <w:lvl w:ilvl="7" w:tplc="1C090003" w:tentative="1">
      <w:start w:val="1"/>
      <w:numFmt w:val="bullet"/>
      <w:lvlText w:val="o"/>
      <w:lvlJc w:val="left"/>
      <w:pPr>
        <w:tabs>
          <w:tab w:val="num" w:pos="5400"/>
        </w:tabs>
        <w:ind w:left="5400" w:hanging="360"/>
      </w:pPr>
      <w:rPr>
        <w:rFonts w:ascii="Courier New" w:hAnsi="Courier New" w:cs="Courier New" w:hint="default"/>
      </w:rPr>
    </w:lvl>
    <w:lvl w:ilvl="8" w:tplc="1C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93C3BF0"/>
    <w:multiLevelType w:val="multilevel"/>
    <w:tmpl w:val="66D47156"/>
    <w:styleLink w:val="StyleA"/>
    <w:lvl w:ilvl="0">
      <w:start w:val="2"/>
      <w:numFmt w:val="none"/>
      <w:lvlText w:val="2.4.15"/>
      <w:lvlJc w:val="left"/>
      <w:pPr>
        <w:tabs>
          <w:tab w:val="num" w:pos="227"/>
        </w:tabs>
        <w:ind w:left="284" w:hanging="284"/>
      </w:pPr>
      <w:rPr>
        <w:rFonts w:ascii="Times New Roman" w:hAnsi="Times New Roman" w:hint="default"/>
      </w:rPr>
    </w:lvl>
    <w:lvl w:ilvl="1">
      <w:start w:val="1"/>
      <w:numFmt w:val="decimal"/>
      <w:lvlText w:val="2.4.15.%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1" w15:restartNumberingAfterBreak="0">
    <w:nsid w:val="1B025409"/>
    <w:multiLevelType w:val="multilevel"/>
    <w:tmpl w:val="DDBAE1DC"/>
    <w:styleLink w:val="AMAIN1"/>
    <w:lvl w:ilvl="0">
      <w:start w:val="1"/>
      <w:numFmt w:val="decimal"/>
      <w:lvlText w:val="(%1)"/>
      <w:lvlJc w:val="left"/>
      <w:pPr>
        <w:tabs>
          <w:tab w:val="num" w:pos="1589"/>
        </w:tabs>
        <w:ind w:left="1589" w:hanging="879"/>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1B5550EA"/>
    <w:multiLevelType w:val="hybridMultilevel"/>
    <w:tmpl w:val="BA9C61E0"/>
    <w:lvl w:ilvl="0" w:tplc="1C090003">
      <w:start w:val="1"/>
      <w:numFmt w:val="bullet"/>
      <w:lvlText w:val="o"/>
      <w:lvlJc w:val="left"/>
      <w:pPr>
        <w:ind w:left="1077" w:hanging="360"/>
      </w:pPr>
      <w:rPr>
        <w:rFonts w:ascii="Courier New" w:hAnsi="Courier New" w:cs="Courier New" w:hint="default"/>
      </w:rPr>
    </w:lvl>
    <w:lvl w:ilvl="1" w:tplc="1C090003" w:tentative="1">
      <w:start w:val="1"/>
      <w:numFmt w:val="bullet"/>
      <w:lvlText w:val="o"/>
      <w:lvlJc w:val="left"/>
      <w:pPr>
        <w:ind w:left="1797" w:hanging="360"/>
      </w:pPr>
      <w:rPr>
        <w:rFonts w:ascii="Courier New" w:hAnsi="Courier New" w:cs="Courier New" w:hint="default"/>
      </w:rPr>
    </w:lvl>
    <w:lvl w:ilvl="2" w:tplc="1C090005" w:tentative="1">
      <w:start w:val="1"/>
      <w:numFmt w:val="bullet"/>
      <w:lvlText w:val=""/>
      <w:lvlJc w:val="left"/>
      <w:pPr>
        <w:ind w:left="2517" w:hanging="360"/>
      </w:pPr>
      <w:rPr>
        <w:rFonts w:ascii="Wingdings" w:hAnsi="Wingdings" w:hint="default"/>
      </w:rPr>
    </w:lvl>
    <w:lvl w:ilvl="3" w:tplc="1C090001" w:tentative="1">
      <w:start w:val="1"/>
      <w:numFmt w:val="bullet"/>
      <w:lvlText w:val=""/>
      <w:lvlJc w:val="left"/>
      <w:pPr>
        <w:ind w:left="3237" w:hanging="360"/>
      </w:pPr>
      <w:rPr>
        <w:rFonts w:ascii="Symbol" w:hAnsi="Symbol" w:hint="default"/>
      </w:rPr>
    </w:lvl>
    <w:lvl w:ilvl="4" w:tplc="1C090003" w:tentative="1">
      <w:start w:val="1"/>
      <w:numFmt w:val="bullet"/>
      <w:lvlText w:val="o"/>
      <w:lvlJc w:val="left"/>
      <w:pPr>
        <w:ind w:left="3957" w:hanging="360"/>
      </w:pPr>
      <w:rPr>
        <w:rFonts w:ascii="Courier New" w:hAnsi="Courier New" w:cs="Courier New" w:hint="default"/>
      </w:rPr>
    </w:lvl>
    <w:lvl w:ilvl="5" w:tplc="1C090005" w:tentative="1">
      <w:start w:val="1"/>
      <w:numFmt w:val="bullet"/>
      <w:lvlText w:val=""/>
      <w:lvlJc w:val="left"/>
      <w:pPr>
        <w:ind w:left="4677" w:hanging="360"/>
      </w:pPr>
      <w:rPr>
        <w:rFonts w:ascii="Wingdings" w:hAnsi="Wingdings" w:hint="default"/>
      </w:rPr>
    </w:lvl>
    <w:lvl w:ilvl="6" w:tplc="1C090001" w:tentative="1">
      <w:start w:val="1"/>
      <w:numFmt w:val="bullet"/>
      <w:lvlText w:val=""/>
      <w:lvlJc w:val="left"/>
      <w:pPr>
        <w:ind w:left="5397" w:hanging="360"/>
      </w:pPr>
      <w:rPr>
        <w:rFonts w:ascii="Symbol" w:hAnsi="Symbol" w:hint="default"/>
      </w:rPr>
    </w:lvl>
    <w:lvl w:ilvl="7" w:tplc="1C090003" w:tentative="1">
      <w:start w:val="1"/>
      <w:numFmt w:val="bullet"/>
      <w:lvlText w:val="o"/>
      <w:lvlJc w:val="left"/>
      <w:pPr>
        <w:ind w:left="6117" w:hanging="360"/>
      </w:pPr>
      <w:rPr>
        <w:rFonts w:ascii="Courier New" w:hAnsi="Courier New" w:cs="Courier New" w:hint="default"/>
      </w:rPr>
    </w:lvl>
    <w:lvl w:ilvl="8" w:tplc="1C090005" w:tentative="1">
      <w:start w:val="1"/>
      <w:numFmt w:val="bullet"/>
      <w:lvlText w:val=""/>
      <w:lvlJc w:val="left"/>
      <w:pPr>
        <w:ind w:left="6837" w:hanging="360"/>
      </w:pPr>
      <w:rPr>
        <w:rFonts w:ascii="Wingdings" w:hAnsi="Wingdings" w:hint="default"/>
      </w:rPr>
    </w:lvl>
  </w:abstractNum>
  <w:abstractNum w:abstractNumId="23" w15:restartNumberingAfterBreak="0">
    <w:nsid w:val="1F012104"/>
    <w:multiLevelType w:val="multilevel"/>
    <w:tmpl w:val="DDBAE1DC"/>
    <w:lvl w:ilvl="0">
      <w:start w:val="1"/>
      <w:numFmt w:val="decimal"/>
      <w:lvlText w:val="(%1)"/>
      <w:lvlJc w:val="left"/>
      <w:pPr>
        <w:tabs>
          <w:tab w:val="num" w:pos="1418"/>
        </w:tabs>
        <w:ind w:left="1418" w:hanging="879"/>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1F7A4276"/>
    <w:multiLevelType w:val="hybridMultilevel"/>
    <w:tmpl w:val="B880BA1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2020170C"/>
    <w:multiLevelType w:val="hybridMultilevel"/>
    <w:tmpl w:val="3132A218"/>
    <w:lvl w:ilvl="0" w:tplc="1C09001B">
      <w:start w:val="1"/>
      <w:numFmt w:val="lowerRoman"/>
      <w:lvlText w:val="%1."/>
      <w:lvlJc w:val="right"/>
      <w:pPr>
        <w:ind w:left="2340" w:hanging="360"/>
      </w:pPr>
    </w:lvl>
    <w:lvl w:ilvl="1" w:tplc="1C090019" w:tentative="1">
      <w:start w:val="1"/>
      <w:numFmt w:val="lowerLetter"/>
      <w:lvlText w:val="%2."/>
      <w:lvlJc w:val="left"/>
      <w:pPr>
        <w:ind w:left="3060" w:hanging="360"/>
      </w:pPr>
    </w:lvl>
    <w:lvl w:ilvl="2" w:tplc="1C09001B" w:tentative="1">
      <w:start w:val="1"/>
      <w:numFmt w:val="lowerRoman"/>
      <w:lvlText w:val="%3."/>
      <w:lvlJc w:val="right"/>
      <w:pPr>
        <w:ind w:left="3780" w:hanging="180"/>
      </w:pPr>
    </w:lvl>
    <w:lvl w:ilvl="3" w:tplc="1C09000F" w:tentative="1">
      <w:start w:val="1"/>
      <w:numFmt w:val="decimal"/>
      <w:lvlText w:val="%4."/>
      <w:lvlJc w:val="left"/>
      <w:pPr>
        <w:ind w:left="4500" w:hanging="360"/>
      </w:pPr>
    </w:lvl>
    <w:lvl w:ilvl="4" w:tplc="1C090019" w:tentative="1">
      <w:start w:val="1"/>
      <w:numFmt w:val="lowerLetter"/>
      <w:lvlText w:val="%5."/>
      <w:lvlJc w:val="left"/>
      <w:pPr>
        <w:ind w:left="5220" w:hanging="360"/>
      </w:pPr>
    </w:lvl>
    <w:lvl w:ilvl="5" w:tplc="1C09001B" w:tentative="1">
      <w:start w:val="1"/>
      <w:numFmt w:val="lowerRoman"/>
      <w:lvlText w:val="%6."/>
      <w:lvlJc w:val="right"/>
      <w:pPr>
        <w:ind w:left="5940" w:hanging="180"/>
      </w:pPr>
    </w:lvl>
    <w:lvl w:ilvl="6" w:tplc="1C09000F" w:tentative="1">
      <w:start w:val="1"/>
      <w:numFmt w:val="decimal"/>
      <w:lvlText w:val="%7."/>
      <w:lvlJc w:val="left"/>
      <w:pPr>
        <w:ind w:left="6660" w:hanging="360"/>
      </w:pPr>
    </w:lvl>
    <w:lvl w:ilvl="7" w:tplc="1C090019" w:tentative="1">
      <w:start w:val="1"/>
      <w:numFmt w:val="lowerLetter"/>
      <w:lvlText w:val="%8."/>
      <w:lvlJc w:val="left"/>
      <w:pPr>
        <w:ind w:left="7380" w:hanging="360"/>
      </w:pPr>
    </w:lvl>
    <w:lvl w:ilvl="8" w:tplc="1C09001B" w:tentative="1">
      <w:start w:val="1"/>
      <w:numFmt w:val="lowerRoman"/>
      <w:lvlText w:val="%9."/>
      <w:lvlJc w:val="right"/>
      <w:pPr>
        <w:ind w:left="8100" w:hanging="180"/>
      </w:pPr>
    </w:lvl>
  </w:abstractNum>
  <w:abstractNum w:abstractNumId="26" w15:restartNumberingAfterBreak="0">
    <w:nsid w:val="24DD6319"/>
    <w:multiLevelType w:val="multilevel"/>
    <w:tmpl w:val="D5048C6E"/>
    <w:lvl w:ilvl="0">
      <w:start w:val="1"/>
      <w:numFmt w:val="decimal"/>
      <w:lvlText w:val="%1."/>
      <w:lvlJc w:val="left"/>
      <w:pPr>
        <w:tabs>
          <w:tab w:val="num" w:pos="567"/>
        </w:tabs>
        <w:ind w:left="567" w:hanging="567"/>
      </w:pPr>
    </w:lvl>
    <w:lvl w:ilvl="1">
      <w:start w:val="1"/>
      <w:numFmt w:val="decimal"/>
      <w:lvlText w:val="%1.%2"/>
      <w:lvlJc w:val="left"/>
      <w:pPr>
        <w:tabs>
          <w:tab w:val="num" w:pos="1134"/>
        </w:tabs>
        <w:ind w:left="1134" w:hanging="567"/>
      </w:pPr>
      <w:rPr>
        <w:rFonts w:hint="default"/>
      </w:rPr>
    </w:lvl>
    <w:lvl w:ilvl="2">
      <w:start w:val="1"/>
      <w:numFmt w:val="decimal"/>
      <w:pStyle w:val="ThirdIndent"/>
      <w:lvlText w:val="%1.%2.%3"/>
      <w:lvlJc w:val="left"/>
      <w:pPr>
        <w:tabs>
          <w:tab w:val="num" w:pos="1780"/>
        </w:tabs>
        <w:ind w:left="1780" w:hanging="680"/>
      </w:pPr>
      <w:rPr>
        <w:rFonts w:hint="default"/>
      </w:rPr>
    </w:lvl>
    <w:lvl w:ilvl="3">
      <w:start w:val="1"/>
      <w:numFmt w:val="lowerLetter"/>
      <w:pStyle w:val="FourthIndent"/>
      <w:lvlText w:val="%4)"/>
      <w:lvlJc w:val="left"/>
      <w:pPr>
        <w:tabs>
          <w:tab w:val="num" w:pos="2268"/>
        </w:tabs>
        <w:ind w:left="2268" w:hanging="454"/>
      </w:pPr>
      <w:rPr>
        <w:rFonts w:ascii="Arial" w:hAnsi="Arial" w:hint="default"/>
        <w:b w:val="0"/>
        <w:i w:val="0"/>
        <w:sz w:val="22"/>
      </w:rPr>
    </w:lvl>
    <w:lvl w:ilvl="4">
      <w:start w:val="1"/>
      <w:numFmt w:val="lowerRoman"/>
      <w:lvlText w:val="%5)"/>
      <w:lvlJc w:val="left"/>
      <w:pPr>
        <w:tabs>
          <w:tab w:val="num" w:pos="2835"/>
        </w:tabs>
        <w:ind w:left="2835" w:hanging="567"/>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15:restartNumberingAfterBreak="0">
    <w:nsid w:val="253221D9"/>
    <w:multiLevelType w:val="hybridMultilevel"/>
    <w:tmpl w:val="0E761032"/>
    <w:lvl w:ilvl="0" w:tplc="B1ACCB02">
      <w:start w:val="1"/>
      <w:numFmt w:val="bullet"/>
      <w:pStyle w:val="NormalArial"/>
      <w:lvlText w:val=""/>
      <w:lvlJc w:val="left"/>
      <w:pPr>
        <w:tabs>
          <w:tab w:val="num" w:pos="2916"/>
        </w:tabs>
        <w:ind w:left="2916" w:hanging="360"/>
      </w:pPr>
      <w:rPr>
        <w:rFonts w:ascii="Symbol" w:hAnsi="Symbol" w:hint="default"/>
      </w:rPr>
    </w:lvl>
    <w:lvl w:ilvl="1" w:tplc="04090003">
      <w:start w:val="1"/>
      <w:numFmt w:val="bullet"/>
      <w:lvlText w:val="o"/>
      <w:lvlJc w:val="left"/>
      <w:pPr>
        <w:tabs>
          <w:tab w:val="num" w:pos="3636"/>
        </w:tabs>
        <w:ind w:left="3636" w:hanging="360"/>
      </w:pPr>
      <w:rPr>
        <w:rFonts w:ascii="Courier New" w:hAnsi="Courier New" w:cs="Courier New" w:hint="default"/>
      </w:rPr>
    </w:lvl>
    <w:lvl w:ilvl="2" w:tplc="04090005">
      <w:start w:val="1"/>
      <w:numFmt w:val="bullet"/>
      <w:lvlText w:val=""/>
      <w:lvlJc w:val="left"/>
      <w:pPr>
        <w:tabs>
          <w:tab w:val="num" w:pos="4356"/>
        </w:tabs>
        <w:ind w:left="4356" w:hanging="360"/>
      </w:pPr>
      <w:rPr>
        <w:rFonts w:ascii="Wingdings" w:hAnsi="Wingdings" w:hint="default"/>
      </w:rPr>
    </w:lvl>
    <w:lvl w:ilvl="3" w:tplc="04090001" w:tentative="1">
      <w:start w:val="1"/>
      <w:numFmt w:val="bullet"/>
      <w:lvlText w:val=""/>
      <w:lvlJc w:val="left"/>
      <w:pPr>
        <w:tabs>
          <w:tab w:val="num" w:pos="5076"/>
        </w:tabs>
        <w:ind w:left="5076" w:hanging="360"/>
      </w:pPr>
      <w:rPr>
        <w:rFonts w:ascii="Symbol" w:hAnsi="Symbol" w:hint="default"/>
      </w:rPr>
    </w:lvl>
    <w:lvl w:ilvl="4" w:tplc="04090003" w:tentative="1">
      <w:start w:val="1"/>
      <w:numFmt w:val="bullet"/>
      <w:lvlText w:val="o"/>
      <w:lvlJc w:val="left"/>
      <w:pPr>
        <w:tabs>
          <w:tab w:val="num" w:pos="5796"/>
        </w:tabs>
        <w:ind w:left="5796" w:hanging="360"/>
      </w:pPr>
      <w:rPr>
        <w:rFonts w:ascii="Courier New" w:hAnsi="Courier New" w:cs="Courier New" w:hint="default"/>
      </w:rPr>
    </w:lvl>
    <w:lvl w:ilvl="5" w:tplc="04090005" w:tentative="1">
      <w:start w:val="1"/>
      <w:numFmt w:val="bullet"/>
      <w:lvlText w:val=""/>
      <w:lvlJc w:val="left"/>
      <w:pPr>
        <w:tabs>
          <w:tab w:val="num" w:pos="6516"/>
        </w:tabs>
        <w:ind w:left="6516" w:hanging="360"/>
      </w:pPr>
      <w:rPr>
        <w:rFonts w:ascii="Wingdings" w:hAnsi="Wingdings" w:hint="default"/>
      </w:rPr>
    </w:lvl>
    <w:lvl w:ilvl="6" w:tplc="04090001" w:tentative="1">
      <w:start w:val="1"/>
      <w:numFmt w:val="bullet"/>
      <w:lvlText w:val=""/>
      <w:lvlJc w:val="left"/>
      <w:pPr>
        <w:tabs>
          <w:tab w:val="num" w:pos="7236"/>
        </w:tabs>
        <w:ind w:left="7236" w:hanging="360"/>
      </w:pPr>
      <w:rPr>
        <w:rFonts w:ascii="Symbol" w:hAnsi="Symbol" w:hint="default"/>
      </w:rPr>
    </w:lvl>
    <w:lvl w:ilvl="7" w:tplc="04090003" w:tentative="1">
      <w:start w:val="1"/>
      <w:numFmt w:val="bullet"/>
      <w:lvlText w:val="o"/>
      <w:lvlJc w:val="left"/>
      <w:pPr>
        <w:tabs>
          <w:tab w:val="num" w:pos="7956"/>
        </w:tabs>
        <w:ind w:left="7956" w:hanging="360"/>
      </w:pPr>
      <w:rPr>
        <w:rFonts w:ascii="Courier New" w:hAnsi="Courier New" w:cs="Courier New" w:hint="default"/>
      </w:rPr>
    </w:lvl>
    <w:lvl w:ilvl="8" w:tplc="04090005" w:tentative="1">
      <w:start w:val="1"/>
      <w:numFmt w:val="bullet"/>
      <w:lvlText w:val=""/>
      <w:lvlJc w:val="left"/>
      <w:pPr>
        <w:tabs>
          <w:tab w:val="num" w:pos="8676"/>
        </w:tabs>
        <w:ind w:left="8676" w:hanging="360"/>
      </w:pPr>
      <w:rPr>
        <w:rFonts w:ascii="Wingdings" w:hAnsi="Wingdings" w:hint="default"/>
      </w:rPr>
    </w:lvl>
  </w:abstractNum>
  <w:abstractNum w:abstractNumId="28" w15:restartNumberingAfterBreak="0">
    <w:nsid w:val="26500B16"/>
    <w:multiLevelType w:val="hybridMultilevel"/>
    <w:tmpl w:val="D4541DDA"/>
    <w:lvl w:ilvl="0" w:tplc="04090001">
      <w:start w:val="1"/>
      <w:numFmt w:val="bullet"/>
      <w:lvlText w:val=""/>
      <w:lvlJc w:val="left"/>
      <w:pPr>
        <w:tabs>
          <w:tab w:val="num" w:pos="2699"/>
        </w:tabs>
        <w:ind w:left="2699"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26525E2B"/>
    <w:multiLevelType w:val="hybridMultilevel"/>
    <w:tmpl w:val="AB764A9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29432BB8"/>
    <w:multiLevelType w:val="multilevel"/>
    <w:tmpl w:val="1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2A873192"/>
    <w:multiLevelType w:val="multilevel"/>
    <w:tmpl w:val="FE14D492"/>
    <w:lvl w:ilvl="0">
      <w:start w:val="1"/>
      <w:numFmt w:val="decimal"/>
      <w:pStyle w:val="Style3"/>
      <w:isLgl/>
      <w:lvlText w:val="%1."/>
      <w:lvlJc w:val="left"/>
      <w:pPr>
        <w:tabs>
          <w:tab w:val="num" w:pos="360"/>
        </w:tabs>
        <w:ind w:left="0" w:firstLine="0"/>
      </w:pPr>
      <w:rPr>
        <w:rFonts w:hint="default"/>
      </w:rPr>
    </w:lvl>
    <w:lvl w:ilvl="1">
      <w:start w:val="1"/>
      <w:numFmt w:val="decimal"/>
      <w:isLgl/>
      <w:lvlText w:val="%1.%2."/>
      <w:lvlJc w:val="left"/>
      <w:pPr>
        <w:tabs>
          <w:tab w:val="num" w:pos="360"/>
        </w:tabs>
        <w:ind w:left="0" w:firstLine="0"/>
      </w:pPr>
      <w:rPr>
        <w:rFonts w:hint="default"/>
      </w:rPr>
    </w:lvl>
    <w:lvl w:ilvl="2">
      <w:start w:val="1"/>
      <w:numFmt w:val="decimal"/>
      <w:isLgl/>
      <w:lvlText w:val="%1.%2.%3."/>
      <w:lvlJc w:val="left"/>
      <w:pPr>
        <w:tabs>
          <w:tab w:val="num" w:pos="720"/>
        </w:tabs>
        <w:ind w:left="0" w:firstLine="0"/>
      </w:pPr>
      <w:rPr>
        <w:rFonts w:hint="default"/>
      </w:rPr>
    </w:lvl>
    <w:lvl w:ilvl="3">
      <w:start w:val="1"/>
      <w:numFmt w:val="decimal"/>
      <w:isLgl/>
      <w:lvlText w:val="%1.%2.%3.%4."/>
      <w:lvlJc w:val="left"/>
      <w:pPr>
        <w:tabs>
          <w:tab w:val="num" w:pos="720"/>
        </w:tabs>
        <w:ind w:left="0" w:firstLine="0"/>
      </w:pPr>
      <w:rPr>
        <w:rFonts w:hint="default"/>
      </w:rPr>
    </w:lvl>
    <w:lvl w:ilvl="4">
      <w:start w:val="1"/>
      <w:numFmt w:val="decimal"/>
      <w:isLgl/>
      <w:lvlText w:val="%1.%2.%3.%4.%5."/>
      <w:lvlJc w:val="left"/>
      <w:pPr>
        <w:tabs>
          <w:tab w:val="num" w:pos="1080"/>
        </w:tabs>
        <w:ind w:left="0" w:firstLine="0"/>
      </w:pPr>
      <w:rPr>
        <w:rFonts w:hint="default"/>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32" w15:restartNumberingAfterBreak="0">
    <w:nsid w:val="2C7C5017"/>
    <w:multiLevelType w:val="multilevel"/>
    <w:tmpl w:val="7152B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3465388A"/>
    <w:multiLevelType w:val="multilevel"/>
    <w:tmpl w:val="6D46AB92"/>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440" w:hanging="720"/>
      </w:pPr>
      <w:rPr>
        <w:rFonts w:hint="default"/>
      </w:rPr>
    </w:lvl>
    <w:lvl w:ilvl="3">
      <w:start w:val="1"/>
      <w:numFmt w:val="bullet"/>
      <w:lvlText w:val=""/>
      <w:lvlJc w:val="left"/>
      <w:pPr>
        <w:ind w:left="2160" w:hanging="1080"/>
      </w:pPr>
      <w:rPr>
        <w:rFonts w:ascii="Symbol" w:hAnsi="Symbol"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52C21C5"/>
    <w:multiLevelType w:val="singleLevel"/>
    <w:tmpl w:val="6EC63824"/>
    <w:lvl w:ilvl="0">
      <w:start w:val="1"/>
      <w:numFmt w:val="bullet"/>
      <w:pStyle w:val="txtblt00"/>
      <w:lvlText w:val=""/>
      <w:lvlJc w:val="left"/>
      <w:pPr>
        <w:tabs>
          <w:tab w:val="num" w:pos="360"/>
        </w:tabs>
        <w:ind w:left="170" w:hanging="170"/>
      </w:pPr>
      <w:rPr>
        <w:rFonts w:ascii="Symbol" w:hAnsi="Symbol" w:hint="default"/>
      </w:rPr>
    </w:lvl>
  </w:abstractNum>
  <w:abstractNum w:abstractNumId="35" w15:restartNumberingAfterBreak="0">
    <w:nsid w:val="3E520E78"/>
    <w:multiLevelType w:val="multilevel"/>
    <w:tmpl w:val="DDBAE1DC"/>
    <w:styleLink w:val="StyleCLAUSENUMBEROutlinenumberedUnderline"/>
    <w:lvl w:ilvl="0">
      <w:start w:val="1"/>
      <w:numFmt w:val="decimal"/>
      <w:lvlText w:val="(%1)"/>
      <w:lvlJc w:val="left"/>
      <w:pPr>
        <w:tabs>
          <w:tab w:val="num" w:pos="1418"/>
        </w:tabs>
        <w:ind w:left="1418" w:hanging="879"/>
      </w:pPr>
      <w:rPr>
        <w:rFonts w:ascii="Arial" w:hAnsi="Arial"/>
        <w:u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463B0055"/>
    <w:multiLevelType w:val="multilevel"/>
    <w:tmpl w:val="B1BE54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4CD418A4"/>
    <w:multiLevelType w:val="multilevel"/>
    <w:tmpl w:val="8EACF1A0"/>
    <w:styleLink w:val="SUBCLAUSEBULLT"/>
    <w:lvl w:ilvl="0">
      <w:start w:val="1"/>
      <w:numFmt w:val="bullet"/>
      <w:lvlText w:val=""/>
      <w:lvlJc w:val="left"/>
      <w:pPr>
        <w:tabs>
          <w:tab w:val="num" w:pos="2268"/>
        </w:tabs>
        <w:ind w:left="2268" w:hanging="283"/>
      </w:pPr>
      <w:rPr>
        <w:rFonts w:ascii="Wingdings" w:hAnsi="Wingdings"/>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03C4A9E"/>
    <w:multiLevelType w:val="multilevel"/>
    <w:tmpl w:val="E3D05010"/>
    <w:styleLink w:val="SUB-CLAUSEROMANFIG"/>
    <w:lvl w:ilvl="0">
      <w:start w:val="1"/>
      <w:numFmt w:val="lowerRoman"/>
      <w:lvlText w:val="%1."/>
      <w:lvlJc w:val="left"/>
      <w:pPr>
        <w:tabs>
          <w:tab w:val="num" w:pos="2155"/>
        </w:tabs>
        <w:ind w:left="2155" w:hanging="454"/>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517C4117"/>
    <w:multiLevelType w:val="multilevel"/>
    <w:tmpl w:val="DDBAE1DC"/>
    <w:lvl w:ilvl="0">
      <w:start w:val="1"/>
      <w:numFmt w:val="decimal"/>
      <w:lvlText w:val="(%1)"/>
      <w:lvlJc w:val="left"/>
      <w:pPr>
        <w:tabs>
          <w:tab w:val="num" w:pos="1418"/>
        </w:tabs>
        <w:ind w:left="1418" w:hanging="879"/>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1A61D30"/>
    <w:multiLevelType w:val="hybridMultilevel"/>
    <w:tmpl w:val="3702B76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55DF20D6"/>
    <w:multiLevelType w:val="multilevel"/>
    <w:tmpl w:val="B73CFD80"/>
    <w:lvl w:ilvl="0">
      <w:start w:val="1"/>
      <w:numFmt w:val="bullet"/>
      <w:lvlRestart w:val="0"/>
      <w:pStyle w:val="TableBullet1"/>
      <w:lvlText w:val=""/>
      <w:lvlJc w:val="left"/>
      <w:pPr>
        <w:tabs>
          <w:tab w:val="num" w:pos="397"/>
        </w:tabs>
        <w:ind w:left="397" w:hanging="397"/>
      </w:pPr>
      <w:rPr>
        <w:rFonts w:ascii="Symbol" w:hAnsi="Symbol" w:hint="default"/>
      </w:rPr>
    </w:lvl>
    <w:lvl w:ilvl="1">
      <w:start w:val="1"/>
      <w:numFmt w:val="bullet"/>
      <w:pStyle w:val="TableBullet1Indent"/>
      <w:lvlText w:val=""/>
      <w:lvlJc w:val="left"/>
      <w:pPr>
        <w:tabs>
          <w:tab w:val="num" w:pos="794"/>
        </w:tabs>
        <w:ind w:left="794" w:hanging="397"/>
      </w:pPr>
      <w:rPr>
        <w:rFonts w:ascii="Symbol" w:hAnsi="Symbol" w:hint="default"/>
      </w:rPr>
    </w:lvl>
    <w:lvl w:ilvl="2">
      <w:start w:val="1"/>
      <w:numFmt w:val="bullet"/>
      <w:pStyle w:val="TableBullet2"/>
      <w:lvlText w:val=""/>
      <w:lvlJc w:val="left"/>
      <w:pPr>
        <w:tabs>
          <w:tab w:val="num" w:pos="794"/>
        </w:tabs>
        <w:ind w:left="794" w:hanging="397"/>
      </w:pPr>
      <w:rPr>
        <w:rFonts w:ascii="Symbol" w:hAnsi="Symbol" w:hint="default"/>
      </w:rPr>
    </w:lvl>
    <w:lvl w:ilvl="3">
      <w:start w:val="1"/>
      <w:numFmt w:val="bullet"/>
      <w:pStyle w:val="TableBullet2Indent"/>
      <w:lvlText w:val=""/>
      <w:lvlJc w:val="left"/>
      <w:pPr>
        <w:tabs>
          <w:tab w:val="num" w:pos="1191"/>
        </w:tabs>
        <w:ind w:left="1191" w:hanging="397"/>
      </w:pPr>
      <w:rPr>
        <w:rFonts w:ascii="Symbol" w:hAnsi="Symbol" w:hint="default"/>
      </w:rPr>
    </w:lvl>
    <w:lvl w:ilvl="4">
      <w:start w:val="1"/>
      <w:numFmt w:val="bullet"/>
      <w:pStyle w:val="TableBullet3"/>
      <w:lvlText w:val=""/>
      <w:lvlJc w:val="left"/>
      <w:pPr>
        <w:tabs>
          <w:tab w:val="num" w:pos="1191"/>
        </w:tabs>
        <w:ind w:left="1191" w:hanging="397"/>
      </w:pPr>
      <w:rPr>
        <w:rFonts w:ascii="Symbol" w:hAnsi="Symbol" w:hint="default"/>
      </w:rPr>
    </w:lvl>
    <w:lvl w:ilvl="5">
      <w:start w:val="1"/>
      <w:numFmt w:val="bullet"/>
      <w:pStyle w:val="TableBullet3Indent"/>
      <w:lvlText w:val=""/>
      <w:lvlJc w:val="left"/>
      <w:pPr>
        <w:tabs>
          <w:tab w:val="num" w:pos="1587"/>
        </w:tabs>
        <w:ind w:left="1587" w:hanging="396"/>
      </w:pPr>
      <w:rPr>
        <w:rFonts w:ascii="Symbol" w:hAnsi="Symbol" w:hint="default"/>
      </w:rPr>
    </w:lvl>
    <w:lvl w:ilvl="6">
      <w:start w:val="1"/>
      <w:numFmt w:val="bullet"/>
      <w:pStyle w:val="TableBullet4"/>
      <w:lvlText w:val=""/>
      <w:lvlJc w:val="left"/>
      <w:pPr>
        <w:tabs>
          <w:tab w:val="num" w:pos="1587"/>
        </w:tabs>
        <w:ind w:left="1587" w:hanging="396"/>
      </w:pPr>
      <w:rPr>
        <w:rFonts w:ascii="Symbol" w:hAnsi="Symbol" w:hint="default"/>
      </w:rPr>
    </w:lvl>
    <w:lvl w:ilvl="7">
      <w:start w:val="1"/>
      <w:numFmt w:val="bullet"/>
      <w:pStyle w:val="TableBullet4Indent"/>
      <w:lvlText w:val=""/>
      <w:lvlJc w:val="left"/>
      <w:pPr>
        <w:tabs>
          <w:tab w:val="num" w:pos="1984"/>
        </w:tabs>
        <w:ind w:left="1984" w:hanging="397"/>
      </w:pPr>
      <w:rPr>
        <w:rFonts w:ascii="Symbol" w:hAnsi="Symbol" w:hint="default"/>
      </w:rPr>
    </w:lvl>
    <w:lvl w:ilvl="8">
      <w:start w:val="1"/>
      <w:numFmt w:val="bullet"/>
      <w:lvlText w:val=""/>
      <w:lvlJc w:val="left"/>
      <w:pPr>
        <w:tabs>
          <w:tab w:val="num" w:pos="1984"/>
        </w:tabs>
        <w:ind w:left="1984" w:hanging="397"/>
      </w:pPr>
      <w:rPr>
        <w:rFonts w:ascii="Symbol" w:hAnsi="Symbol" w:hint="default"/>
      </w:rPr>
    </w:lvl>
  </w:abstractNum>
  <w:abstractNum w:abstractNumId="42" w15:restartNumberingAfterBreak="0">
    <w:nsid w:val="59986249"/>
    <w:multiLevelType w:val="hybridMultilevel"/>
    <w:tmpl w:val="439AD516"/>
    <w:lvl w:ilvl="0" w:tplc="3AEA785E">
      <w:start w:val="1"/>
      <w:numFmt w:val="lowerLetter"/>
      <w:lvlText w:val="%1."/>
      <w:lvlJc w:val="left"/>
      <w:pPr>
        <w:ind w:left="720" w:hanging="360"/>
      </w:pPr>
      <w:rPr>
        <w:caps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3" w15:restartNumberingAfterBreak="0">
    <w:nsid w:val="5A2A4FAA"/>
    <w:multiLevelType w:val="hybridMultilevel"/>
    <w:tmpl w:val="F4761058"/>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5B964E40"/>
    <w:multiLevelType w:val="multilevel"/>
    <w:tmpl w:val="DDBAE1DC"/>
    <w:lvl w:ilvl="0">
      <w:start w:val="1"/>
      <w:numFmt w:val="decimal"/>
      <w:lvlText w:val="(%1)"/>
      <w:lvlJc w:val="left"/>
      <w:pPr>
        <w:tabs>
          <w:tab w:val="num" w:pos="1418"/>
        </w:tabs>
        <w:ind w:left="1418" w:hanging="879"/>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5BC44858"/>
    <w:multiLevelType w:val="multilevel"/>
    <w:tmpl w:val="31A868A0"/>
    <w:lvl w:ilvl="0">
      <w:start w:val="1"/>
      <w:numFmt w:val="bullet"/>
      <w:lvlText w:val=""/>
      <w:lvlJc w:val="left"/>
      <w:pPr>
        <w:tabs>
          <w:tab w:val="num" w:pos="879"/>
        </w:tabs>
        <w:ind w:left="879" w:hanging="879"/>
      </w:pPr>
      <w:rPr>
        <w:rFonts w:ascii="Symbol" w:hAnsi="Symbol" w:hint="default"/>
      </w:rPr>
    </w:lvl>
    <w:lvl w:ilvl="1">
      <w:start w:val="1"/>
      <w:numFmt w:val="lowerLetter"/>
      <w:lvlText w:val="%2."/>
      <w:lvlJc w:val="left"/>
      <w:pPr>
        <w:tabs>
          <w:tab w:val="num" w:pos="901"/>
        </w:tabs>
        <w:ind w:left="901" w:hanging="360"/>
      </w:pPr>
    </w:lvl>
    <w:lvl w:ilvl="2">
      <w:start w:val="1"/>
      <w:numFmt w:val="lowerRoman"/>
      <w:lvlText w:val="%3."/>
      <w:lvlJc w:val="right"/>
      <w:pPr>
        <w:tabs>
          <w:tab w:val="num" w:pos="1621"/>
        </w:tabs>
        <w:ind w:left="1621" w:hanging="180"/>
      </w:pPr>
    </w:lvl>
    <w:lvl w:ilvl="3">
      <w:start w:val="1"/>
      <w:numFmt w:val="bullet"/>
      <w:lvlText w:val=""/>
      <w:lvlJc w:val="left"/>
      <w:pPr>
        <w:tabs>
          <w:tab w:val="num" w:pos="2341"/>
        </w:tabs>
        <w:ind w:left="2341" w:hanging="360"/>
      </w:pPr>
      <w:rPr>
        <w:rFonts w:ascii="Symbol" w:hAnsi="Symbol" w:hint="default"/>
      </w:rPr>
    </w:lvl>
    <w:lvl w:ilvl="4">
      <w:start w:val="1"/>
      <w:numFmt w:val="lowerLetter"/>
      <w:lvlText w:val="%5."/>
      <w:lvlJc w:val="left"/>
      <w:pPr>
        <w:tabs>
          <w:tab w:val="num" w:pos="3061"/>
        </w:tabs>
        <w:ind w:left="3061" w:hanging="360"/>
      </w:pPr>
    </w:lvl>
    <w:lvl w:ilvl="5">
      <w:start w:val="1"/>
      <w:numFmt w:val="lowerRoman"/>
      <w:lvlText w:val="%6."/>
      <w:lvlJc w:val="right"/>
      <w:pPr>
        <w:tabs>
          <w:tab w:val="num" w:pos="3781"/>
        </w:tabs>
        <w:ind w:left="3781" w:hanging="180"/>
      </w:pPr>
    </w:lvl>
    <w:lvl w:ilvl="6">
      <w:start w:val="1"/>
      <w:numFmt w:val="decimal"/>
      <w:lvlText w:val="%7."/>
      <w:lvlJc w:val="left"/>
      <w:pPr>
        <w:tabs>
          <w:tab w:val="num" w:pos="4501"/>
        </w:tabs>
        <w:ind w:left="4501" w:hanging="360"/>
      </w:pPr>
    </w:lvl>
    <w:lvl w:ilvl="7">
      <w:start w:val="1"/>
      <w:numFmt w:val="lowerLetter"/>
      <w:lvlText w:val="%8."/>
      <w:lvlJc w:val="left"/>
      <w:pPr>
        <w:tabs>
          <w:tab w:val="num" w:pos="5221"/>
        </w:tabs>
        <w:ind w:left="5221" w:hanging="360"/>
      </w:pPr>
    </w:lvl>
    <w:lvl w:ilvl="8">
      <w:start w:val="1"/>
      <w:numFmt w:val="lowerRoman"/>
      <w:lvlText w:val="%9."/>
      <w:lvlJc w:val="right"/>
      <w:pPr>
        <w:tabs>
          <w:tab w:val="num" w:pos="5941"/>
        </w:tabs>
        <w:ind w:left="5941" w:hanging="180"/>
      </w:pPr>
    </w:lvl>
  </w:abstractNum>
  <w:abstractNum w:abstractNumId="46" w15:restartNumberingAfterBreak="0">
    <w:nsid w:val="608C1745"/>
    <w:multiLevelType w:val="multilevel"/>
    <w:tmpl w:val="DDBAE1DC"/>
    <w:lvl w:ilvl="0">
      <w:start w:val="1"/>
      <w:numFmt w:val="decimal"/>
      <w:lvlText w:val="(%1)"/>
      <w:lvlJc w:val="left"/>
      <w:pPr>
        <w:tabs>
          <w:tab w:val="num" w:pos="1418"/>
        </w:tabs>
        <w:ind w:left="1418" w:hanging="879"/>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60F56E93"/>
    <w:multiLevelType w:val="hybridMultilevel"/>
    <w:tmpl w:val="AA1C7A1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61041F60"/>
    <w:multiLevelType w:val="multilevel"/>
    <w:tmpl w:val="DDBAE1DC"/>
    <w:lvl w:ilvl="0">
      <w:start w:val="1"/>
      <w:numFmt w:val="decimal"/>
      <w:lvlText w:val="(%1)"/>
      <w:lvlJc w:val="left"/>
      <w:pPr>
        <w:tabs>
          <w:tab w:val="num" w:pos="1418"/>
        </w:tabs>
        <w:ind w:left="1418" w:hanging="879"/>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62A1058E"/>
    <w:multiLevelType w:val="hybridMultilevel"/>
    <w:tmpl w:val="B0646822"/>
    <w:lvl w:ilvl="0" w:tplc="1C090001">
      <w:start w:val="1"/>
      <w:numFmt w:val="bullet"/>
      <w:lvlText w:val=""/>
      <w:lvlJc w:val="left"/>
      <w:pPr>
        <w:tabs>
          <w:tab w:val="num" w:pos="360"/>
        </w:tabs>
        <w:ind w:left="360" w:hanging="360"/>
      </w:pPr>
      <w:rPr>
        <w:rFonts w:ascii="Symbol" w:hAnsi="Symbol" w:hint="default"/>
      </w:rPr>
    </w:lvl>
    <w:lvl w:ilvl="1" w:tplc="1C090003" w:tentative="1">
      <w:start w:val="1"/>
      <w:numFmt w:val="bullet"/>
      <w:lvlText w:val="o"/>
      <w:lvlJc w:val="left"/>
      <w:pPr>
        <w:tabs>
          <w:tab w:val="num" w:pos="1080"/>
        </w:tabs>
        <w:ind w:left="1080" w:hanging="360"/>
      </w:pPr>
      <w:rPr>
        <w:rFonts w:ascii="Courier New" w:hAnsi="Courier New" w:cs="Courier New" w:hint="default"/>
      </w:rPr>
    </w:lvl>
    <w:lvl w:ilvl="2" w:tplc="1C090005" w:tentative="1">
      <w:start w:val="1"/>
      <w:numFmt w:val="bullet"/>
      <w:lvlText w:val=""/>
      <w:lvlJc w:val="left"/>
      <w:pPr>
        <w:tabs>
          <w:tab w:val="num" w:pos="1800"/>
        </w:tabs>
        <w:ind w:left="1800" w:hanging="360"/>
      </w:pPr>
      <w:rPr>
        <w:rFonts w:ascii="Wingdings" w:hAnsi="Wingdings" w:hint="default"/>
      </w:rPr>
    </w:lvl>
    <w:lvl w:ilvl="3" w:tplc="1C090001" w:tentative="1">
      <w:start w:val="1"/>
      <w:numFmt w:val="bullet"/>
      <w:lvlText w:val=""/>
      <w:lvlJc w:val="left"/>
      <w:pPr>
        <w:tabs>
          <w:tab w:val="num" w:pos="2520"/>
        </w:tabs>
        <w:ind w:left="2520" w:hanging="360"/>
      </w:pPr>
      <w:rPr>
        <w:rFonts w:ascii="Symbol" w:hAnsi="Symbol" w:hint="default"/>
      </w:rPr>
    </w:lvl>
    <w:lvl w:ilvl="4" w:tplc="1C090003" w:tentative="1">
      <w:start w:val="1"/>
      <w:numFmt w:val="bullet"/>
      <w:lvlText w:val="o"/>
      <w:lvlJc w:val="left"/>
      <w:pPr>
        <w:tabs>
          <w:tab w:val="num" w:pos="3240"/>
        </w:tabs>
        <w:ind w:left="3240" w:hanging="360"/>
      </w:pPr>
      <w:rPr>
        <w:rFonts w:ascii="Courier New" w:hAnsi="Courier New" w:cs="Courier New" w:hint="default"/>
      </w:rPr>
    </w:lvl>
    <w:lvl w:ilvl="5" w:tplc="1C090005" w:tentative="1">
      <w:start w:val="1"/>
      <w:numFmt w:val="bullet"/>
      <w:lvlText w:val=""/>
      <w:lvlJc w:val="left"/>
      <w:pPr>
        <w:tabs>
          <w:tab w:val="num" w:pos="3960"/>
        </w:tabs>
        <w:ind w:left="3960" w:hanging="360"/>
      </w:pPr>
      <w:rPr>
        <w:rFonts w:ascii="Wingdings" w:hAnsi="Wingdings" w:hint="default"/>
      </w:rPr>
    </w:lvl>
    <w:lvl w:ilvl="6" w:tplc="1C090001" w:tentative="1">
      <w:start w:val="1"/>
      <w:numFmt w:val="bullet"/>
      <w:lvlText w:val=""/>
      <w:lvlJc w:val="left"/>
      <w:pPr>
        <w:tabs>
          <w:tab w:val="num" w:pos="4680"/>
        </w:tabs>
        <w:ind w:left="4680" w:hanging="360"/>
      </w:pPr>
      <w:rPr>
        <w:rFonts w:ascii="Symbol" w:hAnsi="Symbol" w:hint="default"/>
      </w:rPr>
    </w:lvl>
    <w:lvl w:ilvl="7" w:tplc="1C090003" w:tentative="1">
      <w:start w:val="1"/>
      <w:numFmt w:val="bullet"/>
      <w:lvlText w:val="o"/>
      <w:lvlJc w:val="left"/>
      <w:pPr>
        <w:tabs>
          <w:tab w:val="num" w:pos="5400"/>
        </w:tabs>
        <w:ind w:left="5400" w:hanging="360"/>
      </w:pPr>
      <w:rPr>
        <w:rFonts w:ascii="Courier New" w:hAnsi="Courier New" w:cs="Courier New" w:hint="default"/>
      </w:rPr>
    </w:lvl>
    <w:lvl w:ilvl="8" w:tplc="1C090005" w:tentative="1">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656810F0"/>
    <w:multiLevelType w:val="hybridMultilevel"/>
    <w:tmpl w:val="7D4A06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1" w15:restartNumberingAfterBreak="0">
    <w:nsid w:val="66A170CE"/>
    <w:multiLevelType w:val="multilevel"/>
    <w:tmpl w:val="B1BE54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66F3557D"/>
    <w:multiLevelType w:val="hybridMultilevel"/>
    <w:tmpl w:val="D4CAEA00"/>
    <w:lvl w:ilvl="0" w:tplc="1C090003">
      <w:start w:val="1"/>
      <w:numFmt w:val="bullet"/>
      <w:lvlText w:val="o"/>
      <w:lvlJc w:val="left"/>
      <w:pPr>
        <w:ind w:left="1077" w:hanging="360"/>
      </w:pPr>
      <w:rPr>
        <w:rFonts w:ascii="Courier New" w:hAnsi="Courier New" w:cs="Courier New" w:hint="default"/>
      </w:rPr>
    </w:lvl>
    <w:lvl w:ilvl="1" w:tplc="1C090003" w:tentative="1">
      <w:start w:val="1"/>
      <w:numFmt w:val="bullet"/>
      <w:lvlText w:val="o"/>
      <w:lvlJc w:val="left"/>
      <w:pPr>
        <w:ind w:left="1797" w:hanging="360"/>
      </w:pPr>
      <w:rPr>
        <w:rFonts w:ascii="Courier New" w:hAnsi="Courier New" w:cs="Courier New" w:hint="default"/>
      </w:rPr>
    </w:lvl>
    <w:lvl w:ilvl="2" w:tplc="1C090005" w:tentative="1">
      <w:start w:val="1"/>
      <w:numFmt w:val="bullet"/>
      <w:lvlText w:val=""/>
      <w:lvlJc w:val="left"/>
      <w:pPr>
        <w:ind w:left="2517" w:hanging="360"/>
      </w:pPr>
      <w:rPr>
        <w:rFonts w:ascii="Wingdings" w:hAnsi="Wingdings" w:hint="default"/>
      </w:rPr>
    </w:lvl>
    <w:lvl w:ilvl="3" w:tplc="1C090001" w:tentative="1">
      <w:start w:val="1"/>
      <w:numFmt w:val="bullet"/>
      <w:lvlText w:val=""/>
      <w:lvlJc w:val="left"/>
      <w:pPr>
        <w:ind w:left="3237" w:hanging="360"/>
      </w:pPr>
      <w:rPr>
        <w:rFonts w:ascii="Symbol" w:hAnsi="Symbol" w:hint="default"/>
      </w:rPr>
    </w:lvl>
    <w:lvl w:ilvl="4" w:tplc="1C090003" w:tentative="1">
      <w:start w:val="1"/>
      <w:numFmt w:val="bullet"/>
      <w:lvlText w:val="o"/>
      <w:lvlJc w:val="left"/>
      <w:pPr>
        <w:ind w:left="3957" w:hanging="360"/>
      </w:pPr>
      <w:rPr>
        <w:rFonts w:ascii="Courier New" w:hAnsi="Courier New" w:cs="Courier New" w:hint="default"/>
      </w:rPr>
    </w:lvl>
    <w:lvl w:ilvl="5" w:tplc="1C090005" w:tentative="1">
      <w:start w:val="1"/>
      <w:numFmt w:val="bullet"/>
      <w:lvlText w:val=""/>
      <w:lvlJc w:val="left"/>
      <w:pPr>
        <w:ind w:left="4677" w:hanging="360"/>
      </w:pPr>
      <w:rPr>
        <w:rFonts w:ascii="Wingdings" w:hAnsi="Wingdings" w:hint="default"/>
      </w:rPr>
    </w:lvl>
    <w:lvl w:ilvl="6" w:tplc="1C090001" w:tentative="1">
      <w:start w:val="1"/>
      <w:numFmt w:val="bullet"/>
      <w:lvlText w:val=""/>
      <w:lvlJc w:val="left"/>
      <w:pPr>
        <w:ind w:left="5397" w:hanging="360"/>
      </w:pPr>
      <w:rPr>
        <w:rFonts w:ascii="Symbol" w:hAnsi="Symbol" w:hint="default"/>
      </w:rPr>
    </w:lvl>
    <w:lvl w:ilvl="7" w:tplc="1C090003" w:tentative="1">
      <w:start w:val="1"/>
      <w:numFmt w:val="bullet"/>
      <w:lvlText w:val="o"/>
      <w:lvlJc w:val="left"/>
      <w:pPr>
        <w:ind w:left="6117" w:hanging="360"/>
      </w:pPr>
      <w:rPr>
        <w:rFonts w:ascii="Courier New" w:hAnsi="Courier New" w:cs="Courier New" w:hint="default"/>
      </w:rPr>
    </w:lvl>
    <w:lvl w:ilvl="8" w:tplc="1C090005" w:tentative="1">
      <w:start w:val="1"/>
      <w:numFmt w:val="bullet"/>
      <w:lvlText w:val=""/>
      <w:lvlJc w:val="left"/>
      <w:pPr>
        <w:ind w:left="6837" w:hanging="360"/>
      </w:pPr>
      <w:rPr>
        <w:rFonts w:ascii="Wingdings" w:hAnsi="Wingdings" w:hint="default"/>
      </w:rPr>
    </w:lvl>
  </w:abstractNum>
  <w:abstractNum w:abstractNumId="53" w15:restartNumberingAfterBreak="0">
    <w:nsid w:val="68391F71"/>
    <w:multiLevelType w:val="singleLevel"/>
    <w:tmpl w:val="8F2AAE8A"/>
    <w:lvl w:ilvl="0">
      <w:numFmt w:val="bullet"/>
      <w:pStyle w:val="TabelleAUFZHLUNG"/>
      <w:lvlText w:val="-"/>
      <w:lvlJc w:val="left"/>
      <w:pPr>
        <w:tabs>
          <w:tab w:val="num" w:pos="360"/>
        </w:tabs>
        <w:ind w:left="360" w:hanging="360"/>
      </w:pPr>
      <w:rPr>
        <w:rFonts w:ascii="Times New Roman" w:hAnsi="Times New Roman" w:hint="default"/>
      </w:rPr>
    </w:lvl>
  </w:abstractNum>
  <w:abstractNum w:abstractNumId="54" w15:restartNumberingAfterBreak="0">
    <w:nsid w:val="688E5B49"/>
    <w:multiLevelType w:val="multilevel"/>
    <w:tmpl w:val="E3D05010"/>
    <w:styleLink w:val="AMAIN2i"/>
    <w:lvl w:ilvl="0">
      <w:start w:val="1"/>
      <w:numFmt w:val="lowerRoman"/>
      <w:lvlText w:val="%1."/>
      <w:lvlJc w:val="left"/>
      <w:pPr>
        <w:tabs>
          <w:tab w:val="num" w:pos="2563"/>
        </w:tabs>
        <w:ind w:left="2563" w:hanging="454"/>
      </w:pPr>
      <w:rPr>
        <w:rFonts w:ascii="Arial" w:hAnsi="Arial"/>
      </w:rPr>
    </w:lvl>
    <w:lvl w:ilvl="1">
      <w:start w:val="1"/>
      <w:numFmt w:val="lowerLetter"/>
      <w:lvlText w:val="%2."/>
      <w:lvlJc w:val="left"/>
      <w:pPr>
        <w:tabs>
          <w:tab w:val="num" w:pos="1848"/>
        </w:tabs>
        <w:ind w:left="1848" w:hanging="360"/>
      </w:pPr>
      <w:rPr>
        <w:rFonts w:hint="default"/>
      </w:rPr>
    </w:lvl>
    <w:lvl w:ilvl="2">
      <w:start w:val="1"/>
      <w:numFmt w:val="lowerRoman"/>
      <w:lvlText w:val="%3."/>
      <w:lvlJc w:val="right"/>
      <w:pPr>
        <w:tabs>
          <w:tab w:val="num" w:pos="2568"/>
        </w:tabs>
        <w:ind w:left="2568" w:hanging="180"/>
      </w:pPr>
      <w:rPr>
        <w:rFonts w:hint="default"/>
      </w:rPr>
    </w:lvl>
    <w:lvl w:ilvl="3">
      <w:start w:val="1"/>
      <w:numFmt w:val="decimal"/>
      <w:lvlText w:val="%4."/>
      <w:lvlJc w:val="left"/>
      <w:pPr>
        <w:tabs>
          <w:tab w:val="num" w:pos="3288"/>
        </w:tabs>
        <w:ind w:left="3288" w:hanging="360"/>
      </w:pPr>
      <w:rPr>
        <w:rFonts w:hint="default"/>
      </w:rPr>
    </w:lvl>
    <w:lvl w:ilvl="4">
      <w:start w:val="1"/>
      <w:numFmt w:val="lowerLetter"/>
      <w:lvlText w:val="%5."/>
      <w:lvlJc w:val="left"/>
      <w:pPr>
        <w:tabs>
          <w:tab w:val="num" w:pos="4008"/>
        </w:tabs>
        <w:ind w:left="4008" w:hanging="360"/>
      </w:pPr>
      <w:rPr>
        <w:rFonts w:hint="default"/>
      </w:rPr>
    </w:lvl>
    <w:lvl w:ilvl="5">
      <w:start w:val="1"/>
      <w:numFmt w:val="lowerRoman"/>
      <w:lvlText w:val="%6."/>
      <w:lvlJc w:val="right"/>
      <w:pPr>
        <w:tabs>
          <w:tab w:val="num" w:pos="4728"/>
        </w:tabs>
        <w:ind w:left="4728" w:hanging="180"/>
      </w:pPr>
      <w:rPr>
        <w:rFonts w:hint="default"/>
      </w:rPr>
    </w:lvl>
    <w:lvl w:ilvl="6">
      <w:start w:val="1"/>
      <w:numFmt w:val="decimal"/>
      <w:lvlText w:val="%7."/>
      <w:lvlJc w:val="left"/>
      <w:pPr>
        <w:tabs>
          <w:tab w:val="num" w:pos="5448"/>
        </w:tabs>
        <w:ind w:left="5448" w:hanging="360"/>
      </w:pPr>
      <w:rPr>
        <w:rFonts w:hint="default"/>
      </w:rPr>
    </w:lvl>
    <w:lvl w:ilvl="7">
      <w:start w:val="1"/>
      <w:numFmt w:val="lowerLetter"/>
      <w:lvlText w:val="%8."/>
      <w:lvlJc w:val="left"/>
      <w:pPr>
        <w:tabs>
          <w:tab w:val="num" w:pos="6168"/>
        </w:tabs>
        <w:ind w:left="6168" w:hanging="360"/>
      </w:pPr>
      <w:rPr>
        <w:rFonts w:hint="default"/>
      </w:rPr>
    </w:lvl>
    <w:lvl w:ilvl="8">
      <w:start w:val="1"/>
      <w:numFmt w:val="lowerRoman"/>
      <w:lvlText w:val="%9."/>
      <w:lvlJc w:val="right"/>
      <w:pPr>
        <w:tabs>
          <w:tab w:val="num" w:pos="6888"/>
        </w:tabs>
        <w:ind w:left="6888" w:hanging="180"/>
      </w:pPr>
      <w:rPr>
        <w:rFonts w:hint="default"/>
      </w:rPr>
    </w:lvl>
  </w:abstractNum>
  <w:abstractNum w:abstractNumId="55" w15:restartNumberingAfterBreak="0">
    <w:nsid w:val="68D87348"/>
    <w:multiLevelType w:val="hybridMultilevel"/>
    <w:tmpl w:val="A692E3BC"/>
    <w:lvl w:ilvl="0" w:tplc="1C090001">
      <w:start w:val="1"/>
      <w:numFmt w:val="bullet"/>
      <w:lvlText w:val=""/>
      <w:lvlJc w:val="left"/>
      <w:pPr>
        <w:tabs>
          <w:tab w:val="num" w:pos="360"/>
        </w:tabs>
        <w:ind w:left="360" w:hanging="360"/>
      </w:pPr>
      <w:rPr>
        <w:rFonts w:ascii="Symbol" w:hAnsi="Symbol" w:hint="default"/>
      </w:rPr>
    </w:lvl>
    <w:lvl w:ilvl="1" w:tplc="1C090003" w:tentative="1">
      <w:start w:val="1"/>
      <w:numFmt w:val="bullet"/>
      <w:lvlText w:val="o"/>
      <w:lvlJc w:val="left"/>
      <w:pPr>
        <w:tabs>
          <w:tab w:val="num" w:pos="1080"/>
        </w:tabs>
        <w:ind w:left="1080" w:hanging="360"/>
      </w:pPr>
      <w:rPr>
        <w:rFonts w:ascii="Courier New" w:hAnsi="Courier New" w:cs="Courier New" w:hint="default"/>
      </w:rPr>
    </w:lvl>
    <w:lvl w:ilvl="2" w:tplc="1C090005" w:tentative="1">
      <w:start w:val="1"/>
      <w:numFmt w:val="bullet"/>
      <w:lvlText w:val=""/>
      <w:lvlJc w:val="left"/>
      <w:pPr>
        <w:tabs>
          <w:tab w:val="num" w:pos="1800"/>
        </w:tabs>
        <w:ind w:left="1800" w:hanging="360"/>
      </w:pPr>
      <w:rPr>
        <w:rFonts w:ascii="Wingdings" w:hAnsi="Wingdings" w:hint="default"/>
      </w:rPr>
    </w:lvl>
    <w:lvl w:ilvl="3" w:tplc="1C090001" w:tentative="1">
      <w:start w:val="1"/>
      <w:numFmt w:val="bullet"/>
      <w:lvlText w:val=""/>
      <w:lvlJc w:val="left"/>
      <w:pPr>
        <w:tabs>
          <w:tab w:val="num" w:pos="2520"/>
        </w:tabs>
        <w:ind w:left="2520" w:hanging="360"/>
      </w:pPr>
      <w:rPr>
        <w:rFonts w:ascii="Symbol" w:hAnsi="Symbol" w:hint="default"/>
      </w:rPr>
    </w:lvl>
    <w:lvl w:ilvl="4" w:tplc="1C090003" w:tentative="1">
      <w:start w:val="1"/>
      <w:numFmt w:val="bullet"/>
      <w:lvlText w:val="o"/>
      <w:lvlJc w:val="left"/>
      <w:pPr>
        <w:tabs>
          <w:tab w:val="num" w:pos="3240"/>
        </w:tabs>
        <w:ind w:left="3240" w:hanging="360"/>
      </w:pPr>
      <w:rPr>
        <w:rFonts w:ascii="Courier New" w:hAnsi="Courier New" w:cs="Courier New" w:hint="default"/>
      </w:rPr>
    </w:lvl>
    <w:lvl w:ilvl="5" w:tplc="1C090005" w:tentative="1">
      <w:start w:val="1"/>
      <w:numFmt w:val="bullet"/>
      <w:lvlText w:val=""/>
      <w:lvlJc w:val="left"/>
      <w:pPr>
        <w:tabs>
          <w:tab w:val="num" w:pos="3960"/>
        </w:tabs>
        <w:ind w:left="3960" w:hanging="360"/>
      </w:pPr>
      <w:rPr>
        <w:rFonts w:ascii="Wingdings" w:hAnsi="Wingdings" w:hint="default"/>
      </w:rPr>
    </w:lvl>
    <w:lvl w:ilvl="6" w:tplc="1C090001" w:tentative="1">
      <w:start w:val="1"/>
      <w:numFmt w:val="bullet"/>
      <w:lvlText w:val=""/>
      <w:lvlJc w:val="left"/>
      <w:pPr>
        <w:tabs>
          <w:tab w:val="num" w:pos="4680"/>
        </w:tabs>
        <w:ind w:left="4680" w:hanging="360"/>
      </w:pPr>
      <w:rPr>
        <w:rFonts w:ascii="Symbol" w:hAnsi="Symbol" w:hint="default"/>
      </w:rPr>
    </w:lvl>
    <w:lvl w:ilvl="7" w:tplc="1C090003" w:tentative="1">
      <w:start w:val="1"/>
      <w:numFmt w:val="bullet"/>
      <w:lvlText w:val="o"/>
      <w:lvlJc w:val="left"/>
      <w:pPr>
        <w:tabs>
          <w:tab w:val="num" w:pos="5400"/>
        </w:tabs>
        <w:ind w:left="5400" w:hanging="360"/>
      </w:pPr>
      <w:rPr>
        <w:rFonts w:ascii="Courier New" w:hAnsi="Courier New" w:cs="Courier New" w:hint="default"/>
      </w:rPr>
    </w:lvl>
    <w:lvl w:ilvl="8" w:tplc="1C090005" w:tentative="1">
      <w:start w:val="1"/>
      <w:numFmt w:val="bullet"/>
      <w:lvlText w:val=""/>
      <w:lvlJc w:val="left"/>
      <w:pPr>
        <w:tabs>
          <w:tab w:val="num" w:pos="6120"/>
        </w:tabs>
        <w:ind w:left="6120" w:hanging="360"/>
      </w:pPr>
      <w:rPr>
        <w:rFonts w:ascii="Wingdings" w:hAnsi="Wingdings" w:hint="default"/>
      </w:rPr>
    </w:lvl>
  </w:abstractNum>
  <w:abstractNum w:abstractNumId="56" w15:restartNumberingAfterBreak="0">
    <w:nsid w:val="6D581CE9"/>
    <w:multiLevelType w:val="hybridMultilevel"/>
    <w:tmpl w:val="24F2D1E6"/>
    <w:lvl w:ilvl="0" w:tplc="1C090017">
      <w:start w:val="1"/>
      <w:numFmt w:val="lowerLetter"/>
      <w:pStyle w:val="TextBul7-1"/>
      <w:lvlText w:val="%1)"/>
      <w:lvlJc w:val="left"/>
      <w:pPr>
        <w:tabs>
          <w:tab w:val="num" w:pos="1440"/>
        </w:tabs>
        <w:ind w:left="1440" w:hanging="360"/>
      </w:pPr>
    </w:lvl>
    <w:lvl w:ilvl="1" w:tplc="C330B564">
      <w:start w:val="1"/>
      <w:numFmt w:val="bullet"/>
      <w:lvlText w:val="o"/>
      <w:lvlJc w:val="left"/>
      <w:pPr>
        <w:tabs>
          <w:tab w:val="num" w:pos="1440"/>
        </w:tabs>
        <w:ind w:left="1440" w:hanging="360"/>
      </w:pPr>
      <w:rPr>
        <w:rFonts w:ascii="Courier New" w:hAnsi="Courier New" w:cs="Wingdings" w:hint="default"/>
      </w:rPr>
    </w:lvl>
    <w:lvl w:ilvl="2" w:tplc="3CD4EF00">
      <w:start w:val="1"/>
      <w:numFmt w:val="bullet"/>
      <w:lvlText w:val=""/>
      <w:lvlJc w:val="left"/>
      <w:pPr>
        <w:tabs>
          <w:tab w:val="num" w:pos="2160"/>
        </w:tabs>
        <w:ind w:left="2160" w:hanging="360"/>
      </w:pPr>
      <w:rPr>
        <w:rFonts w:ascii="Wingdings" w:hAnsi="Wingdings" w:hint="default"/>
      </w:rPr>
    </w:lvl>
    <w:lvl w:ilvl="3" w:tplc="6832D3E8">
      <w:start w:val="1"/>
      <w:numFmt w:val="bullet"/>
      <w:lvlText w:val=""/>
      <w:lvlJc w:val="left"/>
      <w:pPr>
        <w:tabs>
          <w:tab w:val="num" w:pos="2880"/>
        </w:tabs>
        <w:ind w:left="2880" w:hanging="360"/>
      </w:pPr>
      <w:rPr>
        <w:rFonts w:ascii="Symbol" w:hAnsi="Symbol" w:hint="default"/>
      </w:rPr>
    </w:lvl>
    <w:lvl w:ilvl="4" w:tplc="2D82437E">
      <w:start w:val="1"/>
      <w:numFmt w:val="bullet"/>
      <w:lvlText w:val="o"/>
      <w:lvlJc w:val="left"/>
      <w:pPr>
        <w:tabs>
          <w:tab w:val="num" w:pos="3600"/>
        </w:tabs>
        <w:ind w:left="3600" w:hanging="360"/>
      </w:pPr>
      <w:rPr>
        <w:rFonts w:ascii="Courier New" w:hAnsi="Courier New" w:cs="Wingdings" w:hint="default"/>
      </w:rPr>
    </w:lvl>
    <w:lvl w:ilvl="5" w:tplc="BB94A1DA">
      <w:start w:val="1"/>
      <w:numFmt w:val="bullet"/>
      <w:lvlText w:val=""/>
      <w:lvlJc w:val="left"/>
      <w:pPr>
        <w:tabs>
          <w:tab w:val="num" w:pos="4320"/>
        </w:tabs>
        <w:ind w:left="4320" w:hanging="360"/>
      </w:pPr>
      <w:rPr>
        <w:rFonts w:ascii="Wingdings" w:hAnsi="Wingdings" w:hint="default"/>
      </w:rPr>
    </w:lvl>
    <w:lvl w:ilvl="6" w:tplc="A27E5300">
      <w:start w:val="1"/>
      <w:numFmt w:val="bullet"/>
      <w:lvlText w:val=""/>
      <w:lvlJc w:val="left"/>
      <w:pPr>
        <w:tabs>
          <w:tab w:val="num" w:pos="5040"/>
        </w:tabs>
        <w:ind w:left="5040" w:hanging="360"/>
      </w:pPr>
      <w:rPr>
        <w:rFonts w:ascii="Symbol" w:hAnsi="Symbol" w:hint="default"/>
      </w:rPr>
    </w:lvl>
    <w:lvl w:ilvl="7" w:tplc="9D86BA90">
      <w:start w:val="1"/>
      <w:numFmt w:val="bullet"/>
      <w:lvlText w:val="o"/>
      <w:lvlJc w:val="left"/>
      <w:pPr>
        <w:tabs>
          <w:tab w:val="num" w:pos="5760"/>
        </w:tabs>
        <w:ind w:left="5760" w:hanging="360"/>
      </w:pPr>
      <w:rPr>
        <w:rFonts w:ascii="Courier New" w:hAnsi="Courier New" w:cs="Wingdings" w:hint="default"/>
      </w:rPr>
    </w:lvl>
    <w:lvl w:ilvl="8" w:tplc="B234F6D2">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D970462"/>
    <w:multiLevelType w:val="hybridMultilevel"/>
    <w:tmpl w:val="7D8272B6"/>
    <w:lvl w:ilvl="0" w:tplc="FFFFFFFF">
      <w:start w:val="1"/>
      <w:numFmt w:val="bullet"/>
      <w:pStyle w:val="BodyTextBullet"/>
      <w:lvlText w:val=""/>
      <w:lvlJc w:val="left"/>
      <w:pPr>
        <w:tabs>
          <w:tab w:val="num" w:pos="1080"/>
        </w:tabs>
        <w:ind w:left="1080" w:hanging="360"/>
      </w:pPr>
      <w:rPr>
        <w:rFonts w:ascii="Symbol" w:hAnsi="Symbol" w:hint="default"/>
      </w:rPr>
    </w:lvl>
    <w:lvl w:ilvl="1" w:tplc="FFFFFFFF">
      <w:start w:val="1"/>
      <w:numFmt w:val="bullet"/>
      <w:lvlText w:val=""/>
      <w:lvlJc w:val="left"/>
      <w:pPr>
        <w:tabs>
          <w:tab w:val="num" w:pos="1800"/>
        </w:tabs>
        <w:ind w:left="1800" w:hanging="360"/>
      </w:pPr>
      <w:rPr>
        <w:rFonts w:ascii="Symbol" w:hAnsi="Symbol"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8" w15:restartNumberingAfterBreak="0">
    <w:nsid w:val="6E6F6E52"/>
    <w:multiLevelType w:val="multilevel"/>
    <w:tmpl w:val="1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9" w15:restartNumberingAfterBreak="0">
    <w:nsid w:val="6E6F77E1"/>
    <w:multiLevelType w:val="hybridMultilevel"/>
    <w:tmpl w:val="342AACC2"/>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tentative="1">
      <w:start w:val="1"/>
      <w:numFmt w:val="bullet"/>
      <w:pStyle w:val="StyleHeading5BoldNotItalic"/>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0" w15:restartNumberingAfterBreak="0">
    <w:nsid w:val="70925C4E"/>
    <w:multiLevelType w:val="multilevel"/>
    <w:tmpl w:val="DDBAE1DC"/>
    <w:lvl w:ilvl="0">
      <w:start w:val="1"/>
      <w:numFmt w:val="decimal"/>
      <w:lvlText w:val="(%1)"/>
      <w:lvlJc w:val="left"/>
      <w:pPr>
        <w:tabs>
          <w:tab w:val="num" w:pos="1418"/>
        </w:tabs>
        <w:ind w:left="1418" w:hanging="879"/>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15:restartNumberingAfterBreak="0">
    <w:nsid w:val="732F2748"/>
    <w:multiLevelType w:val="multilevel"/>
    <w:tmpl w:val="DDBAE1DC"/>
    <w:lvl w:ilvl="0">
      <w:start w:val="1"/>
      <w:numFmt w:val="decimal"/>
      <w:lvlText w:val="(%1)"/>
      <w:lvlJc w:val="left"/>
      <w:pPr>
        <w:tabs>
          <w:tab w:val="num" w:pos="1418"/>
        </w:tabs>
        <w:ind w:left="1418" w:hanging="879"/>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73526F37"/>
    <w:multiLevelType w:val="multilevel"/>
    <w:tmpl w:val="1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3" w15:restartNumberingAfterBreak="0">
    <w:nsid w:val="74715413"/>
    <w:multiLevelType w:val="multilevel"/>
    <w:tmpl w:val="1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4" w15:restartNumberingAfterBreak="0">
    <w:nsid w:val="757B3630"/>
    <w:multiLevelType w:val="multilevel"/>
    <w:tmpl w:val="DDBAE1DC"/>
    <w:lvl w:ilvl="0">
      <w:start w:val="1"/>
      <w:numFmt w:val="decimal"/>
      <w:lvlText w:val="(%1)"/>
      <w:lvlJc w:val="left"/>
      <w:pPr>
        <w:tabs>
          <w:tab w:val="num" w:pos="1418"/>
        </w:tabs>
        <w:ind w:left="1418" w:hanging="879"/>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765F667F"/>
    <w:multiLevelType w:val="multilevel"/>
    <w:tmpl w:val="DDBAE1DC"/>
    <w:lvl w:ilvl="0">
      <w:start w:val="1"/>
      <w:numFmt w:val="decimal"/>
      <w:lvlText w:val="(%1)"/>
      <w:lvlJc w:val="left"/>
      <w:pPr>
        <w:tabs>
          <w:tab w:val="num" w:pos="1418"/>
        </w:tabs>
        <w:ind w:left="1418" w:hanging="879"/>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76A451A4"/>
    <w:multiLevelType w:val="multilevel"/>
    <w:tmpl w:val="A9EC5594"/>
    <w:styleLink w:val="StyleBulleted"/>
    <w:lvl w:ilvl="0">
      <w:start w:val="1"/>
      <w:numFmt w:val="bullet"/>
      <w:lvlText w:val=""/>
      <w:lvlJc w:val="left"/>
      <w:pPr>
        <w:tabs>
          <w:tab w:val="num" w:pos="720"/>
        </w:tabs>
        <w:ind w:left="720" w:hanging="360"/>
      </w:pPr>
      <w:rPr>
        <w:rFonts w:ascii="Symbol" w:hAnsi="Symbo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7B80D9A"/>
    <w:multiLevelType w:val="multilevel"/>
    <w:tmpl w:val="0622C6A6"/>
    <w:lvl w:ilvl="0">
      <w:start w:val="1"/>
      <w:numFmt w:val="bullet"/>
      <w:lvlText w:val=""/>
      <w:lvlJc w:val="left"/>
      <w:pPr>
        <w:tabs>
          <w:tab w:val="num" w:pos="432"/>
        </w:tabs>
        <w:ind w:left="432" w:hanging="432"/>
      </w:pPr>
      <w:rPr>
        <w:rFonts w:ascii="Symbol" w:hAnsi="Symbol" w:hint="default"/>
      </w:rPr>
    </w:lvl>
    <w:lvl w:ilvl="1">
      <w:start w:val="1"/>
      <w:numFmt w:val="decimal"/>
      <w:lvlText w:val="%2."/>
      <w:lvlJc w:val="left"/>
      <w:pPr>
        <w:tabs>
          <w:tab w:val="num" w:pos="360"/>
        </w:tabs>
      </w:pPr>
    </w:lvl>
    <w:lvl w:ilvl="2">
      <w:numFmt w:val="none"/>
      <w:lvlText w:val=""/>
      <w:lvlJc w:val="left"/>
      <w:pPr>
        <w:tabs>
          <w:tab w:val="num" w:pos="36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AA55C42"/>
    <w:multiLevelType w:val="multilevel"/>
    <w:tmpl w:val="4C0CE0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7FEC5B06"/>
    <w:multiLevelType w:val="hybridMultilevel"/>
    <w:tmpl w:val="67968512"/>
    <w:lvl w:ilvl="0" w:tplc="1C090003">
      <w:start w:val="1"/>
      <w:numFmt w:val="bullet"/>
      <w:lvlText w:val="o"/>
      <w:lvlJc w:val="left"/>
      <w:pPr>
        <w:ind w:left="1077" w:hanging="360"/>
      </w:pPr>
      <w:rPr>
        <w:rFonts w:ascii="Courier New" w:hAnsi="Courier New" w:cs="Courier New" w:hint="default"/>
      </w:rPr>
    </w:lvl>
    <w:lvl w:ilvl="1" w:tplc="1C090003" w:tentative="1">
      <w:start w:val="1"/>
      <w:numFmt w:val="bullet"/>
      <w:lvlText w:val="o"/>
      <w:lvlJc w:val="left"/>
      <w:pPr>
        <w:ind w:left="1797" w:hanging="360"/>
      </w:pPr>
      <w:rPr>
        <w:rFonts w:ascii="Courier New" w:hAnsi="Courier New" w:cs="Courier New" w:hint="default"/>
      </w:rPr>
    </w:lvl>
    <w:lvl w:ilvl="2" w:tplc="1C090005" w:tentative="1">
      <w:start w:val="1"/>
      <w:numFmt w:val="bullet"/>
      <w:lvlText w:val=""/>
      <w:lvlJc w:val="left"/>
      <w:pPr>
        <w:ind w:left="2517" w:hanging="360"/>
      </w:pPr>
      <w:rPr>
        <w:rFonts w:ascii="Wingdings" w:hAnsi="Wingdings" w:hint="default"/>
      </w:rPr>
    </w:lvl>
    <w:lvl w:ilvl="3" w:tplc="1C090001" w:tentative="1">
      <w:start w:val="1"/>
      <w:numFmt w:val="bullet"/>
      <w:lvlText w:val=""/>
      <w:lvlJc w:val="left"/>
      <w:pPr>
        <w:ind w:left="3237" w:hanging="360"/>
      </w:pPr>
      <w:rPr>
        <w:rFonts w:ascii="Symbol" w:hAnsi="Symbol" w:hint="default"/>
      </w:rPr>
    </w:lvl>
    <w:lvl w:ilvl="4" w:tplc="1C090003" w:tentative="1">
      <w:start w:val="1"/>
      <w:numFmt w:val="bullet"/>
      <w:lvlText w:val="o"/>
      <w:lvlJc w:val="left"/>
      <w:pPr>
        <w:ind w:left="3957" w:hanging="360"/>
      </w:pPr>
      <w:rPr>
        <w:rFonts w:ascii="Courier New" w:hAnsi="Courier New" w:cs="Courier New" w:hint="default"/>
      </w:rPr>
    </w:lvl>
    <w:lvl w:ilvl="5" w:tplc="1C090005" w:tentative="1">
      <w:start w:val="1"/>
      <w:numFmt w:val="bullet"/>
      <w:lvlText w:val=""/>
      <w:lvlJc w:val="left"/>
      <w:pPr>
        <w:ind w:left="4677" w:hanging="360"/>
      </w:pPr>
      <w:rPr>
        <w:rFonts w:ascii="Wingdings" w:hAnsi="Wingdings" w:hint="default"/>
      </w:rPr>
    </w:lvl>
    <w:lvl w:ilvl="6" w:tplc="1C090001" w:tentative="1">
      <w:start w:val="1"/>
      <w:numFmt w:val="bullet"/>
      <w:lvlText w:val=""/>
      <w:lvlJc w:val="left"/>
      <w:pPr>
        <w:ind w:left="5397" w:hanging="360"/>
      </w:pPr>
      <w:rPr>
        <w:rFonts w:ascii="Symbol" w:hAnsi="Symbol" w:hint="default"/>
      </w:rPr>
    </w:lvl>
    <w:lvl w:ilvl="7" w:tplc="1C090003" w:tentative="1">
      <w:start w:val="1"/>
      <w:numFmt w:val="bullet"/>
      <w:lvlText w:val="o"/>
      <w:lvlJc w:val="left"/>
      <w:pPr>
        <w:ind w:left="6117" w:hanging="360"/>
      </w:pPr>
      <w:rPr>
        <w:rFonts w:ascii="Courier New" w:hAnsi="Courier New" w:cs="Courier New" w:hint="default"/>
      </w:rPr>
    </w:lvl>
    <w:lvl w:ilvl="8" w:tplc="1C090005" w:tentative="1">
      <w:start w:val="1"/>
      <w:numFmt w:val="bullet"/>
      <w:lvlText w:val=""/>
      <w:lvlJc w:val="left"/>
      <w:pPr>
        <w:ind w:left="6837" w:hanging="360"/>
      </w:pPr>
      <w:rPr>
        <w:rFonts w:ascii="Wingdings" w:hAnsi="Wingdings" w:hint="default"/>
      </w:rPr>
    </w:lvl>
  </w:abstractNum>
  <w:abstractNum w:abstractNumId="70" w15:restartNumberingAfterBreak="0">
    <w:nsid w:val="7FF34FCC"/>
    <w:multiLevelType w:val="multilevel"/>
    <w:tmpl w:val="105AB42A"/>
    <w:lvl w:ilvl="0">
      <w:start w:val="1"/>
      <w:numFmt w:val="decimal"/>
      <w:lvlText w:val="%1"/>
      <w:lvlJc w:val="left"/>
      <w:pPr>
        <w:tabs>
          <w:tab w:val="num" w:pos="432"/>
        </w:tabs>
        <w:ind w:left="432" w:hanging="432"/>
      </w:pPr>
      <w:rPr>
        <w:rFonts w:hint="default"/>
      </w:rPr>
    </w:lvl>
    <w:lvl w:ilvl="1">
      <w:start w:val="1"/>
      <w:numFmt w:val="decimal"/>
      <w:pStyle w:val="Heading2"/>
      <w:lvlText w:val="%2."/>
      <w:lvlJc w:val="left"/>
      <w:pPr>
        <w:tabs>
          <w:tab w:val="num" w:pos="360"/>
        </w:tabs>
      </w:pPr>
    </w:lvl>
    <w:lvl w:ilvl="2">
      <w:numFmt w:val="none"/>
      <w:pStyle w:val="Heading3"/>
      <w:lvlText w:val=""/>
      <w:lvlJc w:val="left"/>
      <w:pPr>
        <w:tabs>
          <w:tab w:val="num" w:pos="360"/>
        </w:tabs>
      </w:pPr>
    </w:lvl>
    <w:lvl w:ilvl="3">
      <w:numFmt w:val="decimal"/>
      <w:pStyle w:val="Heading4"/>
      <w:lvlText w:val=""/>
      <w:lvlJc w:val="left"/>
    </w:lvl>
    <w:lvl w:ilvl="4">
      <w:numFmt w:val="decimal"/>
      <w:pStyle w:val="Heading5"/>
      <w:lvlText w:val=""/>
      <w:lvlJc w:val="left"/>
    </w:lvl>
    <w:lvl w:ilvl="5">
      <w:numFmt w:val="decimal"/>
      <w:pStyle w:val="Heading6"/>
      <w:lvlText w:val=""/>
      <w:lvlJc w:val="left"/>
    </w:lvl>
    <w:lvl w:ilvl="6">
      <w:numFmt w:val="decimal"/>
      <w:lvlText w:val=""/>
      <w:lvlJc w:val="left"/>
    </w:lvl>
    <w:lvl w:ilvl="7">
      <w:numFmt w:val="decimal"/>
      <w:pStyle w:val="Heading8"/>
      <w:lvlText w:val=""/>
      <w:lvlJc w:val="left"/>
    </w:lvl>
    <w:lvl w:ilvl="8">
      <w:numFmt w:val="decimal"/>
      <w:lvlText w:val=""/>
      <w:lvlJc w:val="left"/>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31"/>
  </w:num>
  <w:num w:numId="9">
    <w:abstractNumId w:val="26"/>
  </w:num>
  <w:num w:numId="10">
    <w:abstractNumId w:val="59"/>
  </w:num>
  <w:num w:numId="11">
    <w:abstractNumId w:val="51"/>
  </w:num>
  <w:num w:numId="12">
    <w:abstractNumId w:val="62"/>
  </w:num>
  <w:num w:numId="13">
    <w:abstractNumId w:val="32"/>
  </w:num>
  <w:num w:numId="14">
    <w:abstractNumId w:val="36"/>
  </w:num>
  <w:num w:numId="15">
    <w:abstractNumId w:val="27"/>
  </w:num>
  <w:num w:numId="16">
    <w:abstractNumId w:val="21"/>
  </w:num>
  <w:num w:numId="17">
    <w:abstractNumId w:val="54"/>
  </w:num>
  <w:num w:numId="18">
    <w:abstractNumId w:val="58"/>
  </w:num>
  <w:num w:numId="19">
    <w:abstractNumId w:val="13"/>
  </w:num>
  <w:num w:numId="20">
    <w:abstractNumId w:val="55"/>
  </w:num>
  <w:num w:numId="21">
    <w:abstractNumId w:val="33"/>
  </w:num>
  <w:num w:numId="22">
    <w:abstractNumId w:val="49"/>
  </w:num>
  <w:num w:numId="23">
    <w:abstractNumId w:val="19"/>
  </w:num>
  <w:num w:numId="24">
    <w:abstractNumId w:val="47"/>
  </w:num>
  <w:num w:numId="25">
    <w:abstractNumId w:val="18"/>
  </w:num>
  <w:num w:numId="26">
    <w:abstractNumId w:val="28"/>
  </w:num>
  <w:num w:numId="27">
    <w:abstractNumId w:val="70"/>
  </w:num>
  <w:num w:numId="28">
    <w:abstractNumId w:val="68"/>
  </w:num>
  <w:num w:numId="29">
    <w:abstractNumId w:val="38"/>
  </w:num>
  <w:num w:numId="30">
    <w:abstractNumId w:val="37"/>
  </w:num>
  <w:num w:numId="31">
    <w:abstractNumId w:val="35"/>
  </w:num>
  <w:num w:numId="32">
    <w:abstractNumId w:val="66"/>
  </w:num>
  <w:num w:numId="33">
    <w:abstractNumId w:val="53"/>
  </w:num>
  <w:num w:numId="34">
    <w:abstractNumId w:val="34"/>
  </w:num>
  <w:num w:numId="35">
    <w:abstractNumId w:val="12"/>
  </w:num>
  <w:num w:numId="36">
    <w:abstractNumId w:val="10"/>
  </w:num>
  <w:num w:numId="37">
    <w:abstractNumId w:val="20"/>
  </w:num>
  <w:num w:numId="38">
    <w:abstractNumId w:val="2"/>
  </w:num>
  <w:num w:numId="39">
    <w:abstractNumId w:val="1"/>
  </w:num>
  <w:num w:numId="40">
    <w:abstractNumId w:val="0"/>
  </w:num>
  <w:num w:numId="41">
    <w:abstractNumId w:val="63"/>
  </w:num>
  <w:num w:numId="42">
    <w:abstractNumId w:val="30"/>
  </w:num>
  <w:num w:numId="43">
    <w:abstractNumId w:val="57"/>
  </w:num>
  <w:num w:numId="44">
    <w:abstractNumId w:val="41"/>
  </w:num>
  <w:num w:numId="45">
    <w:abstractNumId w:val="61"/>
  </w:num>
  <w:num w:numId="46">
    <w:abstractNumId w:val="64"/>
  </w:num>
  <w:num w:numId="47">
    <w:abstractNumId w:val="39"/>
  </w:num>
  <w:num w:numId="48">
    <w:abstractNumId w:val="44"/>
  </w:num>
  <w:num w:numId="49">
    <w:abstractNumId w:val="65"/>
  </w:num>
  <w:num w:numId="50">
    <w:abstractNumId w:val="23"/>
  </w:num>
  <w:num w:numId="51">
    <w:abstractNumId w:val="60"/>
  </w:num>
  <w:num w:numId="52">
    <w:abstractNumId w:val="48"/>
  </w:num>
  <w:num w:numId="53">
    <w:abstractNumId w:val="46"/>
  </w:num>
  <w:num w:numId="54">
    <w:abstractNumId w:val="56"/>
    <w:lvlOverride w:ilvl="0">
      <w:startOverride w:val="1"/>
    </w:lvlOverride>
    <w:lvlOverride w:ilvl="1"/>
    <w:lvlOverride w:ilvl="2"/>
    <w:lvlOverride w:ilvl="3"/>
    <w:lvlOverride w:ilvl="4"/>
    <w:lvlOverride w:ilvl="5"/>
    <w:lvlOverride w:ilvl="6"/>
    <w:lvlOverride w:ilvl="7"/>
    <w:lvlOverride w:ilvl="8"/>
  </w:num>
  <w:num w:numId="55">
    <w:abstractNumId w:val="43"/>
  </w:num>
  <w:num w:numId="56">
    <w:abstractNumId w:val="25"/>
  </w:num>
  <w:num w:numId="57">
    <w:abstractNumId w:val="14"/>
  </w:num>
  <w:num w:numId="58">
    <w:abstractNumId w:val="67"/>
  </w:num>
  <w:num w:numId="59">
    <w:abstractNumId w:val="15"/>
  </w:num>
  <w:num w:numId="60">
    <w:abstractNumId w:val="45"/>
  </w:num>
  <w:num w:numId="61">
    <w:abstractNumId w:val="29"/>
  </w:num>
  <w:num w:numId="62">
    <w:abstractNumId w:val="69"/>
  </w:num>
  <w:num w:numId="63">
    <w:abstractNumId w:val="50"/>
  </w:num>
  <w:num w:numId="64">
    <w:abstractNumId w:val="17"/>
  </w:num>
  <w:num w:numId="65">
    <w:abstractNumId w:val="11"/>
  </w:num>
  <w:num w:numId="66">
    <w:abstractNumId w:val="22"/>
  </w:num>
  <w:num w:numId="67">
    <w:abstractNumId w:val="52"/>
  </w:num>
  <w:num w:numId="68">
    <w:abstractNumId w:val="24"/>
  </w:num>
  <w:num w:numId="69">
    <w:abstractNumId w:val="40"/>
  </w:num>
  <w:num w:numId="70">
    <w:abstractNumId w:val="16"/>
  </w:num>
  <w:num w:numId="71">
    <w:abstractNumId w:val="42"/>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BE1"/>
    <w:rsid w:val="000005A5"/>
    <w:rsid w:val="00000649"/>
    <w:rsid w:val="0000069C"/>
    <w:rsid w:val="00000EBF"/>
    <w:rsid w:val="000018E0"/>
    <w:rsid w:val="000067B4"/>
    <w:rsid w:val="00007128"/>
    <w:rsid w:val="0001010C"/>
    <w:rsid w:val="00010135"/>
    <w:rsid w:val="0001037F"/>
    <w:rsid w:val="0001208B"/>
    <w:rsid w:val="00013A3A"/>
    <w:rsid w:val="00014401"/>
    <w:rsid w:val="0001510D"/>
    <w:rsid w:val="00015289"/>
    <w:rsid w:val="0001531F"/>
    <w:rsid w:val="00016F3E"/>
    <w:rsid w:val="0002413C"/>
    <w:rsid w:val="00025EC6"/>
    <w:rsid w:val="0002759D"/>
    <w:rsid w:val="00031E26"/>
    <w:rsid w:val="00033206"/>
    <w:rsid w:val="000339FA"/>
    <w:rsid w:val="000357DB"/>
    <w:rsid w:val="00035E3C"/>
    <w:rsid w:val="00037BF9"/>
    <w:rsid w:val="000407DD"/>
    <w:rsid w:val="00040869"/>
    <w:rsid w:val="00040A94"/>
    <w:rsid w:val="000419F8"/>
    <w:rsid w:val="00042775"/>
    <w:rsid w:val="00042C1E"/>
    <w:rsid w:val="000433CC"/>
    <w:rsid w:val="000434CF"/>
    <w:rsid w:val="00043F85"/>
    <w:rsid w:val="00046457"/>
    <w:rsid w:val="0004729E"/>
    <w:rsid w:val="00047B8E"/>
    <w:rsid w:val="000507A8"/>
    <w:rsid w:val="00050E43"/>
    <w:rsid w:val="00052749"/>
    <w:rsid w:val="0005306E"/>
    <w:rsid w:val="00054230"/>
    <w:rsid w:val="00056863"/>
    <w:rsid w:val="00060C70"/>
    <w:rsid w:val="00061C84"/>
    <w:rsid w:val="000641D4"/>
    <w:rsid w:val="00065B6E"/>
    <w:rsid w:val="00066EFB"/>
    <w:rsid w:val="000670A1"/>
    <w:rsid w:val="000707AA"/>
    <w:rsid w:val="0007165C"/>
    <w:rsid w:val="00072E44"/>
    <w:rsid w:val="00072ED3"/>
    <w:rsid w:val="000735CC"/>
    <w:rsid w:val="00073D23"/>
    <w:rsid w:val="000759D3"/>
    <w:rsid w:val="00076099"/>
    <w:rsid w:val="00076E1F"/>
    <w:rsid w:val="00077AD5"/>
    <w:rsid w:val="0008071C"/>
    <w:rsid w:val="00080A68"/>
    <w:rsid w:val="0008171C"/>
    <w:rsid w:val="0008221A"/>
    <w:rsid w:val="000834FF"/>
    <w:rsid w:val="00084BC8"/>
    <w:rsid w:val="00084E50"/>
    <w:rsid w:val="00086352"/>
    <w:rsid w:val="00090AFE"/>
    <w:rsid w:val="00090D3B"/>
    <w:rsid w:val="0009103C"/>
    <w:rsid w:val="00091CBA"/>
    <w:rsid w:val="00092717"/>
    <w:rsid w:val="00093163"/>
    <w:rsid w:val="0009774C"/>
    <w:rsid w:val="000A1B9C"/>
    <w:rsid w:val="000A1E93"/>
    <w:rsid w:val="000A3215"/>
    <w:rsid w:val="000A4984"/>
    <w:rsid w:val="000A4E39"/>
    <w:rsid w:val="000A4FD1"/>
    <w:rsid w:val="000A60CB"/>
    <w:rsid w:val="000A7011"/>
    <w:rsid w:val="000A73FF"/>
    <w:rsid w:val="000B0C50"/>
    <w:rsid w:val="000B137A"/>
    <w:rsid w:val="000B24FD"/>
    <w:rsid w:val="000B299A"/>
    <w:rsid w:val="000B460E"/>
    <w:rsid w:val="000B5351"/>
    <w:rsid w:val="000B568D"/>
    <w:rsid w:val="000B7702"/>
    <w:rsid w:val="000C039B"/>
    <w:rsid w:val="000C0663"/>
    <w:rsid w:val="000C0B8B"/>
    <w:rsid w:val="000C0CBF"/>
    <w:rsid w:val="000C17F9"/>
    <w:rsid w:val="000C38C8"/>
    <w:rsid w:val="000C5EDF"/>
    <w:rsid w:val="000C69A2"/>
    <w:rsid w:val="000C69DB"/>
    <w:rsid w:val="000C6CFC"/>
    <w:rsid w:val="000C6F66"/>
    <w:rsid w:val="000C71DB"/>
    <w:rsid w:val="000C74C9"/>
    <w:rsid w:val="000C769D"/>
    <w:rsid w:val="000D17DC"/>
    <w:rsid w:val="000D1C79"/>
    <w:rsid w:val="000D214C"/>
    <w:rsid w:val="000D24C5"/>
    <w:rsid w:val="000D404F"/>
    <w:rsid w:val="000D4B94"/>
    <w:rsid w:val="000D54A5"/>
    <w:rsid w:val="000D564F"/>
    <w:rsid w:val="000D7BDF"/>
    <w:rsid w:val="000E0C0A"/>
    <w:rsid w:val="000E2C39"/>
    <w:rsid w:val="000E3C34"/>
    <w:rsid w:val="000E47C8"/>
    <w:rsid w:val="000E5A94"/>
    <w:rsid w:val="000F081C"/>
    <w:rsid w:val="000F0AE4"/>
    <w:rsid w:val="000F1243"/>
    <w:rsid w:val="000F19DE"/>
    <w:rsid w:val="000F1BEB"/>
    <w:rsid w:val="000F26DF"/>
    <w:rsid w:val="000F2801"/>
    <w:rsid w:val="000F2A2C"/>
    <w:rsid w:val="000F2E97"/>
    <w:rsid w:val="000F3658"/>
    <w:rsid w:val="000F3B58"/>
    <w:rsid w:val="000F3DF8"/>
    <w:rsid w:val="000F3E32"/>
    <w:rsid w:val="000F4723"/>
    <w:rsid w:val="000F48B1"/>
    <w:rsid w:val="000F4FEF"/>
    <w:rsid w:val="000F56F6"/>
    <w:rsid w:val="000F594C"/>
    <w:rsid w:val="000F5E2A"/>
    <w:rsid w:val="000F7925"/>
    <w:rsid w:val="001003A7"/>
    <w:rsid w:val="001010CA"/>
    <w:rsid w:val="00102576"/>
    <w:rsid w:val="00103B78"/>
    <w:rsid w:val="00105800"/>
    <w:rsid w:val="00107084"/>
    <w:rsid w:val="00110469"/>
    <w:rsid w:val="001115EC"/>
    <w:rsid w:val="0011263A"/>
    <w:rsid w:val="00113005"/>
    <w:rsid w:val="001134C8"/>
    <w:rsid w:val="00113C46"/>
    <w:rsid w:val="001142A7"/>
    <w:rsid w:val="0011499A"/>
    <w:rsid w:val="00114C3B"/>
    <w:rsid w:val="0011558E"/>
    <w:rsid w:val="00115C68"/>
    <w:rsid w:val="00116C8E"/>
    <w:rsid w:val="00117A44"/>
    <w:rsid w:val="001200C7"/>
    <w:rsid w:val="00120320"/>
    <w:rsid w:val="00120FC6"/>
    <w:rsid w:val="0012166E"/>
    <w:rsid w:val="00122433"/>
    <w:rsid w:val="0012250D"/>
    <w:rsid w:val="001238B3"/>
    <w:rsid w:val="001239FA"/>
    <w:rsid w:val="00123C41"/>
    <w:rsid w:val="001240F3"/>
    <w:rsid w:val="00124AC6"/>
    <w:rsid w:val="00125681"/>
    <w:rsid w:val="00126FF7"/>
    <w:rsid w:val="00130B35"/>
    <w:rsid w:val="001322DA"/>
    <w:rsid w:val="00132A87"/>
    <w:rsid w:val="001359F6"/>
    <w:rsid w:val="00135ACD"/>
    <w:rsid w:val="001365ED"/>
    <w:rsid w:val="001406ED"/>
    <w:rsid w:val="00141196"/>
    <w:rsid w:val="00141E0D"/>
    <w:rsid w:val="00142F09"/>
    <w:rsid w:val="001458BD"/>
    <w:rsid w:val="00145907"/>
    <w:rsid w:val="00145E87"/>
    <w:rsid w:val="0014624C"/>
    <w:rsid w:val="00146513"/>
    <w:rsid w:val="0014797D"/>
    <w:rsid w:val="0015065D"/>
    <w:rsid w:val="00150D89"/>
    <w:rsid w:val="00151594"/>
    <w:rsid w:val="001520E8"/>
    <w:rsid w:val="001534D5"/>
    <w:rsid w:val="0015434A"/>
    <w:rsid w:val="001553B8"/>
    <w:rsid w:val="001556EB"/>
    <w:rsid w:val="0015579B"/>
    <w:rsid w:val="001560C9"/>
    <w:rsid w:val="00156F78"/>
    <w:rsid w:val="0016009A"/>
    <w:rsid w:val="00161504"/>
    <w:rsid w:val="00162922"/>
    <w:rsid w:val="00163487"/>
    <w:rsid w:val="001647E2"/>
    <w:rsid w:val="00165F83"/>
    <w:rsid w:val="0016653F"/>
    <w:rsid w:val="00166ABE"/>
    <w:rsid w:val="00166D4B"/>
    <w:rsid w:val="00167434"/>
    <w:rsid w:val="00167982"/>
    <w:rsid w:val="00170320"/>
    <w:rsid w:val="00171B7D"/>
    <w:rsid w:val="00172217"/>
    <w:rsid w:val="0017257E"/>
    <w:rsid w:val="001733F0"/>
    <w:rsid w:val="001736BA"/>
    <w:rsid w:val="00173920"/>
    <w:rsid w:val="001749E1"/>
    <w:rsid w:val="00175728"/>
    <w:rsid w:val="00175C53"/>
    <w:rsid w:val="00176499"/>
    <w:rsid w:val="0017676A"/>
    <w:rsid w:val="00176D31"/>
    <w:rsid w:val="00176FCF"/>
    <w:rsid w:val="00177643"/>
    <w:rsid w:val="001800B0"/>
    <w:rsid w:val="001924CA"/>
    <w:rsid w:val="001926D9"/>
    <w:rsid w:val="00194B9B"/>
    <w:rsid w:val="0019555B"/>
    <w:rsid w:val="00195B0E"/>
    <w:rsid w:val="00195FF4"/>
    <w:rsid w:val="00196CAB"/>
    <w:rsid w:val="0019745F"/>
    <w:rsid w:val="001A12C1"/>
    <w:rsid w:val="001A25FC"/>
    <w:rsid w:val="001A2E13"/>
    <w:rsid w:val="001A31CF"/>
    <w:rsid w:val="001A4648"/>
    <w:rsid w:val="001A48C1"/>
    <w:rsid w:val="001A50E0"/>
    <w:rsid w:val="001A5FFE"/>
    <w:rsid w:val="001B0E46"/>
    <w:rsid w:val="001B122A"/>
    <w:rsid w:val="001B170D"/>
    <w:rsid w:val="001B3C29"/>
    <w:rsid w:val="001B4A12"/>
    <w:rsid w:val="001B67BB"/>
    <w:rsid w:val="001B6864"/>
    <w:rsid w:val="001B6DCE"/>
    <w:rsid w:val="001C25F9"/>
    <w:rsid w:val="001C2A26"/>
    <w:rsid w:val="001C2D94"/>
    <w:rsid w:val="001C4653"/>
    <w:rsid w:val="001C6E68"/>
    <w:rsid w:val="001D0ADF"/>
    <w:rsid w:val="001D0AE4"/>
    <w:rsid w:val="001D406B"/>
    <w:rsid w:val="001D41FF"/>
    <w:rsid w:val="001D6D8D"/>
    <w:rsid w:val="001D736E"/>
    <w:rsid w:val="001D79F2"/>
    <w:rsid w:val="001E2641"/>
    <w:rsid w:val="001E271D"/>
    <w:rsid w:val="001E3B4D"/>
    <w:rsid w:val="001E60DC"/>
    <w:rsid w:val="001E69E4"/>
    <w:rsid w:val="001E7215"/>
    <w:rsid w:val="001F03DA"/>
    <w:rsid w:val="001F06F0"/>
    <w:rsid w:val="001F0CE9"/>
    <w:rsid w:val="001F0FF6"/>
    <w:rsid w:val="001F125A"/>
    <w:rsid w:val="001F53E7"/>
    <w:rsid w:val="001F5C66"/>
    <w:rsid w:val="001F646E"/>
    <w:rsid w:val="001F67E5"/>
    <w:rsid w:val="001F6BF8"/>
    <w:rsid w:val="002001F0"/>
    <w:rsid w:val="002004FF"/>
    <w:rsid w:val="00201E74"/>
    <w:rsid w:val="002023AB"/>
    <w:rsid w:val="00203422"/>
    <w:rsid w:val="002044B3"/>
    <w:rsid w:val="00206C91"/>
    <w:rsid w:val="00206E42"/>
    <w:rsid w:val="0021114A"/>
    <w:rsid w:val="00211A8E"/>
    <w:rsid w:val="00213ED9"/>
    <w:rsid w:val="00214571"/>
    <w:rsid w:val="0021626F"/>
    <w:rsid w:val="002201D6"/>
    <w:rsid w:val="0022036D"/>
    <w:rsid w:val="002223C9"/>
    <w:rsid w:val="00223940"/>
    <w:rsid w:val="00225AA4"/>
    <w:rsid w:val="00225B54"/>
    <w:rsid w:val="0023093F"/>
    <w:rsid w:val="00230B7D"/>
    <w:rsid w:val="00231117"/>
    <w:rsid w:val="002332A0"/>
    <w:rsid w:val="00233DF8"/>
    <w:rsid w:val="00234045"/>
    <w:rsid w:val="00234396"/>
    <w:rsid w:val="0023710A"/>
    <w:rsid w:val="00237B0A"/>
    <w:rsid w:val="002409FF"/>
    <w:rsid w:val="00240B4A"/>
    <w:rsid w:val="00241A04"/>
    <w:rsid w:val="00241C2A"/>
    <w:rsid w:val="00243125"/>
    <w:rsid w:val="002442E1"/>
    <w:rsid w:val="00244763"/>
    <w:rsid w:val="002456C4"/>
    <w:rsid w:val="0024671B"/>
    <w:rsid w:val="00246CBE"/>
    <w:rsid w:val="00247DE7"/>
    <w:rsid w:val="00250003"/>
    <w:rsid w:val="00251766"/>
    <w:rsid w:val="00252B70"/>
    <w:rsid w:val="00252D52"/>
    <w:rsid w:val="00253D03"/>
    <w:rsid w:val="002557D0"/>
    <w:rsid w:val="00256E55"/>
    <w:rsid w:val="00256EB4"/>
    <w:rsid w:val="00257075"/>
    <w:rsid w:val="00257331"/>
    <w:rsid w:val="00262899"/>
    <w:rsid w:val="002643B3"/>
    <w:rsid w:val="00266551"/>
    <w:rsid w:val="00266596"/>
    <w:rsid w:val="00267B21"/>
    <w:rsid w:val="00273CDF"/>
    <w:rsid w:val="00276A68"/>
    <w:rsid w:val="00280145"/>
    <w:rsid w:val="00282028"/>
    <w:rsid w:val="00284EC8"/>
    <w:rsid w:val="00286436"/>
    <w:rsid w:val="00287A0A"/>
    <w:rsid w:val="00290084"/>
    <w:rsid w:val="002934E8"/>
    <w:rsid w:val="00295178"/>
    <w:rsid w:val="002A2B46"/>
    <w:rsid w:val="002A5E68"/>
    <w:rsid w:val="002A6901"/>
    <w:rsid w:val="002A7070"/>
    <w:rsid w:val="002B09D8"/>
    <w:rsid w:val="002B220A"/>
    <w:rsid w:val="002B3250"/>
    <w:rsid w:val="002B3AD5"/>
    <w:rsid w:val="002B46CE"/>
    <w:rsid w:val="002B519E"/>
    <w:rsid w:val="002B6388"/>
    <w:rsid w:val="002B7B01"/>
    <w:rsid w:val="002C0F38"/>
    <w:rsid w:val="002C196B"/>
    <w:rsid w:val="002C208A"/>
    <w:rsid w:val="002C2DBB"/>
    <w:rsid w:val="002C2F94"/>
    <w:rsid w:val="002C4528"/>
    <w:rsid w:val="002C62E0"/>
    <w:rsid w:val="002C7E16"/>
    <w:rsid w:val="002D274E"/>
    <w:rsid w:val="002D4EEA"/>
    <w:rsid w:val="002D54E7"/>
    <w:rsid w:val="002D6899"/>
    <w:rsid w:val="002D7E7E"/>
    <w:rsid w:val="002E00F1"/>
    <w:rsid w:val="002E1312"/>
    <w:rsid w:val="002E52DC"/>
    <w:rsid w:val="002E55BF"/>
    <w:rsid w:val="002E60FD"/>
    <w:rsid w:val="002E79D8"/>
    <w:rsid w:val="002F147A"/>
    <w:rsid w:val="002F1A21"/>
    <w:rsid w:val="002F27A2"/>
    <w:rsid w:val="002F4510"/>
    <w:rsid w:val="002F482C"/>
    <w:rsid w:val="002F5357"/>
    <w:rsid w:val="002F5476"/>
    <w:rsid w:val="003003BF"/>
    <w:rsid w:val="00300875"/>
    <w:rsid w:val="00300EF5"/>
    <w:rsid w:val="003012ED"/>
    <w:rsid w:val="003031DC"/>
    <w:rsid w:val="00304112"/>
    <w:rsid w:val="003048FF"/>
    <w:rsid w:val="00304F78"/>
    <w:rsid w:val="003050A2"/>
    <w:rsid w:val="0030601E"/>
    <w:rsid w:val="00306324"/>
    <w:rsid w:val="00306AF1"/>
    <w:rsid w:val="0030717A"/>
    <w:rsid w:val="003079EE"/>
    <w:rsid w:val="00310C1F"/>
    <w:rsid w:val="00311E75"/>
    <w:rsid w:val="00313E8A"/>
    <w:rsid w:val="00314A6F"/>
    <w:rsid w:val="00315058"/>
    <w:rsid w:val="003177DF"/>
    <w:rsid w:val="003179EA"/>
    <w:rsid w:val="00321281"/>
    <w:rsid w:val="00325A95"/>
    <w:rsid w:val="00325D41"/>
    <w:rsid w:val="00326E30"/>
    <w:rsid w:val="00327E09"/>
    <w:rsid w:val="0033010A"/>
    <w:rsid w:val="00331F62"/>
    <w:rsid w:val="003324DA"/>
    <w:rsid w:val="00334786"/>
    <w:rsid w:val="00334C3C"/>
    <w:rsid w:val="00336DB1"/>
    <w:rsid w:val="00337FB5"/>
    <w:rsid w:val="003401B1"/>
    <w:rsid w:val="003404A7"/>
    <w:rsid w:val="0034115F"/>
    <w:rsid w:val="003412F4"/>
    <w:rsid w:val="0034167B"/>
    <w:rsid w:val="0034185C"/>
    <w:rsid w:val="003424DF"/>
    <w:rsid w:val="00343364"/>
    <w:rsid w:val="003441D1"/>
    <w:rsid w:val="0034501C"/>
    <w:rsid w:val="003455E7"/>
    <w:rsid w:val="00345A23"/>
    <w:rsid w:val="00346EE5"/>
    <w:rsid w:val="0035103B"/>
    <w:rsid w:val="00351969"/>
    <w:rsid w:val="00351D17"/>
    <w:rsid w:val="00354C68"/>
    <w:rsid w:val="00356B94"/>
    <w:rsid w:val="00360858"/>
    <w:rsid w:val="003625F9"/>
    <w:rsid w:val="003627A1"/>
    <w:rsid w:val="00362A40"/>
    <w:rsid w:val="00365A73"/>
    <w:rsid w:val="00366072"/>
    <w:rsid w:val="00366473"/>
    <w:rsid w:val="003679D9"/>
    <w:rsid w:val="003717A2"/>
    <w:rsid w:val="00371A10"/>
    <w:rsid w:val="003727B5"/>
    <w:rsid w:val="0037280F"/>
    <w:rsid w:val="00374243"/>
    <w:rsid w:val="003746A9"/>
    <w:rsid w:val="003749CD"/>
    <w:rsid w:val="00380480"/>
    <w:rsid w:val="003806BE"/>
    <w:rsid w:val="00380A4D"/>
    <w:rsid w:val="00380E31"/>
    <w:rsid w:val="00382172"/>
    <w:rsid w:val="00383E3D"/>
    <w:rsid w:val="00387366"/>
    <w:rsid w:val="0038743B"/>
    <w:rsid w:val="00387EEC"/>
    <w:rsid w:val="00391321"/>
    <w:rsid w:val="0039197B"/>
    <w:rsid w:val="003929C9"/>
    <w:rsid w:val="0039323A"/>
    <w:rsid w:val="00394B2F"/>
    <w:rsid w:val="003954A6"/>
    <w:rsid w:val="00395F01"/>
    <w:rsid w:val="003961A1"/>
    <w:rsid w:val="00396B8B"/>
    <w:rsid w:val="00396FCC"/>
    <w:rsid w:val="003A08B8"/>
    <w:rsid w:val="003A1A7A"/>
    <w:rsid w:val="003A2B0B"/>
    <w:rsid w:val="003A3437"/>
    <w:rsid w:val="003A3947"/>
    <w:rsid w:val="003A3E4D"/>
    <w:rsid w:val="003A4E6B"/>
    <w:rsid w:val="003A7978"/>
    <w:rsid w:val="003B2F6D"/>
    <w:rsid w:val="003B3044"/>
    <w:rsid w:val="003B3107"/>
    <w:rsid w:val="003B39DE"/>
    <w:rsid w:val="003B517B"/>
    <w:rsid w:val="003B538B"/>
    <w:rsid w:val="003B6566"/>
    <w:rsid w:val="003B7254"/>
    <w:rsid w:val="003B7A75"/>
    <w:rsid w:val="003C0107"/>
    <w:rsid w:val="003C16CE"/>
    <w:rsid w:val="003C1798"/>
    <w:rsid w:val="003C1D5B"/>
    <w:rsid w:val="003C2383"/>
    <w:rsid w:val="003C4225"/>
    <w:rsid w:val="003C5076"/>
    <w:rsid w:val="003C5507"/>
    <w:rsid w:val="003C554C"/>
    <w:rsid w:val="003C590A"/>
    <w:rsid w:val="003C6EE7"/>
    <w:rsid w:val="003D3D95"/>
    <w:rsid w:val="003D43E7"/>
    <w:rsid w:val="003D4C67"/>
    <w:rsid w:val="003D5E5C"/>
    <w:rsid w:val="003D7689"/>
    <w:rsid w:val="003E2F07"/>
    <w:rsid w:val="003E369E"/>
    <w:rsid w:val="003E40EE"/>
    <w:rsid w:val="003E421A"/>
    <w:rsid w:val="003E4D6C"/>
    <w:rsid w:val="003F02C4"/>
    <w:rsid w:val="003F0F7B"/>
    <w:rsid w:val="003F2589"/>
    <w:rsid w:val="003F2C48"/>
    <w:rsid w:val="003F3165"/>
    <w:rsid w:val="003F39D7"/>
    <w:rsid w:val="003F6187"/>
    <w:rsid w:val="003F6614"/>
    <w:rsid w:val="003F6BE1"/>
    <w:rsid w:val="003F765C"/>
    <w:rsid w:val="0040024F"/>
    <w:rsid w:val="00400D1F"/>
    <w:rsid w:val="004013A6"/>
    <w:rsid w:val="004022BE"/>
    <w:rsid w:val="00402300"/>
    <w:rsid w:val="0040385D"/>
    <w:rsid w:val="00404D15"/>
    <w:rsid w:val="00404D2A"/>
    <w:rsid w:val="00406DE3"/>
    <w:rsid w:val="00410F69"/>
    <w:rsid w:val="00411AE2"/>
    <w:rsid w:val="00412C6A"/>
    <w:rsid w:val="00415765"/>
    <w:rsid w:val="00415F16"/>
    <w:rsid w:val="00416792"/>
    <w:rsid w:val="00417E99"/>
    <w:rsid w:val="0042252C"/>
    <w:rsid w:val="00423312"/>
    <w:rsid w:val="00424769"/>
    <w:rsid w:val="004301A8"/>
    <w:rsid w:val="00430B77"/>
    <w:rsid w:val="004310DC"/>
    <w:rsid w:val="00431417"/>
    <w:rsid w:val="0043177C"/>
    <w:rsid w:val="00431860"/>
    <w:rsid w:val="0043200F"/>
    <w:rsid w:val="00432FBF"/>
    <w:rsid w:val="00432FFB"/>
    <w:rsid w:val="004344A5"/>
    <w:rsid w:val="00434CD2"/>
    <w:rsid w:val="00434EAF"/>
    <w:rsid w:val="00434FE2"/>
    <w:rsid w:val="004351A9"/>
    <w:rsid w:val="004359CD"/>
    <w:rsid w:val="00435A95"/>
    <w:rsid w:val="00435E9D"/>
    <w:rsid w:val="0043625B"/>
    <w:rsid w:val="00436676"/>
    <w:rsid w:val="00436E15"/>
    <w:rsid w:val="00437032"/>
    <w:rsid w:val="00437AD2"/>
    <w:rsid w:val="00441C6E"/>
    <w:rsid w:val="00441FD1"/>
    <w:rsid w:val="00442326"/>
    <w:rsid w:val="00442E99"/>
    <w:rsid w:val="004430BE"/>
    <w:rsid w:val="004439A3"/>
    <w:rsid w:val="00444BCE"/>
    <w:rsid w:val="00444DCB"/>
    <w:rsid w:val="004458FB"/>
    <w:rsid w:val="004502DD"/>
    <w:rsid w:val="004507E8"/>
    <w:rsid w:val="00450FDB"/>
    <w:rsid w:val="00451A57"/>
    <w:rsid w:val="0045770F"/>
    <w:rsid w:val="004610D5"/>
    <w:rsid w:val="00462E57"/>
    <w:rsid w:val="004638BA"/>
    <w:rsid w:val="0046497F"/>
    <w:rsid w:val="00466356"/>
    <w:rsid w:val="004665B1"/>
    <w:rsid w:val="0047194E"/>
    <w:rsid w:val="00471D74"/>
    <w:rsid w:val="004723FC"/>
    <w:rsid w:val="00472E05"/>
    <w:rsid w:val="004757AC"/>
    <w:rsid w:val="004770B1"/>
    <w:rsid w:val="004822F2"/>
    <w:rsid w:val="00484DC0"/>
    <w:rsid w:val="00485884"/>
    <w:rsid w:val="00485C1A"/>
    <w:rsid w:val="00485D5F"/>
    <w:rsid w:val="00487B55"/>
    <w:rsid w:val="00490982"/>
    <w:rsid w:val="00491A47"/>
    <w:rsid w:val="00492825"/>
    <w:rsid w:val="0049328A"/>
    <w:rsid w:val="00493B18"/>
    <w:rsid w:val="004943F4"/>
    <w:rsid w:val="00495FB8"/>
    <w:rsid w:val="004967DF"/>
    <w:rsid w:val="004A0428"/>
    <w:rsid w:val="004A0B8E"/>
    <w:rsid w:val="004A1B4E"/>
    <w:rsid w:val="004A4AFF"/>
    <w:rsid w:val="004A6C4B"/>
    <w:rsid w:val="004B1542"/>
    <w:rsid w:val="004B48F6"/>
    <w:rsid w:val="004C1586"/>
    <w:rsid w:val="004C3FC3"/>
    <w:rsid w:val="004C644F"/>
    <w:rsid w:val="004C6E08"/>
    <w:rsid w:val="004C7568"/>
    <w:rsid w:val="004C7C21"/>
    <w:rsid w:val="004D075B"/>
    <w:rsid w:val="004D0859"/>
    <w:rsid w:val="004D3097"/>
    <w:rsid w:val="004D418A"/>
    <w:rsid w:val="004D45A6"/>
    <w:rsid w:val="004D51BB"/>
    <w:rsid w:val="004D5834"/>
    <w:rsid w:val="004D67DE"/>
    <w:rsid w:val="004D74EC"/>
    <w:rsid w:val="004D7C52"/>
    <w:rsid w:val="004E40A2"/>
    <w:rsid w:val="004E4CF5"/>
    <w:rsid w:val="004E4F11"/>
    <w:rsid w:val="004E4F24"/>
    <w:rsid w:val="004E6471"/>
    <w:rsid w:val="004E64A3"/>
    <w:rsid w:val="004E7E63"/>
    <w:rsid w:val="004F00DF"/>
    <w:rsid w:val="004F115D"/>
    <w:rsid w:val="004F1286"/>
    <w:rsid w:val="004F2541"/>
    <w:rsid w:val="004F3992"/>
    <w:rsid w:val="004F47DA"/>
    <w:rsid w:val="004F52B9"/>
    <w:rsid w:val="004F5625"/>
    <w:rsid w:val="004F5AC3"/>
    <w:rsid w:val="004F5E43"/>
    <w:rsid w:val="004F7098"/>
    <w:rsid w:val="004F73CA"/>
    <w:rsid w:val="0050032F"/>
    <w:rsid w:val="00500739"/>
    <w:rsid w:val="00503791"/>
    <w:rsid w:val="0050696E"/>
    <w:rsid w:val="00506C1D"/>
    <w:rsid w:val="005072A8"/>
    <w:rsid w:val="00507623"/>
    <w:rsid w:val="00507652"/>
    <w:rsid w:val="00507E66"/>
    <w:rsid w:val="00507FCE"/>
    <w:rsid w:val="005101CF"/>
    <w:rsid w:val="00510676"/>
    <w:rsid w:val="00510ED3"/>
    <w:rsid w:val="00512385"/>
    <w:rsid w:val="00513A22"/>
    <w:rsid w:val="00513F37"/>
    <w:rsid w:val="00516155"/>
    <w:rsid w:val="005163CC"/>
    <w:rsid w:val="00516709"/>
    <w:rsid w:val="005169B0"/>
    <w:rsid w:val="00516A48"/>
    <w:rsid w:val="00517143"/>
    <w:rsid w:val="00517633"/>
    <w:rsid w:val="005203A2"/>
    <w:rsid w:val="0052574B"/>
    <w:rsid w:val="00525C3A"/>
    <w:rsid w:val="00525CA9"/>
    <w:rsid w:val="0053138A"/>
    <w:rsid w:val="0053254E"/>
    <w:rsid w:val="0053259C"/>
    <w:rsid w:val="005327AA"/>
    <w:rsid w:val="00533099"/>
    <w:rsid w:val="00533935"/>
    <w:rsid w:val="00533E8D"/>
    <w:rsid w:val="00535C8F"/>
    <w:rsid w:val="00536793"/>
    <w:rsid w:val="00537840"/>
    <w:rsid w:val="00540E83"/>
    <w:rsid w:val="005414DA"/>
    <w:rsid w:val="00541ABA"/>
    <w:rsid w:val="005429CC"/>
    <w:rsid w:val="005437CF"/>
    <w:rsid w:val="00543C32"/>
    <w:rsid w:val="00544486"/>
    <w:rsid w:val="00544C97"/>
    <w:rsid w:val="0055069E"/>
    <w:rsid w:val="005506C9"/>
    <w:rsid w:val="005507D8"/>
    <w:rsid w:val="00551205"/>
    <w:rsid w:val="00551AAA"/>
    <w:rsid w:val="00551EFC"/>
    <w:rsid w:val="0055266C"/>
    <w:rsid w:val="00553355"/>
    <w:rsid w:val="00554F97"/>
    <w:rsid w:val="00555242"/>
    <w:rsid w:val="0055530B"/>
    <w:rsid w:val="005554BA"/>
    <w:rsid w:val="0055572E"/>
    <w:rsid w:val="0055573D"/>
    <w:rsid w:val="005557FA"/>
    <w:rsid w:val="00555C52"/>
    <w:rsid w:val="005577AA"/>
    <w:rsid w:val="005609F3"/>
    <w:rsid w:val="00562164"/>
    <w:rsid w:val="00563C2A"/>
    <w:rsid w:val="0056528E"/>
    <w:rsid w:val="00566B5E"/>
    <w:rsid w:val="00567705"/>
    <w:rsid w:val="00567A62"/>
    <w:rsid w:val="00567C06"/>
    <w:rsid w:val="00570BEB"/>
    <w:rsid w:val="005711DD"/>
    <w:rsid w:val="00571240"/>
    <w:rsid w:val="005713E1"/>
    <w:rsid w:val="00571A14"/>
    <w:rsid w:val="005721DC"/>
    <w:rsid w:val="00572A95"/>
    <w:rsid w:val="00573F70"/>
    <w:rsid w:val="00574167"/>
    <w:rsid w:val="0057462B"/>
    <w:rsid w:val="005751DA"/>
    <w:rsid w:val="00575956"/>
    <w:rsid w:val="005759F7"/>
    <w:rsid w:val="00575A5E"/>
    <w:rsid w:val="00575B55"/>
    <w:rsid w:val="0057679A"/>
    <w:rsid w:val="00577E30"/>
    <w:rsid w:val="0058079B"/>
    <w:rsid w:val="005851E2"/>
    <w:rsid w:val="005869D5"/>
    <w:rsid w:val="00590BF5"/>
    <w:rsid w:val="00590F80"/>
    <w:rsid w:val="00592229"/>
    <w:rsid w:val="0059264D"/>
    <w:rsid w:val="00592AAE"/>
    <w:rsid w:val="00593E11"/>
    <w:rsid w:val="005949CA"/>
    <w:rsid w:val="0059747D"/>
    <w:rsid w:val="005A0736"/>
    <w:rsid w:val="005A2290"/>
    <w:rsid w:val="005A2FC5"/>
    <w:rsid w:val="005A5711"/>
    <w:rsid w:val="005A59D1"/>
    <w:rsid w:val="005A6A7F"/>
    <w:rsid w:val="005A7DBC"/>
    <w:rsid w:val="005B00CB"/>
    <w:rsid w:val="005B02DC"/>
    <w:rsid w:val="005B4B99"/>
    <w:rsid w:val="005B51E0"/>
    <w:rsid w:val="005B5BDD"/>
    <w:rsid w:val="005B6F79"/>
    <w:rsid w:val="005B703A"/>
    <w:rsid w:val="005B78EA"/>
    <w:rsid w:val="005C194A"/>
    <w:rsid w:val="005C220F"/>
    <w:rsid w:val="005C2319"/>
    <w:rsid w:val="005C6043"/>
    <w:rsid w:val="005C73EC"/>
    <w:rsid w:val="005C75B0"/>
    <w:rsid w:val="005D12C9"/>
    <w:rsid w:val="005D3932"/>
    <w:rsid w:val="005D3A4C"/>
    <w:rsid w:val="005D3BFF"/>
    <w:rsid w:val="005D569C"/>
    <w:rsid w:val="005D57C3"/>
    <w:rsid w:val="005D6506"/>
    <w:rsid w:val="005D6B07"/>
    <w:rsid w:val="005D6BD5"/>
    <w:rsid w:val="005D7214"/>
    <w:rsid w:val="005D73F9"/>
    <w:rsid w:val="005E15B3"/>
    <w:rsid w:val="005E2D98"/>
    <w:rsid w:val="005E3706"/>
    <w:rsid w:val="005E775F"/>
    <w:rsid w:val="005F0014"/>
    <w:rsid w:val="005F07BE"/>
    <w:rsid w:val="005F19F1"/>
    <w:rsid w:val="005F3895"/>
    <w:rsid w:val="005F40A9"/>
    <w:rsid w:val="005F470D"/>
    <w:rsid w:val="005F4E46"/>
    <w:rsid w:val="005F570F"/>
    <w:rsid w:val="005F59AC"/>
    <w:rsid w:val="005F605E"/>
    <w:rsid w:val="005F609A"/>
    <w:rsid w:val="005F7AAC"/>
    <w:rsid w:val="00600432"/>
    <w:rsid w:val="00600616"/>
    <w:rsid w:val="00603F8E"/>
    <w:rsid w:val="00604BC6"/>
    <w:rsid w:val="006063B5"/>
    <w:rsid w:val="00606A4C"/>
    <w:rsid w:val="00606D79"/>
    <w:rsid w:val="00607468"/>
    <w:rsid w:val="00610784"/>
    <w:rsid w:val="00610EE9"/>
    <w:rsid w:val="00611288"/>
    <w:rsid w:val="00612C38"/>
    <w:rsid w:val="00612D12"/>
    <w:rsid w:val="006134D3"/>
    <w:rsid w:val="00614D09"/>
    <w:rsid w:val="006167C0"/>
    <w:rsid w:val="006215E5"/>
    <w:rsid w:val="006221C1"/>
    <w:rsid w:val="00622B6D"/>
    <w:rsid w:val="006274D8"/>
    <w:rsid w:val="00627E6F"/>
    <w:rsid w:val="006309C0"/>
    <w:rsid w:val="00632212"/>
    <w:rsid w:val="00632514"/>
    <w:rsid w:val="00633B39"/>
    <w:rsid w:val="006343E7"/>
    <w:rsid w:val="0063454F"/>
    <w:rsid w:val="00635318"/>
    <w:rsid w:val="006375D6"/>
    <w:rsid w:val="00637AFF"/>
    <w:rsid w:val="006405AE"/>
    <w:rsid w:val="00641925"/>
    <w:rsid w:val="00642495"/>
    <w:rsid w:val="006425D7"/>
    <w:rsid w:val="00646BEE"/>
    <w:rsid w:val="006475A6"/>
    <w:rsid w:val="00647BC8"/>
    <w:rsid w:val="00653530"/>
    <w:rsid w:val="006535C2"/>
    <w:rsid w:val="006552F4"/>
    <w:rsid w:val="006559ED"/>
    <w:rsid w:val="006561CE"/>
    <w:rsid w:val="00660F96"/>
    <w:rsid w:val="006616F1"/>
    <w:rsid w:val="0066293C"/>
    <w:rsid w:val="00667044"/>
    <w:rsid w:val="00667999"/>
    <w:rsid w:val="00670749"/>
    <w:rsid w:val="00670EC4"/>
    <w:rsid w:val="00671FA0"/>
    <w:rsid w:val="006730F2"/>
    <w:rsid w:val="00674AC2"/>
    <w:rsid w:val="00676C95"/>
    <w:rsid w:val="0068086F"/>
    <w:rsid w:val="006818E1"/>
    <w:rsid w:val="00682FF7"/>
    <w:rsid w:val="006839FB"/>
    <w:rsid w:val="006867EE"/>
    <w:rsid w:val="00686CB8"/>
    <w:rsid w:val="0068723B"/>
    <w:rsid w:val="00691761"/>
    <w:rsid w:val="00692434"/>
    <w:rsid w:val="00696D31"/>
    <w:rsid w:val="006974B1"/>
    <w:rsid w:val="006A0766"/>
    <w:rsid w:val="006A0964"/>
    <w:rsid w:val="006A0F21"/>
    <w:rsid w:val="006A2986"/>
    <w:rsid w:val="006A4C67"/>
    <w:rsid w:val="006A534C"/>
    <w:rsid w:val="006A5DFC"/>
    <w:rsid w:val="006A6B06"/>
    <w:rsid w:val="006A6D34"/>
    <w:rsid w:val="006A7092"/>
    <w:rsid w:val="006B00A9"/>
    <w:rsid w:val="006B34B9"/>
    <w:rsid w:val="006B37A9"/>
    <w:rsid w:val="006B4425"/>
    <w:rsid w:val="006B4DF3"/>
    <w:rsid w:val="006B5866"/>
    <w:rsid w:val="006B6FC1"/>
    <w:rsid w:val="006B73AB"/>
    <w:rsid w:val="006C356D"/>
    <w:rsid w:val="006C3CE1"/>
    <w:rsid w:val="006C4D00"/>
    <w:rsid w:val="006C4D9E"/>
    <w:rsid w:val="006C6246"/>
    <w:rsid w:val="006C6A96"/>
    <w:rsid w:val="006C6F2C"/>
    <w:rsid w:val="006C71F4"/>
    <w:rsid w:val="006C79F9"/>
    <w:rsid w:val="006C7B19"/>
    <w:rsid w:val="006D0DCA"/>
    <w:rsid w:val="006D1C11"/>
    <w:rsid w:val="006D1DC1"/>
    <w:rsid w:val="006D2671"/>
    <w:rsid w:val="006D2D44"/>
    <w:rsid w:val="006D59DD"/>
    <w:rsid w:val="006D6A9E"/>
    <w:rsid w:val="006D71BB"/>
    <w:rsid w:val="006D7300"/>
    <w:rsid w:val="006E07E9"/>
    <w:rsid w:val="006E0E5C"/>
    <w:rsid w:val="006E13B1"/>
    <w:rsid w:val="006E19E2"/>
    <w:rsid w:val="006E4BE0"/>
    <w:rsid w:val="006E5175"/>
    <w:rsid w:val="006E55F6"/>
    <w:rsid w:val="006E5ACB"/>
    <w:rsid w:val="006E62D3"/>
    <w:rsid w:val="006E7CAD"/>
    <w:rsid w:val="006F329C"/>
    <w:rsid w:val="006F39FD"/>
    <w:rsid w:val="006F436D"/>
    <w:rsid w:val="006F4816"/>
    <w:rsid w:val="006F52E7"/>
    <w:rsid w:val="006F57F1"/>
    <w:rsid w:val="006F7742"/>
    <w:rsid w:val="00701BAB"/>
    <w:rsid w:val="00701BDD"/>
    <w:rsid w:val="00701D8D"/>
    <w:rsid w:val="00701E6E"/>
    <w:rsid w:val="007036BB"/>
    <w:rsid w:val="00704370"/>
    <w:rsid w:val="00705A1C"/>
    <w:rsid w:val="00705B70"/>
    <w:rsid w:val="007064E2"/>
    <w:rsid w:val="00706608"/>
    <w:rsid w:val="007073AB"/>
    <w:rsid w:val="007074E8"/>
    <w:rsid w:val="00710D68"/>
    <w:rsid w:val="00712CFF"/>
    <w:rsid w:val="0071608C"/>
    <w:rsid w:val="007203A9"/>
    <w:rsid w:val="007203DF"/>
    <w:rsid w:val="00721931"/>
    <w:rsid w:val="00723432"/>
    <w:rsid w:val="00725B55"/>
    <w:rsid w:val="00727909"/>
    <w:rsid w:val="00730059"/>
    <w:rsid w:val="0073017F"/>
    <w:rsid w:val="00731798"/>
    <w:rsid w:val="0073232B"/>
    <w:rsid w:val="00732E33"/>
    <w:rsid w:val="00734346"/>
    <w:rsid w:val="00736421"/>
    <w:rsid w:val="007368FA"/>
    <w:rsid w:val="00737ED4"/>
    <w:rsid w:val="00740455"/>
    <w:rsid w:val="00740E5B"/>
    <w:rsid w:val="007411CA"/>
    <w:rsid w:val="0074203C"/>
    <w:rsid w:val="007429FD"/>
    <w:rsid w:val="00742C04"/>
    <w:rsid w:val="00742C1B"/>
    <w:rsid w:val="00742FD5"/>
    <w:rsid w:val="00743A3B"/>
    <w:rsid w:val="007454E9"/>
    <w:rsid w:val="00745BB5"/>
    <w:rsid w:val="0074719D"/>
    <w:rsid w:val="00750630"/>
    <w:rsid w:val="007513B6"/>
    <w:rsid w:val="00752655"/>
    <w:rsid w:val="0075317F"/>
    <w:rsid w:val="0075509E"/>
    <w:rsid w:val="00756619"/>
    <w:rsid w:val="00756D58"/>
    <w:rsid w:val="0075756B"/>
    <w:rsid w:val="00757DE8"/>
    <w:rsid w:val="0076160E"/>
    <w:rsid w:val="00761F52"/>
    <w:rsid w:val="007652AB"/>
    <w:rsid w:val="007655C5"/>
    <w:rsid w:val="00765C06"/>
    <w:rsid w:val="00766B59"/>
    <w:rsid w:val="00767764"/>
    <w:rsid w:val="007706A0"/>
    <w:rsid w:val="00772398"/>
    <w:rsid w:val="00772FFE"/>
    <w:rsid w:val="00773CBA"/>
    <w:rsid w:val="007743F4"/>
    <w:rsid w:val="00775F3D"/>
    <w:rsid w:val="0077650E"/>
    <w:rsid w:val="0077749C"/>
    <w:rsid w:val="00777673"/>
    <w:rsid w:val="00780C5F"/>
    <w:rsid w:val="007818FE"/>
    <w:rsid w:val="00781C2A"/>
    <w:rsid w:val="007828D1"/>
    <w:rsid w:val="00784942"/>
    <w:rsid w:val="007901B1"/>
    <w:rsid w:val="007909C3"/>
    <w:rsid w:val="00795965"/>
    <w:rsid w:val="00795F58"/>
    <w:rsid w:val="0079634A"/>
    <w:rsid w:val="007969C4"/>
    <w:rsid w:val="007977ED"/>
    <w:rsid w:val="007A2B20"/>
    <w:rsid w:val="007A42C2"/>
    <w:rsid w:val="007A67DD"/>
    <w:rsid w:val="007A7276"/>
    <w:rsid w:val="007B1936"/>
    <w:rsid w:val="007B26F0"/>
    <w:rsid w:val="007B2EBF"/>
    <w:rsid w:val="007B3441"/>
    <w:rsid w:val="007B34D9"/>
    <w:rsid w:val="007B350E"/>
    <w:rsid w:val="007B3528"/>
    <w:rsid w:val="007B47C9"/>
    <w:rsid w:val="007B5027"/>
    <w:rsid w:val="007B6D82"/>
    <w:rsid w:val="007C043D"/>
    <w:rsid w:val="007C1A4A"/>
    <w:rsid w:val="007C3064"/>
    <w:rsid w:val="007C4E7C"/>
    <w:rsid w:val="007C51C5"/>
    <w:rsid w:val="007C70E2"/>
    <w:rsid w:val="007C7A07"/>
    <w:rsid w:val="007D1882"/>
    <w:rsid w:val="007D1B7C"/>
    <w:rsid w:val="007D30F1"/>
    <w:rsid w:val="007D37A1"/>
    <w:rsid w:val="007D537C"/>
    <w:rsid w:val="007D5981"/>
    <w:rsid w:val="007D66E4"/>
    <w:rsid w:val="007E206A"/>
    <w:rsid w:val="007E36D1"/>
    <w:rsid w:val="007E385A"/>
    <w:rsid w:val="007E76F3"/>
    <w:rsid w:val="007E7DD1"/>
    <w:rsid w:val="007F0AD6"/>
    <w:rsid w:val="007F201D"/>
    <w:rsid w:val="007F2BCC"/>
    <w:rsid w:val="007F58DC"/>
    <w:rsid w:val="007F6F7B"/>
    <w:rsid w:val="007F7C13"/>
    <w:rsid w:val="00800BED"/>
    <w:rsid w:val="00800D35"/>
    <w:rsid w:val="00801087"/>
    <w:rsid w:val="00801AB2"/>
    <w:rsid w:val="008022D1"/>
    <w:rsid w:val="00803B47"/>
    <w:rsid w:val="00805B9F"/>
    <w:rsid w:val="00806C28"/>
    <w:rsid w:val="008109EF"/>
    <w:rsid w:val="00810E05"/>
    <w:rsid w:val="00812264"/>
    <w:rsid w:val="008122B1"/>
    <w:rsid w:val="00813794"/>
    <w:rsid w:val="00813B02"/>
    <w:rsid w:val="008165C4"/>
    <w:rsid w:val="0082135C"/>
    <w:rsid w:val="008249CA"/>
    <w:rsid w:val="00824D1A"/>
    <w:rsid w:val="00825783"/>
    <w:rsid w:val="00825843"/>
    <w:rsid w:val="00827AD5"/>
    <w:rsid w:val="00827DDE"/>
    <w:rsid w:val="0083086E"/>
    <w:rsid w:val="00830CB1"/>
    <w:rsid w:val="00831255"/>
    <w:rsid w:val="008315AF"/>
    <w:rsid w:val="00832E56"/>
    <w:rsid w:val="008335AB"/>
    <w:rsid w:val="00834F90"/>
    <w:rsid w:val="0083717B"/>
    <w:rsid w:val="008407D0"/>
    <w:rsid w:val="008418EE"/>
    <w:rsid w:val="0084278E"/>
    <w:rsid w:val="00842D9A"/>
    <w:rsid w:val="00843AC0"/>
    <w:rsid w:val="008443E3"/>
    <w:rsid w:val="0084459D"/>
    <w:rsid w:val="00845A53"/>
    <w:rsid w:val="00846535"/>
    <w:rsid w:val="00847430"/>
    <w:rsid w:val="008475E4"/>
    <w:rsid w:val="00847E86"/>
    <w:rsid w:val="00850449"/>
    <w:rsid w:val="008510D0"/>
    <w:rsid w:val="00851874"/>
    <w:rsid w:val="00851BD8"/>
    <w:rsid w:val="008522AC"/>
    <w:rsid w:val="00852BA6"/>
    <w:rsid w:val="00852E0B"/>
    <w:rsid w:val="008542F5"/>
    <w:rsid w:val="00854909"/>
    <w:rsid w:val="008549CE"/>
    <w:rsid w:val="0085562A"/>
    <w:rsid w:val="00856A52"/>
    <w:rsid w:val="0085710B"/>
    <w:rsid w:val="008616D2"/>
    <w:rsid w:val="00862862"/>
    <w:rsid w:val="0086296C"/>
    <w:rsid w:val="00862CD1"/>
    <w:rsid w:val="00865DE9"/>
    <w:rsid w:val="008668B9"/>
    <w:rsid w:val="00870215"/>
    <w:rsid w:val="00870331"/>
    <w:rsid w:val="0087090C"/>
    <w:rsid w:val="00871189"/>
    <w:rsid w:val="00871FDB"/>
    <w:rsid w:val="008743A4"/>
    <w:rsid w:val="00877C2C"/>
    <w:rsid w:val="008833B8"/>
    <w:rsid w:val="0088417B"/>
    <w:rsid w:val="008848A8"/>
    <w:rsid w:val="00886A5D"/>
    <w:rsid w:val="008914C1"/>
    <w:rsid w:val="00891B9C"/>
    <w:rsid w:val="008928E2"/>
    <w:rsid w:val="00892E14"/>
    <w:rsid w:val="00895024"/>
    <w:rsid w:val="00895786"/>
    <w:rsid w:val="00896084"/>
    <w:rsid w:val="008961D2"/>
    <w:rsid w:val="008A053C"/>
    <w:rsid w:val="008A115E"/>
    <w:rsid w:val="008A1A1F"/>
    <w:rsid w:val="008A426C"/>
    <w:rsid w:val="008A5FCF"/>
    <w:rsid w:val="008A6111"/>
    <w:rsid w:val="008A714C"/>
    <w:rsid w:val="008A7B9E"/>
    <w:rsid w:val="008A7D15"/>
    <w:rsid w:val="008B279F"/>
    <w:rsid w:val="008B2A5F"/>
    <w:rsid w:val="008B30C2"/>
    <w:rsid w:val="008B378A"/>
    <w:rsid w:val="008B3BEF"/>
    <w:rsid w:val="008B4A81"/>
    <w:rsid w:val="008C0929"/>
    <w:rsid w:val="008C0F5A"/>
    <w:rsid w:val="008C4C71"/>
    <w:rsid w:val="008C6023"/>
    <w:rsid w:val="008C61AC"/>
    <w:rsid w:val="008C6D1A"/>
    <w:rsid w:val="008D0E97"/>
    <w:rsid w:val="008D1C4F"/>
    <w:rsid w:val="008D240F"/>
    <w:rsid w:val="008D2617"/>
    <w:rsid w:val="008D38DF"/>
    <w:rsid w:val="008D61A4"/>
    <w:rsid w:val="008D7529"/>
    <w:rsid w:val="008D7AC3"/>
    <w:rsid w:val="008D7C3D"/>
    <w:rsid w:val="008E210A"/>
    <w:rsid w:val="008E34FF"/>
    <w:rsid w:val="008E4A45"/>
    <w:rsid w:val="008E710B"/>
    <w:rsid w:val="008E7A84"/>
    <w:rsid w:val="008F0240"/>
    <w:rsid w:val="008F11ED"/>
    <w:rsid w:val="008F150D"/>
    <w:rsid w:val="008F3296"/>
    <w:rsid w:val="008F3D16"/>
    <w:rsid w:val="008F4831"/>
    <w:rsid w:val="008F527F"/>
    <w:rsid w:val="008F5478"/>
    <w:rsid w:val="008F63CD"/>
    <w:rsid w:val="008F645A"/>
    <w:rsid w:val="008F716A"/>
    <w:rsid w:val="008F761C"/>
    <w:rsid w:val="00900EC2"/>
    <w:rsid w:val="00901E5C"/>
    <w:rsid w:val="00901F0B"/>
    <w:rsid w:val="00901F86"/>
    <w:rsid w:val="009020FD"/>
    <w:rsid w:val="00903928"/>
    <w:rsid w:val="0090461B"/>
    <w:rsid w:val="00905D3E"/>
    <w:rsid w:val="009109F4"/>
    <w:rsid w:val="00910DFF"/>
    <w:rsid w:val="0091199A"/>
    <w:rsid w:val="0091205F"/>
    <w:rsid w:val="00912120"/>
    <w:rsid w:val="00912347"/>
    <w:rsid w:val="0091332C"/>
    <w:rsid w:val="009139BA"/>
    <w:rsid w:val="00914917"/>
    <w:rsid w:val="00915838"/>
    <w:rsid w:val="00916047"/>
    <w:rsid w:val="00916305"/>
    <w:rsid w:val="0091688A"/>
    <w:rsid w:val="00916F74"/>
    <w:rsid w:val="0091712F"/>
    <w:rsid w:val="009204E5"/>
    <w:rsid w:val="00920F0F"/>
    <w:rsid w:val="00922348"/>
    <w:rsid w:val="0092442D"/>
    <w:rsid w:val="00925430"/>
    <w:rsid w:val="00926AAF"/>
    <w:rsid w:val="00932C3D"/>
    <w:rsid w:val="00933DCC"/>
    <w:rsid w:val="00934810"/>
    <w:rsid w:val="0094022E"/>
    <w:rsid w:val="00940481"/>
    <w:rsid w:val="00940AC5"/>
    <w:rsid w:val="0094208C"/>
    <w:rsid w:val="0094251A"/>
    <w:rsid w:val="009425B2"/>
    <w:rsid w:val="00942A62"/>
    <w:rsid w:val="00942FB1"/>
    <w:rsid w:val="00945A42"/>
    <w:rsid w:val="009528DC"/>
    <w:rsid w:val="009548E1"/>
    <w:rsid w:val="0095509C"/>
    <w:rsid w:val="009556BE"/>
    <w:rsid w:val="00955B31"/>
    <w:rsid w:val="009566CF"/>
    <w:rsid w:val="00956762"/>
    <w:rsid w:val="00956DD8"/>
    <w:rsid w:val="00960844"/>
    <w:rsid w:val="00960DF2"/>
    <w:rsid w:val="0096106E"/>
    <w:rsid w:val="00962CA1"/>
    <w:rsid w:val="00964CAE"/>
    <w:rsid w:val="00964D73"/>
    <w:rsid w:val="00964F25"/>
    <w:rsid w:val="00965A1F"/>
    <w:rsid w:val="009674D2"/>
    <w:rsid w:val="009720BF"/>
    <w:rsid w:val="00972A2B"/>
    <w:rsid w:val="009743F4"/>
    <w:rsid w:val="00976153"/>
    <w:rsid w:val="00976BA2"/>
    <w:rsid w:val="009802CC"/>
    <w:rsid w:val="0098138A"/>
    <w:rsid w:val="009815DD"/>
    <w:rsid w:val="0098177F"/>
    <w:rsid w:val="0098269C"/>
    <w:rsid w:val="00985F4C"/>
    <w:rsid w:val="00986D7F"/>
    <w:rsid w:val="00987B3F"/>
    <w:rsid w:val="009918BD"/>
    <w:rsid w:val="00991905"/>
    <w:rsid w:val="00992145"/>
    <w:rsid w:val="009925BF"/>
    <w:rsid w:val="00992671"/>
    <w:rsid w:val="009966A4"/>
    <w:rsid w:val="009972FA"/>
    <w:rsid w:val="00997E28"/>
    <w:rsid w:val="009A06E2"/>
    <w:rsid w:val="009A123A"/>
    <w:rsid w:val="009A1504"/>
    <w:rsid w:val="009A2EA5"/>
    <w:rsid w:val="009A365F"/>
    <w:rsid w:val="009A3A4B"/>
    <w:rsid w:val="009A3D10"/>
    <w:rsid w:val="009A3EEA"/>
    <w:rsid w:val="009A625B"/>
    <w:rsid w:val="009A6D8F"/>
    <w:rsid w:val="009A7742"/>
    <w:rsid w:val="009A7CF3"/>
    <w:rsid w:val="009A7E26"/>
    <w:rsid w:val="009B076B"/>
    <w:rsid w:val="009B0E40"/>
    <w:rsid w:val="009B1920"/>
    <w:rsid w:val="009B1A21"/>
    <w:rsid w:val="009B54A6"/>
    <w:rsid w:val="009B750E"/>
    <w:rsid w:val="009C0AB1"/>
    <w:rsid w:val="009C1E59"/>
    <w:rsid w:val="009C21B4"/>
    <w:rsid w:val="009C42C0"/>
    <w:rsid w:val="009C5E21"/>
    <w:rsid w:val="009C7AEE"/>
    <w:rsid w:val="009C7B06"/>
    <w:rsid w:val="009D09F4"/>
    <w:rsid w:val="009D1F06"/>
    <w:rsid w:val="009D3599"/>
    <w:rsid w:val="009D60FC"/>
    <w:rsid w:val="009E24C9"/>
    <w:rsid w:val="009E2FCB"/>
    <w:rsid w:val="009E36A5"/>
    <w:rsid w:val="009E55E1"/>
    <w:rsid w:val="009E587D"/>
    <w:rsid w:val="009E6627"/>
    <w:rsid w:val="009E69A3"/>
    <w:rsid w:val="009F0E49"/>
    <w:rsid w:val="009F3852"/>
    <w:rsid w:val="009F4168"/>
    <w:rsid w:val="009F54B5"/>
    <w:rsid w:val="009F5682"/>
    <w:rsid w:val="009F647B"/>
    <w:rsid w:val="009F64E5"/>
    <w:rsid w:val="009F709D"/>
    <w:rsid w:val="00A00012"/>
    <w:rsid w:val="00A002A1"/>
    <w:rsid w:val="00A00556"/>
    <w:rsid w:val="00A00E83"/>
    <w:rsid w:val="00A01CFB"/>
    <w:rsid w:val="00A03CF4"/>
    <w:rsid w:val="00A04E91"/>
    <w:rsid w:val="00A05260"/>
    <w:rsid w:val="00A06045"/>
    <w:rsid w:val="00A06A68"/>
    <w:rsid w:val="00A071F1"/>
    <w:rsid w:val="00A11CCC"/>
    <w:rsid w:val="00A1320C"/>
    <w:rsid w:val="00A163C7"/>
    <w:rsid w:val="00A16F66"/>
    <w:rsid w:val="00A1753F"/>
    <w:rsid w:val="00A214E5"/>
    <w:rsid w:val="00A21F70"/>
    <w:rsid w:val="00A22F81"/>
    <w:rsid w:val="00A26790"/>
    <w:rsid w:val="00A26B4D"/>
    <w:rsid w:val="00A26E46"/>
    <w:rsid w:val="00A26F86"/>
    <w:rsid w:val="00A27166"/>
    <w:rsid w:val="00A3181C"/>
    <w:rsid w:val="00A32B68"/>
    <w:rsid w:val="00A334B5"/>
    <w:rsid w:val="00A340CE"/>
    <w:rsid w:val="00A34CDB"/>
    <w:rsid w:val="00A4090D"/>
    <w:rsid w:val="00A40EE8"/>
    <w:rsid w:val="00A41A78"/>
    <w:rsid w:val="00A41B80"/>
    <w:rsid w:val="00A433F9"/>
    <w:rsid w:val="00A43B85"/>
    <w:rsid w:val="00A46419"/>
    <w:rsid w:val="00A47867"/>
    <w:rsid w:val="00A50923"/>
    <w:rsid w:val="00A51567"/>
    <w:rsid w:val="00A537F9"/>
    <w:rsid w:val="00A547BF"/>
    <w:rsid w:val="00A5548C"/>
    <w:rsid w:val="00A55D25"/>
    <w:rsid w:val="00A57BD5"/>
    <w:rsid w:val="00A60B86"/>
    <w:rsid w:val="00A62833"/>
    <w:rsid w:val="00A64FD7"/>
    <w:rsid w:val="00A6557C"/>
    <w:rsid w:val="00A65FEA"/>
    <w:rsid w:val="00A661C0"/>
    <w:rsid w:val="00A67159"/>
    <w:rsid w:val="00A7013B"/>
    <w:rsid w:val="00A70C79"/>
    <w:rsid w:val="00A70CF8"/>
    <w:rsid w:val="00A71F0A"/>
    <w:rsid w:val="00A71FDB"/>
    <w:rsid w:val="00A7251D"/>
    <w:rsid w:val="00A727B9"/>
    <w:rsid w:val="00A73A06"/>
    <w:rsid w:val="00A74564"/>
    <w:rsid w:val="00A7680F"/>
    <w:rsid w:val="00A8048B"/>
    <w:rsid w:val="00A8096A"/>
    <w:rsid w:val="00A80A36"/>
    <w:rsid w:val="00A836AA"/>
    <w:rsid w:val="00A8625F"/>
    <w:rsid w:val="00A86E21"/>
    <w:rsid w:val="00A87A8C"/>
    <w:rsid w:val="00A9042B"/>
    <w:rsid w:val="00A9051E"/>
    <w:rsid w:val="00A90BE2"/>
    <w:rsid w:val="00A92946"/>
    <w:rsid w:val="00A93CB2"/>
    <w:rsid w:val="00A9421D"/>
    <w:rsid w:val="00A947CD"/>
    <w:rsid w:val="00A951DF"/>
    <w:rsid w:val="00A95A01"/>
    <w:rsid w:val="00A964F6"/>
    <w:rsid w:val="00A9719D"/>
    <w:rsid w:val="00A97214"/>
    <w:rsid w:val="00AA06D5"/>
    <w:rsid w:val="00AA0C31"/>
    <w:rsid w:val="00AA2871"/>
    <w:rsid w:val="00AA300D"/>
    <w:rsid w:val="00AA3FB8"/>
    <w:rsid w:val="00AA4184"/>
    <w:rsid w:val="00AA47CE"/>
    <w:rsid w:val="00AB01FA"/>
    <w:rsid w:val="00AB08D9"/>
    <w:rsid w:val="00AB0AB7"/>
    <w:rsid w:val="00AB4758"/>
    <w:rsid w:val="00AB52D5"/>
    <w:rsid w:val="00AB6EAE"/>
    <w:rsid w:val="00AB7ACF"/>
    <w:rsid w:val="00AB7BBF"/>
    <w:rsid w:val="00AC242E"/>
    <w:rsid w:val="00AC2AA4"/>
    <w:rsid w:val="00AC3D37"/>
    <w:rsid w:val="00AC4F3B"/>
    <w:rsid w:val="00AC51AD"/>
    <w:rsid w:val="00AC5C8E"/>
    <w:rsid w:val="00AC61AB"/>
    <w:rsid w:val="00AC7296"/>
    <w:rsid w:val="00AD34A9"/>
    <w:rsid w:val="00AD486C"/>
    <w:rsid w:val="00AD4986"/>
    <w:rsid w:val="00AD5541"/>
    <w:rsid w:val="00AD5981"/>
    <w:rsid w:val="00AD5ED6"/>
    <w:rsid w:val="00AD602F"/>
    <w:rsid w:val="00AE1B50"/>
    <w:rsid w:val="00AE1DC8"/>
    <w:rsid w:val="00AE2451"/>
    <w:rsid w:val="00AE2476"/>
    <w:rsid w:val="00AE2DC1"/>
    <w:rsid w:val="00AE321A"/>
    <w:rsid w:val="00AE32ED"/>
    <w:rsid w:val="00AE3908"/>
    <w:rsid w:val="00AE56E2"/>
    <w:rsid w:val="00AE6DAC"/>
    <w:rsid w:val="00AF0964"/>
    <w:rsid w:val="00AF0B0C"/>
    <w:rsid w:val="00AF10A5"/>
    <w:rsid w:val="00AF1518"/>
    <w:rsid w:val="00AF1EDF"/>
    <w:rsid w:val="00AF2486"/>
    <w:rsid w:val="00AF3578"/>
    <w:rsid w:val="00AF4022"/>
    <w:rsid w:val="00AF54B7"/>
    <w:rsid w:val="00AF5693"/>
    <w:rsid w:val="00B00C85"/>
    <w:rsid w:val="00B00D3E"/>
    <w:rsid w:val="00B019AE"/>
    <w:rsid w:val="00B01C0A"/>
    <w:rsid w:val="00B02818"/>
    <w:rsid w:val="00B0420E"/>
    <w:rsid w:val="00B0580E"/>
    <w:rsid w:val="00B05C15"/>
    <w:rsid w:val="00B0699C"/>
    <w:rsid w:val="00B075FD"/>
    <w:rsid w:val="00B07D04"/>
    <w:rsid w:val="00B07EC7"/>
    <w:rsid w:val="00B10877"/>
    <w:rsid w:val="00B11468"/>
    <w:rsid w:val="00B12D45"/>
    <w:rsid w:val="00B14FB6"/>
    <w:rsid w:val="00B15EED"/>
    <w:rsid w:val="00B16875"/>
    <w:rsid w:val="00B17AE0"/>
    <w:rsid w:val="00B2055C"/>
    <w:rsid w:val="00B224CA"/>
    <w:rsid w:val="00B225B5"/>
    <w:rsid w:val="00B22BA2"/>
    <w:rsid w:val="00B247A8"/>
    <w:rsid w:val="00B252F1"/>
    <w:rsid w:val="00B25DEC"/>
    <w:rsid w:val="00B267D4"/>
    <w:rsid w:val="00B27675"/>
    <w:rsid w:val="00B27864"/>
    <w:rsid w:val="00B30439"/>
    <w:rsid w:val="00B311C2"/>
    <w:rsid w:val="00B33178"/>
    <w:rsid w:val="00B3393A"/>
    <w:rsid w:val="00B35E8D"/>
    <w:rsid w:val="00B420C0"/>
    <w:rsid w:val="00B4244F"/>
    <w:rsid w:val="00B4315F"/>
    <w:rsid w:val="00B45527"/>
    <w:rsid w:val="00B45903"/>
    <w:rsid w:val="00B45F46"/>
    <w:rsid w:val="00B46EA6"/>
    <w:rsid w:val="00B476BD"/>
    <w:rsid w:val="00B50C02"/>
    <w:rsid w:val="00B5115C"/>
    <w:rsid w:val="00B5354F"/>
    <w:rsid w:val="00B541B3"/>
    <w:rsid w:val="00B55FBF"/>
    <w:rsid w:val="00B561F4"/>
    <w:rsid w:val="00B60B64"/>
    <w:rsid w:val="00B61F29"/>
    <w:rsid w:val="00B62573"/>
    <w:rsid w:val="00B62CEF"/>
    <w:rsid w:val="00B62E21"/>
    <w:rsid w:val="00B660A3"/>
    <w:rsid w:val="00B670DF"/>
    <w:rsid w:val="00B6753A"/>
    <w:rsid w:val="00B67BD9"/>
    <w:rsid w:val="00B67F29"/>
    <w:rsid w:val="00B70259"/>
    <w:rsid w:val="00B71488"/>
    <w:rsid w:val="00B75F0A"/>
    <w:rsid w:val="00B809FD"/>
    <w:rsid w:val="00B80E4F"/>
    <w:rsid w:val="00B81146"/>
    <w:rsid w:val="00B8222F"/>
    <w:rsid w:val="00B8403C"/>
    <w:rsid w:val="00B84BEE"/>
    <w:rsid w:val="00B854B5"/>
    <w:rsid w:val="00B87311"/>
    <w:rsid w:val="00B87366"/>
    <w:rsid w:val="00B87B9B"/>
    <w:rsid w:val="00B91467"/>
    <w:rsid w:val="00B932A8"/>
    <w:rsid w:val="00B9469F"/>
    <w:rsid w:val="00B9565C"/>
    <w:rsid w:val="00B95B25"/>
    <w:rsid w:val="00B96442"/>
    <w:rsid w:val="00B96A88"/>
    <w:rsid w:val="00B97581"/>
    <w:rsid w:val="00BA0C69"/>
    <w:rsid w:val="00BA16C2"/>
    <w:rsid w:val="00BA1F6F"/>
    <w:rsid w:val="00BA34AD"/>
    <w:rsid w:val="00BA4B06"/>
    <w:rsid w:val="00BA5426"/>
    <w:rsid w:val="00BA5970"/>
    <w:rsid w:val="00BA5BB7"/>
    <w:rsid w:val="00BA6CAF"/>
    <w:rsid w:val="00BA6D07"/>
    <w:rsid w:val="00BA75A6"/>
    <w:rsid w:val="00BB0C91"/>
    <w:rsid w:val="00BB1D18"/>
    <w:rsid w:val="00BB29A2"/>
    <w:rsid w:val="00BB34DF"/>
    <w:rsid w:val="00BB49CA"/>
    <w:rsid w:val="00BB4F48"/>
    <w:rsid w:val="00BB61AA"/>
    <w:rsid w:val="00BB6EDE"/>
    <w:rsid w:val="00BC01DB"/>
    <w:rsid w:val="00BC127E"/>
    <w:rsid w:val="00BC1317"/>
    <w:rsid w:val="00BC2788"/>
    <w:rsid w:val="00BC28BE"/>
    <w:rsid w:val="00BC2A49"/>
    <w:rsid w:val="00BC3529"/>
    <w:rsid w:val="00BC3E4E"/>
    <w:rsid w:val="00BC3F0C"/>
    <w:rsid w:val="00BC4733"/>
    <w:rsid w:val="00BC4A55"/>
    <w:rsid w:val="00BC61D7"/>
    <w:rsid w:val="00BC786B"/>
    <w:rsid w:val="00BD1386"/>
    <w:rsid w:val="00BD3DE3"/>
    <w:rsid w:val="00BD60B3"/>
    <w:rsid w:val="00BE1EAE"/>
    <w:rsid w:val="00BE38CD"/>
    <w:rsid w:val="00BE3A93"/>
    <w:rsid w:val="00BE6C6F"/>
    <w:rsid w:val="00BE775C"/>
    <w:rsid w:val="00BE7DAE"/>
    <w:rsid w:val="00BF0B3E"/>
    <w:rsid w:val="00BF1C97"/>
    <w:rsid w:val="00BF25F5"/>
    <w:rsid w:val="00BF268A"/>
    <w:rsid w:val="00BF4D57"/>
    <w:rsid w:val="00BF52A1"/>
    <w:rsid w:val="00BF5EE9"/>
    <w:rsid w:val="00BF684D"/>
    <w:rsid w:val="00BF7CEC"/>
    <w:rsid w:val="00C00F81"/>
    <w:rsid w:val="00C01FF6"/>
    <w:rsid w:val="00C03054"/>
    <w:rsid w:val="00C04A4B"/>
    <w:rsid w:val="00C04AFC"/>
    <w:rsid w:val="00C07BD6"/>
    <w:rsid w:val="00C10BF4"/>
    <w:rsid w:val="00C121FC"/>
    <w:rsid w:val="00C12636"/>
    <w:rsid w:val="00C12868"/>
    <w:rsid w:val="00C133A3"/>
    <w:rsid w:val="00C147F1"/>
    <w:rsid w:val="00C15ADA"/>
    <w:rsid w:val="00C168FE"/>
    <w:rsid w:val="00C17755"/>
    <w:rsid w:val="00C17B3E"/>
    <w:rsid w:val="00C17DB6"/>
    <w:rsid w:val="00C209F5"/>
    <w:rsid w:val="00C2101E"/>
    <w:rsid w:val="00C23333"/>
    <w:rsid w:val="00C237ED"/>
    <w:rsid w:val="00C23DB5"/>
    <w:rsid w:val="00C26235"/>
    <w:rsid w:val="00C26CE9"/>
    <w:rsid w:val="00C26D42"/>
    <w:rsid w:val="00C274EB"/>
    <w:rsid w:val="00C279D1"/>
    <w:rsid w:val="00C27F72"/>
    <w:rsid w:val="00C3452A"/>
    <w:rsid w:val="00C3792A"/>
    <w:rsid w:val="00C408A7"/>
    <w:rsid w:val="00C40D0A"/>
    <w:rsid w:val="00C41D01"/>
    <w:rsid w:val="00C4269B"/>
    <w:rsid w:val="00C43729"/>
    <w:rsid w:val="00C44B83"/>
    <w:rsid w:val="00C46864"/>
    <w:rsid w:val="00C4709A"/>
    <w:rsid w:val="00C47185"/>
    <w:rsid w:val="00C50977"/>
    <w:rsid w:val="00C51091"/>
    <w:rsid w:val="00C51D8E"/>
    <w:rsid w:val="00C535DB"/>
    <w:rsid w:val="00C54A0A"/>
    <w:rsid w:val="00C56D0B"/>
    <w:rsid w:val="00C56D81"/>
    <w:rsid w:val="00C5733E"/>
    <w:rsid w:val="00C631DF"/>
    <w:rsid w:val="00C6325C"/>
    <w:rsid w:val="00C65CD8"/>
    <w:rsid w:val="00C70EE2"/>
    <w:rsid w:val="00C7546D"/>
    <w:rsid w:val="00C75D5D"/>
    <w:rsid w:val="00C7663E"/>
    <w:rsid w:val="00C76A68"/>
    <w:rsid w:val="00C775C6"/>
    <w:rsid w:val="00C77FAD"/>
    <w:rsid w:val="00C81D9B"/>
    <w:rsid w:val="00C8213B"/>
    <w:rsid w:val="00C859DE"/>
    <w:rsid w:val="00C85CFB"/>
    <w:rsid w:val="00C86DC5"/>
    <w:rsid w:val="00C87570"/>
    <w:rsid w:val="00C87614"/>
    <w:rsid w:val="00C879BF"/>
    <w:rsid w:val="00C9251D"/>
    <w:rsid w:val="00C942D0"/>
    <w:rsid w:val="00C96F34"/>
    <w:rsid w:val="00C97B3C"/>
    <w:rsid w:val="00CA0857"/>
    <w:rsid w:val="00CA08C4"/>
    <w:rsid w:val="00CA2441"/>
    <w:rsid w:val="00CA4311"/>
    <w:rsid w:val="00CA577F"/>
    <w:rsid w:val="00CA624D"/>
    <w:rsid w:val="00CA76EC"/>
    <w:rsid w:val="00CB0050"/>
    <w:rsid w:val="00CB154A"/>
    <w:rsid w:val="00CB20FA"/>
    <w:rsid w:val="00CB31D4"/>
    <w:rsid w:val="00CB504B"/>
    <w:rsid w:val="00CB5EE0"/>
    <w:rsid w:val="00CB7E4A"/>
    <w:rsid w:val="00CC0DC0"/>
    <w:rsid w:val="00CC1380"/>
    <w:rsid w:val="00CC171A"/>
    <w:rsid w:val="00CC39CB"/>
    <w:rsid w:val="00CD16B6"/>
    <w:rsid w:val="00CD1E76"/>
    <w:rsid w:val="00CD34E8"/>
    <w:rsid w:val="00CD3C9B"/>
    <w:rsid w:val="00CD3D63"/>
    <w:rsid w:val="00CD40F7"/>
    <w:rsid w:val="00CD6B45"/>
    <w:rsid w:val="00CD6C7F"/>
    <w:rsid w:val="00CE08F2"/>
    <w:rsid w:val="00CE28FB"/>
    <w:rsid w:val="00CE2C42"/>
    <w:rsid w:val="00CE49F9"/>
    <w:rsid w:val="00CE688E"/>
    <w:rsid w:val="00CE6D91"/>
    <w:rsid w:val="00CE758D"/>
    <w:rsid w:val="00CE7600"/>
    <w:rsid w:val="00CF1002"/>
    <w:rsid w:val="00CF254D"/>
    <w:rsid w:val="00CF2978"/>
    <w:rsid w:val="00CF3964"/>
    <w:rsid w:val="00CF575C"/>
    <w:rsid w:val="00CF5962"/>
    <w:rsid w:val="00D01157"/>
    <w:rsid w:val="00D023AC"/>
    <w:rsid w:val="00D03061"/>
    <w:rsid w:val="00D048A6"/>
    <w:rsid w:val="00D049FE"/>
    <w:rsid w:val="00D04E3C"/>
    <w:rsid w:val="00D05FC7"/>
    <w:rsid w:val="00D060D5"/>
    <w:rsid w:val="00D066F4"/>
    <w:rsid w:val="00D070CC"/>
    <w:rsid w:val="00D071C8"/>
    <w:rsid w:val="00D10937"/>
    <w:rsid w:val="00D10C1B"/>
    <w:rsid w:val="00D13498"/>
    <w:rsid w:val="00D13BA3"/>
    <w:rsid w:val="00D14CB3"/>
    <w:rsid w:val="00D15631"/>
    <w:rsid w:val="00D1719B"/>
    <w:rsid w:val="00D172BE"/>
    <w:rsid w:val="00D17CA3"/>
    <w:rsid w:val="00D17F51"/>
    <w:rsid w:val="00D204FA"/>
    <w:rsid w:val="00D20820"/>
    <w:rsid w:val="00D20FF0"/>
    <w:rsid w:val="00D21460"/>
    <w:rsid w:val="00D216D6"/>
    <w:rsid w:val="00D22A44"/>
    <w:rsid w:val="00D237D4"/>
    <w:rsid w:val="00D23D83"/>
    <w:rsid w:val="00D24729"/>
    <w:rsid w:val="00D25570"/>
    <w:rsid w:val="00D27C88"/>
    <w:rsid w:val="00D30E7C"/>
    <w:rsid w:val="00D32690"/>
    <w:rsid w:val="00D3674A"/>
    <w:rsid w:val="00D36F05"/>
    <w:rsid w:val="00D37323"/>
    <w:rsid w:val="00D40929"/>
    <w:rsid w:val="00D43119"/>
    <w:rsid w:val="00D44883"/>
    <w:rsid w:val="00D4520F"/>
    <w:rsid w:val="00D4648C"/>
    <w:rsid w:val="00D46BC3"/>
    <w:rsid w:val="00D478FC"/>
    <w:rsid w:val="00D5257D"/>
    <w:rsid w:val="00D53105"/>
    <w:rsid w:val="00D535AD"/>
    <w:rsid w:val="00D556E9"/>
    <w:rsid w:val="00D562FB"/>
    <w:rsid w:val="00D56AFF"/>
    <w:rsid w:val="00D5738C"/>
    <w:rsid w:val="00D60598"/>
    <w:rsid w:val="00D605B6"/>
    <w:rsid w:val="00D631CA"/>
    <w:rsid w:val="00D64088"/>
    <w:rsid w:val="00D647F8"/>
    <w:rsid w:val="00D65422"/>
    <w:rsid w:val="00D6581B"/>
    <w:rsid w:val="00D65912"/>
    <w:rsid w:val="00D6628F"/>
    <w:rsid w:val="00D666D4"/>
    <w:rsid w:val="00D66837"/>
    <w:rsid w:val="00D66BF9"/>
    <w:rsid w:val="00D67F4A"/>
    <w:rsid w:val="00D72CC1"/>
    <w:rsid w:val="00D734DA"/>
    <w:rsid w:val="00D74B12"/>
    <w:rsid w:val="00D74C94"/>
    <w:rsid w:val="00D75ACD"/>
    <w:rsid w:val="00D76744"/>
    <w:rsid w:val="00D7675A"/>
    <w:rsid w:val="00D76887"/>
    <w:rsid w:val="00D770AE"/>
    <w:rsid w:val="00D82D95"/>
    <w:rsid w:val="00D85930"/>
    <w:rsid w:val="00D85C02"/>
    <w:rsid w:val="00D86816"/>
    <w:rsid w:val="00D86B67"/>
    <w:rsid w:val="00D86D38"/>
    <w:rsid w:val="00D874EC"/>
    <w:rsid w:val="00D87D4B"/>
    <w:rsid w:val="00D94929"/>
    <w:rsid w:val="00D956AB"/>
    <w:rsid w:val="00D9616A"/>
    <w:rsid w:val="00DA014A"/>
    <w:rsid w:val="00DA10CC"/>
    <w:rsid w:val="00DA1BF1"/>
    <w:rsid w:val="00DA31A2"/>
    <w:rsid w:val="00DA4A39"/>
    <w:rsid w:val="00DA52B3"/>
    <w:rsid w:val="00DA6833"/>
    <w:rsid w:val="00DB0DE3"/>
    <w:rsid w:val="00DB304E"/>
    <w:rsid w:val="00DB31B3"/>
    <w:rsid w:val="00DB3667"/>
    <w:rsid w:val="00DB444E"/>
    <w:rsid w:val="00DB522A"/>
    <w:rsid w:val="00DB598C"/>
    <w:rsid w:val="00DB5B71"/>
    <w:rsid w:val="00DB6147"/>
    <w:rsid w:val="00DB666D"/>
    <w:rsid w:val="00DB6A14"/>
    <w:rsid w:val="00DB7107"/>
    <w:rsid w:val="00DB7F6D"/>
    <w:rsid w:val="00DC2AE0"/>
    <w:rsid w:val="00DC2B7C"/>
    <w:rsid w:val="00DC3374"/>
    <w:rsid w:val="00DC5423"/>
    <w:rsid w:val="00DC6D59"/>
    <w:rsid w:val="00DC6E09"/>
    <w:rsid w:val="00DD25BE"/>
    <w:rsid w:val="00DD2D82"/>
    <w:rsid w:val="00DD3A59"/>
    <w:rsid w:val="00DE00B4"/>
    <w:rsid w:val="00DE1E3D"/>
    <w:rsid w:val="00DE22DB"/>
    <w:rsid w:val="00DE47CA"/>
    <w:rsid w:val="00DE57A0"/>
    <w:rsid w:val="00DE5EAB"/>
    <w:rsid w:val="00DE6C0F"/>
    <w:rsid w:val="00DE7F3E"/>
    <w:rsid w:val="00DF04F2"/>
    <w:rsid w:val="00DF4073"/>
    <w:rsid w:val="00DF5D67"/>
    <w:rsid w:val="00DF6834"/>
    <w:rsid w:val="00DF6B8C"/>
    <w:rsid w:val="00DF7BE4"/>
    <w:rsid w:val="00E00CE0"/>
    <w:rsid w:val="00E01528"/>
    <w:rsid w:val="00E0152B"/>
    <w:rsid w:val="00E02F05"/>
    <w:rsid w:val="00E033A1"/>
    <w:rsid w:val="00E05671"/>
    <w:rsid w:val="00E05CCB"/>
    <w:rsid w:val="00E110B8"/>
    <w:rsid w:val="00E13CA4"/>
    <w:rsid w:val="00E13FDA"/>
    <w:rsid w:val="00E148B4"/>
    <w:rsid w:val="00E1601F"/>
    <w:rsid w:val="00E161D0"/>
    <w:rsid w:val="00E16C65"/>
    <w:rsid w:val="00E206C8"/>
    <w:rsid w:val="00E21323"/>
    <w:rsid w:val="00E21E68"/>
    <w:rsid w:val="00E22210"/>
    <w:rsid w:val="00E22D15"/>
    <w:rsid w:val="00E23268"/>
    <w:rsid w:val="00E2339E"/>
    <w:rsid w:val="00E23CA1"/>
    <w:rsid w:val="00E24B11"/>
    <w:rsid w:val="00E257B0"/>
    <w:rsid w:val="00E26155"/>
    <w:rsid w:val="00E27E88"/>
    <w:rsid w:val="00E301C9"/>
    <w:rsid w:val="00E31B4F"/>
    <w:rsid w:val="00E34E66"/>
    <w:rsid w:val="00E34EB0"/>
    <w:rsid w:val="00E365CE"/>
    <w:rsid w:val="00E36FA0"/>
    <w:rsid w:val="00E379B9"/>
    <w:rsid w:val="00E379E2"/>
    <w:rsid w:val="00E41E38"/>
    <w:rsid w:val="00E41F26"/>
    <w:rsid w:val="00E4441D"/>
    <w:rsid w:val="00E44899"/>
    <w:rsid w:val="00E45847"/>
    <w:rsid w:val="00E47E72"/>
    <w:rsid w:val="00E51DA1"/>
    <w:rsid w:val="00E520C6"/>
    <w:rsid w:val="00E52CDF"/>
    <w:rsid w:val="00E53BE0"/>
    <w:rsid w:val="00E54C1E"/>
    <w:rsid w:val="00E55366"/>
    <w:rsid w:val="00E564B4"/>
    <w:rsid w:val="00E564BE"/>
    <w:rsid w:val="00E57A70"/>
    <w:rsid w:val="00E57C42"/>
    <w:rsid w:val="00E57E43"/>
    <w:rsid w:val="00E607BF"/>
    <w:rsid w:val="00E610B4"/>
    <w:rsid w:val="00E61406"/>
    <w:rsid w:val="00E6282B"/>
    <w:rsid w:val="00E62FBD"/>
    <w:rsid w:val="00E6321B"/>
    <w:rsid w:val="00E633CE"/>
    <w:rsid w:val="00E6510A"/>
    <w:rsid w:val="00E6524E"/>
    <w:rsid w:val="00E66F24"/>
    <w:rsid w:val="00E723ED"/>
    <w:rsid w:val="00E728B0"/>
    <w:rsid w:val="00E72D8D"/>
    <w:rsid w:val="00E72E24"/>
    <w:rsid w:val="00E741D4"/>
    <w:rsid w:val="00E74DA4"/>
    <w:rsid w:val="00E75191"/>
    <w:rsid w:val="00E7550A"/>
    <w:rsid w:val="00E75755"/>
    <w:rsid w:val="00E76C9A"/>
    <w:rsid w:val="00E771B5"/>
    <w:rsid w:val="00E802B3"/>
    <w:rsid w:val="00E82BC2"/>
    <w:rsid w:val="00E847D9"/>
    <w:rsid w:val="00E853EB"/>
    <w:rsid w:val="00E866D6"/>
    <w:rsid w:val="00E87480"/>
    <w:rsid w:val="00E92ADD"/>
    <w:rsid w:val="00E93C14"/>
    <w:rsid w:val="00E9707C"/>
    <w:rsid w:val="00EA0456"/>
    <w:rsid w:val="00EA25A6"/>
    <w:rsid w:val="00EA2AC6"/>
    <w:rsid w:val="00EA2CEF"/>
    <w:rsid w:val="00EA35F3"/>
    <w:rsid w:val="00EA61E5"/>
    <w:rsid w:val="00EB31AA"/>
    <w:rsid w:val="00EB362A"/>
    <w:rsid w:val="00EB48F1"/>
    <w:rsid w:val="00EB4AF0"/>
    <w:rsid w:val="00EB66E9"/>
    <w:rsid w:val="00EB7DB3"/>
    <w:rsid w:val="00EC02C1"/>
    <w:rsid w:val="00EC0A02"/>
    <w:rsid w:val="00EC0A04"/>
    <w:rsid w:val="00EC1BC2"/>
    <w:rsid w:val="00EC1D06"/>
    <w:rsid w:val="00EC1E63"/>
    <w:rsid w:val="00EC2947"/>
    <w:rsid w:val="00EC2E96"/>
    <w:rsid w:val="00EC3781"/>
    <w:rsid w:val="00EC3E04"/>
    <w:rsid w:val="00EC4571"/>
    <w:rsid w:val="00EC5A00"/>
    <w:rsid w:val="00EC5CF2"/>
    <w:rsid w:val="00EC6263"/>
    <w:rsid w:val="00EC7418"/>
    <w:rsid w:val="00EC7EDE"/>
    <w:rsid w:val="00ED0C27"/>
    <w:rsid w:val="00ED0FB1"/>
    <w:rsid w:val="00ED1005"/>
    <w:rsid w:val="00ED3BE4"/>
    <w:rsid w:val="00ED4C69"/>
    <w:rsid w:val="00ED4D91"/>
    <w:rsid w:val="00ED6A20"/>
    <w:rsid w:val="00ED787E"/>
    <w:rsid w:val="00ED7C95"/>
    <w:rsid w:val="00EE128D"/>
    <w:rsid w:val="00EE488C"/>
    <w:rsid w:val="00EE4E5C"/>
    <w:rsid w:val="00EE6699"/>
    <w:rsid w:val="00EE7368"/>
    <w:rsid w:val="00EF1107"/>
    <w:rsid w:val="00EF2018"/>
    <w:rsid w:val="00EF3DB8"/>
    <w:rsid w:val="00EF580F"/>
    <w:rsid w:val="00EF5C0A"/>
    <w:rsid w:val="00EF664D"/>
    <w:rsid w:val="00EF69F0"/>
    <w:rsid w:val="00EF6C79"/>
    <w:rsid w:val="00EF7863"/>
    <w:rsid w:val="00EF7FA0"/>
    <w:rsid w:val="00F00119"/>
    <w:rsid w:val="00F001EE"/>
    <w:rsid w:val="00F00B38"/>
    <w:rsid w:val="00F02194"/>
    <w:rsid w:val="00F02F06"/>
    <w:rsid w:val="00F03711"/>
    <w:rsid w:val="00F03CD2"/>
    <w:rsid w:val="00F04C7F"/>
    <w:rsid w:val="00F0663A"/>
    <w:rsid w:val="00F07261"/>
    <w:rsid w:val="00F07931"/>
    <w:rsid w:val="00F10BA6"/>
    <w:rsid w:val="00F111F7"/>
    <w:rsid w:val="00F11CB9"/>
    <w:rsid w:val="00F12B70"/>
    <w:rsid w:val="00F13B69"/>
    <w:rsid w:val="00F141FC"/>
    <w:rsid w:val="00F14B15"/>
    <w:rsid w:val="00F1553F"/>
    <w:rsid w:val="00F1606F"/>
    <w:rsid w:val="00F1720D"/>
    <w:rsid w:val="00F226B1"/>
    <w:rsid w:val="00F230D6"/>
    <w:rsid w:val="00F2749B"/>
    <w:rsid w:val="00F31847"/>
    <w:rsid w:val="00F32D06"/>
    <w:rsid w:val="00F35637"/>
    <w:rsid w:val="00F35D17"/>
    <w:rsid w:val="00F37330"/>
    <w:rsid w:val="00F3734F"/>
    <w:rsid w:val="00F40B4A"/>
    <w:rsid w:val="00F40DB6"/>
    <w:rsid w:val="00F420A2"/>
    <w:rsid w:val="00F4214B"/>
    <w:rsid w:val="00F42738"/>
    <w:rsid w:val="00F46165"/>
    <w:rsid w:val="00F46672"/>
    <w:rsid w:val="00F468D4"/>
    <w:rsid w:val="00F51F84"/>
    <w:rsid w:val="00F52FBE"/>
    <w:rsid w:val="00F538FD"/>
    <w:rsid w:val="00F54322"/>
    <w:rsid w:val="00F55911"/>
    <w:rsid w:val="00F56F40"/>
    <w:rsid w:val="00F579E4"/>
    <w:rsid w:val="00F57E5B"/>
    <w:rsid w:val="00F60376"/>
    <w:rsid w:val="00F6166C"/>
    <w:rsid w:val="00F632DE"/>
    <w:rsid w:val="00F6338A"/>
    <w:rsid w:val="00F63D35"/>
    <w:rsid w:val="00F63ECC"/>
    <w:rsid w:val="00F647B4"/>
    <w:rsid w:val="00F657AB"/>
    <w:rsid w:val="00F66E3C"/>
    <w:rsid w:val="00F70902"/>
    <w:rsid w:val="00F72414"/>
    <w:rsid w:val="00F734A5"/>
    <w:rsid w:val="00F739B2"/>
    <w:rsid w:val="00F75BF8"/>
    <w:rsid w:val="00F760F6"/>
    <w:rsid w:val="00F76868"/>
    <w:rsid w:val="00F77190"/>
    <w:rsid w:val="00F77A51"/>
    <w:rsid w:val="00F77C48"/>
    <w:rsid w:val="00F81B81"/>
    <w:rsid w:val="00F81C44"/>
    <w:rsid w:val="00F84DBC"/>
    <w:rsid w:val="00F85BE4"/>
    <w:rsid w:val="00F86773"/>
    <w:rsid w:val="00F868AF"/>
    <w:rsid w:val="00F87081"/>
    <w:rsid w:val="00F8761A"/>
    <w:rsid w:val="00F877E3"/>
    <w:rsid w:val="00F90B9B"/>
    <w:rsid w:val="00F91094"/>
    <w:rsid w:val="00F91D3E"/>
    <w:rsid w:val="00F92895"/>
    <w:rsid w:val="00F9409E"/>
    <w:rsid w:val="00F946B2"/>
    <w:rsid w:val="00F95B43"/>
    <w:rsid w:val="00F95FC7"/>
    <w:rsid w:val="00F96F9E"/>
    <w:rsid w:val="00FA0A9F"/>
    <w:rsid w:val="00FA1325"/>
    <w:rsid w:val="00FA206D"/>
    <w:rsid w:val="00FA29F3"/>
    <w:rsid w:val="00FA4805"/>
    <w:rsid w:val="00FA5331"/>
    <w:rsid w:val="00FA571F"/>
    <w:rsid w:val="00FA685B"/>
    <w:rsid w:val="00FA6885"/>
    <w:rsid w:val="00FA7EED"/>
    <w:rsid w:val="00FB0726"/>
    <w:rsid w:val="00FB0968"/>
    <w:rsid w:val="00FB0EF7"/>
    <w:rsid w:val="00FB1639"/>
    <w:rsid w:val="00FB2B8B"/>
    <w:rsid w:val="00FB5746"/>
    <w:rsid w:val="00FB5FBA"/>
    <w:rsid w:val="00FB6B5E"/>
    <w:rsid w:val="00FB708A"/>
    <w:rsid w:val="00FC0CE3"/>
    <w:rsid w:val="00FC0D34"/>
    <w:rsid w:val="00FC14B1"/>
    <w:rsid w:val="00FC4565"/>
    <w:rsid w:val="00FC6760"/>
    <w:rsid w:val="00FD085C"/>
    <w:rsid w:val="00FD148D"/>
    <w:rsid w:val="00FD1C29"/>
    <w:rsid w:val="00FD26AA"/>
    <w:rsid w:val="00FD2744"/>
    <w:rsid w:val="00FD2843"/>
    <w:rsid w:val="00FD41D6"/>
    <w:rsid w:val="00FD55D8"/>
    <w:rsid w:val="00FE02EF"/>
    <w:rsid w:val="00FE033A"/>
    <w:rsid w:val="00FE225A"/>
    <w:rsid w:val="00FE36B2"/>
    <w:rsid w:val="00FE48E3"/>
    <w:rsid w:val="00FE4989"/>
    <w:rsid w:val="00FE6395"/>
    <w:rsid w:val="00FF053C"/>
    <w:rsid w:val="00FF069E"/>
    <w:rsid w:val="00FF08A6"/>
    <w:rsid w:val="00FF0AB1"/>
    <w:rsid w:val="00FF128F"/>
    <w:rsid w:val="00FF1CCA"/>
    <w:rsid w:val="00FF29F0"/>
    <w:rsid w:val="00FF4535"/>
    <w:rsid w:val="00FF6CE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797D"/>
    <w:pPr>
      <w:tabs>
        <w:tab w:val="left" w:pos="357"/>
      </w:tabs>
      <w:jc w:val="both"/>
    </w:pPr>
    <w:rPr>
      <w:rFonts w:ascii="Arial" w:hAnsi="Arial"/>
      <w:szCs w:val="24"/>
      <w:lang w:val="en-GB" w:eastAsia="en-US"/>
    </w:rPr>
  </w:style>
  <w:style w:type="paragraph" w:styleId="Heading1">
    <w:name w:val="heading 1"/>
    <w:aliases w:val="(1.0),AVHeading 1,Section Title,. (1.0),Section Heading"/>
    <w:basedOn w:val="Normal"/>
    <w:next w:val="Normal"/>
    <w:link w:val="Heading1Char"/>
    <w:qFormat/>
    <w:rsid w:val="00572A95"/>
    <w:pPr>
      <w:keepNext/>
      <w:tabs>
        <w:tab w:val="clear" w:pos="357"/>
      </w:tabs>
      <w:spacing w:before="240" w:after="240"/>
      <w:outlineLvl w:val="0"/>
    </w:pPr>
    <w:rPr>
      <w:b/>
      <w:sz w:val="28"/>
    </w:rPr>
  </w:style>
  <w:style w:type="paragraph" w:styleId="Heading2">
    <w:name w:val="heading 2"/>
    <w:aliases w:val="Agt Head 2,MisHead2,Normalhead2 Char,Agt Head 2 Char,MisHead2 Char,Normalhead2,CPR Heading 2,h2,heading 2,KJL:1st Level,Level 2,PARA2,Major1,Sub section title,V_Head2,rp_Heading 2,Bold 14,L2,H2,Intro Text Bold,subhead,l2,a,AVHeading 2.1"/>
    <w:basedOn w:val="Normal"/>
    <w:next w:val="Normal"/>
    <w:link w:val="Heading2Char"/>
    <w:qFormat/>
    <w:rsid w:val="00EF1107"/>
    <w:pPr>
      <w:numPr>
        <w:ilvl w:val="1"/>
        <w:numId w:val="27"/>
      </w:numPr>
      <w:tabs>
        <w:tab w:val="clear" w:pos="360"/>
      </w:tabs>
      <w:spacing w:before="120" w:after="120"/>
      <w:jc w:val="left"/>
      <w:outlineLvl w:val="1"/>
    </w:pPr>
    <w:rPr>
      <w:b/>
      <w:bCs/>
      <w:sz w:val="24"/>
    </w:rPr>
  </w:style>
  <w:style w:type="paragraph" w:styleId="Heading3">
    <w:name w:val="heading 3"/>
    <w:aliases w:val="Agt Head 3,MisHead3,Normalhead3,Level 3,Minor1,Heading P,rp_Heading 3,Bold 12,L3,h3,Level 1 - 1,H3,l3,heading 3,h31,h32,AVHeading 3,Sub-Subsection Title (1.1.1)"/>
    <w:basedOn w:val="Normal"/>
    <w:next w:val="Normal"/>
    <w:link w:val="Heading3Char"/>
    <w:qFormat/>
    <w:rsid w:val="00920F0F"/>
    <w:pPr>
      <w:numPr>
        <w:ilvl w:val="2"/>
        <w:numId w:val="27"/>
      </w:numPr>
      <w:tabs>
        <w:tab w:val="left" w:pos="-720"/>
      </w:tabs>
      <w:spacing w:before="120" w:after="120"/>
      <w:outlineLvl w:val="2"/>
    </w:pPr>
    <w:rPr>
      <w:rFonts w:ascii="Arial Bold" w:hAnsi="Arial Bold"/>
      <w:b/>
      <w:szCs w:val="20"/>
    </w:rPr>
  </w:style>
  <w:style w:type="paragraph" w:styleId="Heading4">
    <w:name w:val="heading 4"/>
    <w:basedOn w:val="Normal"/>
    <w:next w:val="Normal"/>
    <w:link w:val="Heading4Char"/>
    <w:qFormat/>
    <w:rsid w:val="00704370"/>
    <w:pPr>
      <w:numPr>
        <w:ilvl w:val="3"/>
        <w:numId w:val="27"/>
      </w:numPr>
      <w:tabs>
        <w:tab w:val="left" w:pos="-720"/>
      </w:tabs>
      <w:spacing w:before="120" w:after="120"/>
      <w:jc w:val="left"/>
      <w:outlineLvl w:val="3"/>
    </w:pPr>
    <w:rPr>
      <w:rFonts w:ascii="Arial Bold" w:hAnsi="Arial Bold"/>
      <w:b/>
      <w:szCs w:val="20"/>
    </w:rPr>
  </w:style>
  <w:style w:type="paragraph" w:styleId="Heading5">
    <w:name w:val="heading 5"/>
    <w:basedOn w:val="Normal"/>
    <w:next w:val="Normal"/>
    <w:link w:val="Heading5Char"/>
    <w:qFormat/>
    <w:rsid w:val="00E13FDA"/>
    <w:pPr>
      <w:keepNext/>
      <w:numPr>
        <w:ilvl w:val="4"/>
        <w:numId w:val="27"/>
      </w:numPr>
      <w:tabs>
        <w:tab w:val="left" w:pos="-720"/>
      </w:tabs>
      <w:suppressAutoHyphens/>
      <w:spacing w:before="120" w:after="120"/>
      <w:outlineLvl w:val="4"/>
    </w:pPr>
    <w:rPr>
      <w:i/>
      <w:iCs/>
    </w:rPr>
  </w:style>
  <w:style w:type="paragraph" w:styleId="Heading6">
    <w:name w:val="heading 6"/>
    <w:aliases w:val="Doc Title bold,Heading 6 Char"/>
    <w:basedOn w:val="Normal"/>
    <w:next w:val="Normal"/>
    <w:qFormat/>
    <w:rsid w:val="00E13FDA"/>
    <w:pPr>
      <w:numPr>
        <w:ilvl w:val="5"/>
        <w:numId w:val="27"/>
      </w:numPr>
      <w:tabs>
        <w:tab w:val="clear" w:pos="357"/>
        <w:tab w:val="left" w:pos="-720"/>
      </w:tabs>
      <w:suppressAutoHyphens/>
      <w:spacing w:before="120" w:after="120"/>
      <w:outlineLvl w:val="5"/>
    </w:pPr>
    <w:rPr>
      <w:b/>
    </w:rPr>
  </w:style>
  <w:style w:type="paragraph" w:styleId="Heading7">
    <w:name w:val="heading 7"/>
    <w:aliases w:val="Heading 7 Char2,Heading 7 Char1 Char,Heading 7 Char Char Char,Heading 7 Char Char1"/>
    <w:basedOn w:val="Heading2"/>
    <w:next w:val="Normal"/>
    <w:qFormat/>
    <w:rsid w:val="00AE2451"/>
    <w:pPr>
      <w:outlineLvl w:val="6"/>
    </w:pPr>
  </w:style>
  <w:style w:type="paragraph" w:styleId="Heading8">
    <w:name w:val="heading 8"/>
    <w:aliases w:val="Heading 8 Char Char,Heading 8 Char1"/>
    <w:basedOn w:val="Normal"/>
    <w:next w:val="Normal"/>
    <w:qFormat/>
    <w:rsid w:val="00E13FDA"/>
    <w:pPr>
      <w:numPr>
        <w:ilvl w:val="7"/>
        <w:numId w:val="27"/>
      </w:numPr>
      <w:spacing w:before="240" w:after="60"/>
      <w:outlineLvl w:val="7"/>
    </w:pPr>
    <w:rPr>
      <w:rFonts w:ascii="Times New Roman" w:hAnsi="Times New Roman"/>
      <w:i/>
      <w:iCs/>
      <w:sz w:val="24"/>
    </w:rPr>
  </w:style>
  <w:style w:type="paragraph" w:styleId="Heading9">
    <w:name w:val="heading 9"/>
    <w:basedOn w:val="Normal"/>
    <w:next w:val="Normal"/>
    <w:qFormat/>
    <w:rsid w:val="00691761"/>
    <w:pPr>
      <w:tabs>
        <w:tab w:val="clear" w:pos="357"/>
      </w:tabs>
      <w:jc w:val="left"/>
      <w:outlineLvl w:val="8"/>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F6BE1"/>
    <w:pPr>
      <w:tabs>
        <w:tab w:val="clear" w:pos="357"/>
        <w:tab w:val="left" w:pos="0"/>
        <w:tab w:val="center" w:pos="4820"/>
        <w:tab w:val="right" w:pos="9639"/>
      </w:tabs>
    </w:pPr>
    <w:rPr>
      <w:sz w:val="16"/>
      <w:szCs w:val="20"/>
    </w:rPr>
  </w:style>
  <w:style w:type="paragraph" w:styleId="Footer">
    <w:name w:val="footer"/>
    <w:basedOn w:val="Normal"/>
    <w:rsid w:val="0075509E"/>
    <w:pPr>
      <w:tabs>
        <w:tab w:val="clear" w:pos="357"/>
        <w:tab w:val="left" w:pos="0"/>
        <w:tab w:val="center" w:pos="4820"/>
        <w:tab w:val="right" w:pos="9639"/>
      </w:tabs>
    </w:pPr>
    <w:rPr>
      <w:b/>
      <w:sz w:val="18"/>
      <w:szCs w:val="20"/>
    </w:rPr>
  </w:style>
  <w:style w:type="character" w:styleId="PageNumber">
    <w:name w:val="page number"/>
    <w:basedOn w:val="DefaultParagraphFont"/>
    <w:rsid w:val="003F6BE1"/>
  </w:style>
  <w:style w:type="character" w:styleId="CommentReference">
    <w:name w:val="annotation reference"/>
    <w:rsid w:val="003F6BE1"/>
    <w:rPr>
      <w:sz w:val="16"/>
    </w:rPr>
  </w:style>
  <w:style w:type="paragraph" w:customStyle="1" w:styleId="Style3">
    <w:name w:val="Style3"/>
    <w:basedOn w:val="Normal"/>
    <w:rsid w:val="00691761"/>
    <w:pPr>
      <w:numPr>
        <w:numId w:val="8"/>
      </w:numPr>
      <w:jc w:val="left"/>
    </w:pPr>
    <w:rPr>
      <w:rFonts w:ascii="Times New Roman" w:hAnsi="Times New Roman"/>
      <w:sz w:val="22"/>
      <w:szCs w:val="20"/>
    </w:rPr>
  </w:style>
  <w:style w:type="paragraph" w:styleId="CommentText">
    <w:name w:val="annotation text"/>
    <w:basedOn w:val="Normal"/>
    <w:link w:val="CommentTextChar"/>
    <w:rsid w:val="003F6BE1"/>
    <w:pPr>
      <w:spacing w:after="60"/>
      <w:ind w:left="737" w:hanging="737"/>
    </w:pPr>
    <w:rPr>
      <w:szCs w:val="20"/>
    </w:rPr>
  </w:style>
  <w:style w:type="paragraph" w:styleId="BodyText2">
    <w:name w:val="Body Text 2"/>
    <w:basedOn w:val="Normal"/>
    <w:rsid w:val="003F6BE1"/>
    <w:pPr>
      <w:widowControl w:val="0"/>
      <w:tabs>
        <w:tab w:val="left" w:pos="-720"/>
      </w:tabs>
      <w:spacing w:before="60"/>
    </w:pPr>
    <w:rPr>
      <w:b/>
      <w:bCs/>
    </w:rPr>
  </w:style>
  <w:style w:type="character" w:styleId="Hyperlink">
    <w:name w:val="Hyperlink"/>
    <w:uiPriority w:val="99"/>
    <w:rsid w:val="003F6BE1"/>
    <w:rPr>
      <w:color w:val="0000FF"/>
      <w:u w:val="single"/>
    </w:rPr>
  </w:style>
  <w:style w:type="paragraph" w:styleId="ListBullet">
    <w:name w:val="List Bullet"/>
    <w:basedOn w:val="Normal"/>
    <w:rsid w:val="003F6BE1"/>
    <w:pPr>
      <w:numPr>
        <w:numId w:val="1"/>
      </w:numPr>
      <w:ind w:left="357" w:hanging="357"/>
    </w:pPr>
    <w:rPr>
      <w:szCs w:val="20"/>
    </w:rPr>
  </w:style>
  <w:style w:type="paragraph" w:styleId="BodyText3">
    <w:name w:val="Body Text 3"/>
    <w:basedOn w:val="Normal"/>
    <w:rsid w:val="003F6BE1"/>
    <w:rPr>
      <w:b/>
      <w:bCs/>
      <w:sz w:val="24"/>
    </w:rPr>
  </w:style>
  <w:style w:type="paragraph" w:customStyle="1" w:styleId="Style26ptTopSinglesolidlineAuto075ptLinewidthFr">
    <w:name w:val="Style 26 pt Top: (Single solid line Auto  0.75 pt Line width Fr..."/>
    <w:basedOn w:val="Normal"/>
    <w:rsid w:val="003F6BE1"/>
    <w:pPr>
      <w:pBdr>
        <w:top w:val="single" w:sz="6" w:space="5" w:color="auto"/>
        <w:left w:val="single" w:sz="6" w:space="5" w:color="auto"/>
        <w:bottom w:val="single" w:sz="6" w:space="5" w:color="auto"/>
        <w:right w:val="single" w:sz="6" w:space="0" w:color="auto"/>
      </w:pBdr>
      <w:shd w:val="pct20" w:color="auto" w:fill="auto"/>
    </w:pPr>
    <w:rPr>
      <w:sz w:val="44"/>
      <w:szCs w:val="20"/>
    </w:rPr>
  </w:style>
  <w:style w:type="paragraph" w:styleId="BlockText">
    <w:name w:val="Block Text"/>
    <w:basedOn w:val="Normal"/>
    <w:rsid w:val="003F6BE1"/>
    <w:pPr>
      <w:spacing w:after="120"/>
      <w:ind w:left="1440" w:right="1440"/>
    </w:pPr>
  </w:style>
  <w:style w:type="paragraph" w:styleId="E-mailSignature">
    <w:name w:val="E-mail Signature"/>
    <w:basedOn w:val="Normal"/>
    <w:link w:val="E-mailSignatureChar"/>
    <w:rsid w:val="003F6BE1"/>
  </w:style>
  <w:style w:type="paragraph" w:customStyle="1" w:styleId="StyleStyle26ptTopSinglesolidlineAuto075ptLinewidth">
    <w:name w:val="Style Style 26 pt Top: (Single solid line Auto  0.75 pt Line width ..."/>
    <w:basedOn w:val="Style26ptTopSinglesolidlineAuto075ptLinewidthFr"/>
    <w:rsid w:val="003F6BE1"/>
    <w:pPr>
      <w:pBdr>
        <w:right w:val="single" w:sz="6" w:space="12" w:color="auto"/>
      </w:pBdr>
    </w:pPr>
  </w:style>
  <w:style w:type="paragraph" w:styleId="List">
    <w:name w:val="List"/>
    <w:basedOn w:val="Normal"/>
    <w:rsid w:val="003F6BE1"/>
    <w:pPr>
      <w:ind w:left="360" w:hanging="360"/>
    </w:pPr>
  </w:style>
  <w:style w:type="paragraph" w:styleId="List2">
    <w:name w:val="List 2"/>
    <w:basedOn w:val="Normal"/>
    <w:rsid w:val="003F6BE1"/>
    <w:pPr>
      <w:ind w:left="720" w:hanging="360"/>
    </w:pPr>
  </w:style>
  <w:style w:type="paragraph" w:styleId="List3">
    <w:name w:val="List 3"/>
    <w:basedOn w:val="Normal"/>
    <w:rsid w:val="003F6BE1"/>
    <w:pPr>
      <w:ind w:left="1080" w:hanging="360"/>
    </w:pPr>
  </w:style>
  <w:style w:type="paragraph" w:styleId="List4">
    <w:name w:val="List 4"/>
    <w:basedOn w:val="Normal"/>
    <w:rsid w:val="003F6BE1"/>
    <w:pPr>
      <w:ind w:left="1440" w:hanging="360"/>
    </w:pPr>
  </w:style>
  <w:style w:type="paragraph" w:styleId="List5">
    <w:name w:val="List 5"/>
    <w:basedOn w:val="Normal"/>
    <w:rsid w:val="003F6BE1"/>
    <w:pPr>
      <w:ind w:left="1800" w:hanging="360"/>
    </w:pPr>
  </w:style>
  <w:style w:type="paragraph" w:styleId="ListBullet2">
    <w:name w:val="List Bullet 2"/>
    <w:basedOn w:val="Normal"/>
    <w:autoRedefine/>
    <w:rsid w:val="003F6BE1"/>
    <w:pPr>
      <w:numPr>
        <w:numId w:val="2"/>
      </w:numPr>
    </w:pPr>
  </w:style>
  <w:style w:type="paragraph" w:styleId="ListBullet3">
    <w:name w:val="List Bullet 3"/>
    <w:basedOn w:val="Normal"/>
    <w:autoRedefine/>
    <w:rsid w:val="003F6BE1"/>
    <w:pPr>
      <w:numPr>
        <w:numId w:val="3"/>
      </w:numPr>
    </w:pPr>
  </w:style>
  <w:style w:type="paragraph" w:styleId="ListBullet4">
    <w:name w:val="List Bullet 4"/>
    <w:basedOn w:val="Normal"/>
    <w:autoRedefine/>
    <w:rsid w:val="003F6BE1"/>
    <w:pPr>
      <w:numPr>
        <w:numId w:val="4"/>
      </w:numPr>
    </w:pPr>
  </w:style>
  <w:style w:type="paragraph" w:styleId="ListBullet5">
    <w:name w:val="List Bullet 5"/>
    <w:basedOn w:val="Normal"/>
    <w:autoRedefine/>
    <w:rsid w:val="003F6BE1"/>
    <w:pPr>
      <w:numPr>
        <w:numId w:val="5"/>
      </w:numPr>
    </w:pPr>
  </w:style>
  <w:style w:type="paragraph" w:styleId="ListContinue">
    <w:name w:val="List Continue"/>
    <w:basedOn w:val="Normal"/>
    <w:rsid w:val="003F6BE1"/>
    <w:pPr>
      <w:spacing w:after="120"/>
      <w:ind w:left="360"/>
    </w:pPr>
  </w:style>
  <w:style w:type="paragraph" w:styleId="ListContinue2">
    <w:name w:val="List Continue 2"/>
    <w:basedOn w:val="Normal"/>
    <w:rsid w:val="003F6BE1"/>
    <w:pPr>
      <w:spacing w:after="120"/>
      <w:ind w:left="720"/>
    </w:pPr>
  </w:style>
  <w:style w:type="paragraph" w:styleId="ListContinue3">
    <w:name w:val="List Continue 3"/>
    <w:basedOn w:val="Normal"/>
    <w:rsid w:val="003F6BE1"/>
    <w:pPr>
      <w:spacing w:after="120"/>
      <w:ind w:left="1080"/>
    </w:pPr>
  </w:style>
  <w:style w:type="paragraph" w:styleId="ListContinue4">
    <w:name w:val="List Continue 4"/>
    <w:basedOn w:val="Normal"/>
    <w:rsid w:val="003F6BE1"/>
    <w:pPr>
      <w:spacing w:after="120"/>
      <w:ind w:left="1440"/>
    </w:pPr>
  </w:style>
  <w:style w:type="paragraph" w:styleId="ListContinue5">
    <w:name w:val="List Continue 5"/>
    <w:basedOn w:val="Normal"/>
    <w:rsid w:val="003F6BE1"/>
    <w:pPr>
      <w:spacing w:after="120"/>
      <w:ind w:left="1800"/>
    </w:pPr>
  </w:style>
  <w:style w:type="paragraph" w:styleId="ListNumber">
    <w:name w:val="List Number"/>
    <w:basedOn w:val="Normal"/>
    <w:rsid w:val="003F6BE1"/>
    <w:pPr>
      <w:numPr>
        <w:numId w:val="6"/>
      </w:numPr>
    </w:pPr>
  </w:style>
  <w:style w:type="paragraph" w:styleId="ListNumber2">
    <w:name w:val="List Number 2"/>
    <w:basedOn w:val="Normal"/>
    <w:rsid w:val="003F6BE1"/>
    <w:pPr>
      <w:numPr>
        <w:numId w:val="7"/>
      </w:numPr>
    </w:pPr>
  </w:style>
  <w:style w:type="paragraph" w:styleId="NormalIndent">
    <w:name w:val="Normal Indent"/>
    <w:basedOn w:val="Normal"/>
    <w:rsid w:val="003F6BE1"/>
    <w:pPr>
      <w:ind w:left="720"/>
    </w:pPr>
  </w:style>
  <w:style w:type="paragraph" w:styleId="Subtitle">
    <w:name w:val="Subtitle"/>
    <w:basedOn w:val="Normal"/>
    <w:link w:val="SubtitleChar"/>
    <w:qFormat/>
    <w:rsid w:val="003F6BE1"/>
    <w:pPr>
      <w:spacing w:after="60"/>
      <w:jc w:val="center"/>
      <w:outlineLvl w:val="1"/>
    </w:pPr>
    <w:rPr>
      <w:rFonts w:cs="Arial"/>
      <w:sz w:val="24"/>
    </w:rPr>
  </w:style>
  <w:style w:type="paragraph" w:styleId="Title">
    <w:name w:val="Title"/>
    <w:basedOn w:val="Normal"/>
    <w:link w:val="TitleChar"/>
    <w:qFormat/>
    <w:rsid w:val="003F6BE1"/>
    <w:pPr>
      <w:spacing w:before="240" w:after="60"/>
      <w:outlineLvl w:val="0"/>
    </w:pPr>
    <w:rPr>
      <w:rFonts w:ascii="Arial Bold" w:hAnsi="Arial Bold" w:cs="Arial"/>
      <w:b/>
      <w:bCs/>
      <w:caps/>
      <w:kern w:val="28"/>
      <w:sz w:val="32"/>
      <w:szCs w:val="32"/>
    </w:rPr>
  </w:style>
  <w:style w:type="paragraph" w:styleId="BalloonText">
    <w:name w:val="Balloon Text"/>
    <w:basedOn w:val="Normal"/>
    <w:link w:val="BalloonTextChar"/>
    <w:semiHidden/>
    <w:rsid w:val="003F6BE1"/>
    <w:rPr>
      <w:rFonts w:ascii="Tahoma" w:hAnsi="Tahoma" w:cs="Tahoma"/>
      <w:sz w:val="16"/>
      <w:szCs w:val="16"/>
    </w:rPr>
  </w:style>
  <w:style w:type="table" w:styleId="TableGrid">
    <w:name w:val="Table Grid"/>
    <w:basedOn w:val="TableNormal"/>
    <w:rsid w:val="004638BA"/>
    <w:pPr>
      <w:tabs>
        <w:tab w:val="left" w:pos="357"/>
      </w:tab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AE2476"/>
    <w:pPr>
      <w:tabs>
        <w:tab w:val="clear" w:pos="357"/>
        <w:tab w:val="left" w:pos="142"/>
        <w:tab w:val="left" w:pos="851"/>
        <w:tab w:val="right" w:leader="dot" w:pos="9628"/>
      </w:tabs>
      <w:spacing w:before="120"/>
    </w:pPr>
    <w:rPr>
      <w:b/>
      <w:noProof/>
    </w:rPr>
  </w:style>
  <w:style w:type="paragraph" w:styleId="TOC2">
    <w:name w:val="toc 2"/>
    <w:basedOn w:val="Normal"/>
    <w:next w:val="Normal"/>
    <w:autoRedefine/>
    <w:uiPriority w:val="39"/>
    <w:rsid w:val="0058079B"/>
    <w:pPr>
      <w:tabs>
        <w:tab w:val="clear" w:pos="357"/>
        <w:tab w:val="left" w:pos="851"/>
        <w:tab w:val="left" w:pos="1134"/>
        <w:tab w:val="right" w:leader="dot" w:pos="9628"/>
      </w:tabs>
      <w:spacing w:before="120"/>
      <w:ind w:left="198"/>
    </w:pPr>
    <w:rPr>
      <w:rFonts w:cs="Arial"/>
      <w:smallCaps/>
      <w:noProof/>
    </w:rPr>
  </w:style>
  <w:style w:type="paragraph" w:styleId="TOC3">
    <w:name w:val="toc 3"/>
    <w:basedOn w:val="Normal"/>
    <w:next w:val="Normal"/>
    <w:autoRedefine/>
    <w:uiPriority w:val="39"/>
    <w:rsid w:val="00AD5ED6"/>
    <w:pPr>
      <w:tabs>
        <w:tab w:val="clear" w:pos="357"/>
        <w:tab w:val="left" w:pos="1134"/>
        <w:tab w:val="right" w:leader="dot" w:pos="9628"/>
      </w:tabs>
      <w:spacing w:before="120" w:after="120"/>
      <w:ind w:left="142"/>
    </w:pPr>
  </w:style>
  <w:style w:type="paragraph" w:styleId="BodyTextIndent">
    <w:name w:val="Body Text Indent"/>
    <w:basedOn w:val="Normal"/>
    <w:link w:val="BodyTextIndentChar"/>
    <w:rsid w:val="0053254E"/>
    <w:pPr>
      <w:spacing w:after="120"/>
      <w:ind w:left="360"/>
    </w:pPr>
  </w:style>
  <w:style w:type="paragraph" w:styleId="BodyTextIndent2">
    <w:name w:val="Body Text Indent 2"/>
    <w:basedOn w:val="Normal"/>
    <w:rsid w:val="0053254E"/>
    <w:pPr>
      <w:spacing w:after="120" w:line="480" w:lineRule="auto"/>
      <w:ind w:left="360"/>
    </w:pPr>
  </w:style>
  <w:style w:type="paragraph" w:styleId="BodyTextIndent3">
    <w:name w:val="Body Text Indent 3"/>
    <w:basedOn w:val="Normal"/>
    <w:rsid w:val="0053254E"/>
    <w:pPr>
      <w:spacing w:after="120"/>
      <w:ind w:left="360"/>
    </w:pPr>
    <w:rPr>
      <w:sz w:val="16"/>
      <w:szCs w:val="16"/>
    </w:rPr>
  </w:style>
  <w:style w:type="paragraph" w:styleId="BodyText">
    <w:name w:val="Body Text"/>
    <w:basedOn w:val="Normal"/>
    <w:link w:val="BodyTextChar"/>
    <w:rsid w:val="000C71DB"/>
    <w:pPr>
      <w:spacing w:after="120"/>
    </w:pPr>
  </w:style>
  <w:style w:type="paragraph" w:customStyle="1" w:styleId="ThirdIndent">
    <w:name w:val="Third Indent"/>
    <w:basedOn w:val="BodyText"/>
    <w:rsid w:val="00D86816"/>
    <w:pPr>
      <w:numPr>
        <w:ilvl w:val="2"/>
        <w:numId w:val="9"/>
      </w:numPr>
      <w:tabs>
        <w:tab w:val="clear" w:pos="357"/>
      </w:tabs>
      <w:spacing w:before="120"/>
    </w:pPr>
    <w:rPr>
      <w:sz w:val="22"/>
      <w:lang w:val="en-US"/>
    </w:rPr>
  </w:style>
  <w:style w:type="paragraph" w:customStyle="1" w:styleId="FourthIndent">
    <w:name w:val="Fourth Indent"/>
    <w:basedOn w:val="ThirdIndent"/>
    <w:rsid w:val="00D86816"/>
    <w:pPr>
      <w:numPr>
        <w:ilvl w:val="3"/>
      </w:numPr>
      <w:spacing w:before="0"/>
    </w:pPr>
  </w:style>
  <w:style w:type="paragraph" w:styleId="FootnoteText">
    <w:name w:val="footnote text"/>
    <w:basedOn w:val="Normal"/>
    <w:semiHidden/>
    <w:rsid w:val="00DC2B7C"/>
    <w:rPr>
      <w:szCs w:val="20"/>
    </w:rPr>
  </w:style>
  <w:style w:type="character" w:styleId="FootnoteReference">
    <w:name w:val="footnote reference"/>
    <w:semiHidden/>
    <w:rsid w:val="00DC2B7C"/>
    <w:rPr>
      <w:vertAlign w:val="superscript"/>
    </w:rPr>
  </w:style>
  <w:style w:type="paragraph" w:styleId="ListParagraph">
    <w:name w:val="List Paragraph"/>
    <w:aliases w:val="Num Bullet 1,lp1,List Paragraph1,lp11,Use Case List Paragraph,Bullet List,FooterText,numbered,Paragraphe de liste1,Bulletr List Paragraph,列出段落,列出段落1,List Paragraph11,Bulletted,Bullet Number,TOC style,Bullet Point List - Level 1,Bullets,b1"/>
    <w:basedOn w:val="Normal"/>
    <w:link w:val="ListParagraphChar"/>
    <w:uiPriority w:val="34"/>
    <w:qFormat/>
    <w:rsid w:val="00BC4A55"/>
    <w:pPr>
      <w:tabs>
        <w:tab w:val="clear" w:pos="357"/>
      </w:tabs>
      <w:ind w:left="720" w:hanging="567"/>
      <w:jc w:val="left"/>
    </w:pPr>
    <w:rPr>
      <w:rFonts w:ascii="Times New Roman" w:hAnsi="Times New Roman"/>
      <w:szCs w:val="20"/>
    </w:rPr>
  </w:style>
  <w:style w:type="character" w:customStyle="1" w:styleId="ListParagraphChar">
    <w:name w:val="List Paragraph Char"/>
    <w:aliases w:val="Num Bullet 1 Char,lp1 Char,List Paragraph1 Char,lp11 Char,Use Case List Paragraph Char,Bullet List Char,FooterText Char,numbered Char,Paragraphe de liste1 Char,Bulletr List Paragraph Char,列出段落 Char,列出段落1 Char,List Paragraph11 Char"/>
    <w:link w:val="ListParagraph"/>
    <w:uiPriority w:val="99"/>
    <w:rsid w:val="00BC4A55"/>
    <w:rPr>
      <w:lang w:val="en-GB" w:eastAsia="en-US"/>
    </w:rPr>
  </w:style>
  <w:style w:type="paragraph" w:styleId="Caption">
    <w:name w:val="caption"/>
    <w:basedOn w:val="Normal"/>
    <w:next w:val="Normal"/>
    <w:link w:val="CaptionChar"/>
    <w:qFormat/>
    <w:rsid w:val="005A59D1"/>
    <w:pPr>
      <w:tabs>
        <w:tab w:val="clear" w:pos="357"/>
      </w:tabs>
      <w:spacing w:before="120" w:after="120"/>
    </w:pPr>
    <w:rPr>
      <w:b/>
      <w:sz w:val="24"/>
      <w:szCs w:val="20"/>
      <w:lang w:val="en-ZA"/>
    </w:rPr>
  </w:style>
  <w:style w:type="paragraph" w:styleId="Revision">
    <w:name w:val="Revision"/>
    <w:hidden/>
    <w:semiHidden/>
    <w:rsid w:val="00EC7418"/>
    <w:rPr>
      <w:rFonts w:ascii="Arial" w:hAnsi="Arial"/>
      <w:szCs w:val="24"/>
      <w:lang w:val="en-GB" w:eastAsia="en-US"/>
    </w:rPr>
  </w:style>
  <w:style w:type="character" w:customStyle="1" w:styleId="CommentTextChar">
    <w:name w:val="Comment Text Char"/>
    <w:link w:val="CommentText"/>
    <w:rsid w:val="00CA76EC"/>
    <w:rPr>
      <w:rFonts w:ascii="Arial" w:hAnsi="Arial"/>
      <w:lang w:val="en-GB" w:eastAsia="en-US"/>
    </w:rPr>
  </w:style>
  <w:style w:type="paragraph" w:styleId="TOC8">
    <w:name w:val="toc 8"/>
    <w:basedOn w:val="Normal"/>
    <w:next w:val="Normal"/>
    <w:autoRedefine/>
    <w:uiPriority w:val="39"/>
    <w:rsid w:val="00B81146"/>
    <w:pPr>
      <w:tabs>
        <w:tab w:val="clear" w:pos="357"/>
        <w:tab w:val="left" w:leader="dot" w:pos="8280"/>
        <w:tab w:val="right" w:pos="8640"/>
      </w:tabs>
      <w:ind w:left="5040" w:right="720" w:hanging="567"/>
      <w:jc w:val="left"/>
    </w:pPr>
    <w:rPr>
      <w:rFonts w:ascii="Times New Roman" w:hAnsi="Times New Roman"/>
      <w:szCs w:val="20"/>
    </w:rPr>
  </w:style>
  <w:style w:type="paragraph" w:styleId="TOC7">
    <w:name w:val="toc 7"/>
    <w:basedOn w:val="Normal"/>
    <w:next w:val="Normal"/>
    <w:autoRedefine/>
    <w:uiPriority w:val="39"/>
    <w:rsid w:val="00B81146"/>
    <w:pPr>
      <w:tabs>
        <w:tab w:val="clear" w:pos="357"/>
        <w:tab w:val="left" w:leader="dot" w:pos="8280"/>
        <w:tab w:val="right" w:pos="8640"/>
      </w:tabs>
      <w:ind w:left="4320" w:right="720" w:hanging="567"/>
      <w:jc w:val="left"/>
    </w:pPr>
    <w:rPr>
      <w:rFonts w:ascii="Times New Roman" w:hAnsi="Times New Roman"/>
      <w:szCs w:val="20"/>
    </w:rPr>
  </w:style>
  <w:style w:type="paragraph" w:styleId="TOC6">
    <w:name w:val="toc 6"/>
    <w:basedOn w:val="Normal"/>
    <w:next w:val="Normal"/>
    <w:autoRedefine/>
    <w:uiPriority w:val="39"/>
    <w:rsid w:val="00B81146"/>
    <w:pPr>
      <w:tabs>
        <w:tab w:val="clear" w:pos="357"/>
        <w:tab w:val="left" w:leader="dot" w:pos="8280"/>
        <w:tab w:val="right" w:pos="8640"/>
      </w:tabs>
      <w:ind w:left="3600" w:right="720" w:hanging="567"/>
      <w:jc w:val="left"/>
    </w:pPr>
    <w:rPr>
      <w:rFonts w:ascii="Times New Roman" w:hAnsi="Times New Roman"/>
      <w:szCs w:val="20"/>
    </w:rPr>
  </w:style>
  <w:style w:type="paragraph" w:styleId="TOC5">
    <w:name w:val="toc 5"/>
    <w:basedOn w:val="Normal"/>
    <w:next w:val="Normal"/>
    <w:autoRedefine/>
    <w:uiPriority w:val="39"/>
    <w:rsid w:val="00B81146"/>
    <w:pPr>
      <w:tabs>
        <w:tab w:val="clear" w:pos="357"/>
        <w:tab w:val="left" w:leader="dot" w:pos="8280"/>
        <w:tab w:val="right" w:pos="8640"/>
      </w:tabs>
      <w:ind w:left="2880" w:right="720" w:hanging="567"/>
      <w:jc w:val="left"/>
    </w:pPr>
    <w:rPr>
      <w:rFonts w:ascii="Times New Roman" w:hAnsi="Times New Roman"/>
      <w:szCs w:val="20"/>
    </w:rPr>
  </w:style>
  <w:style w:type="paragraph" w:styleId="TOC4">
    <w:name w:val="toc 4"/>
    <w:basedOn w:val="Normal"/>
    <w:next w:val="Normal"/>
    <w:autoRedefine/>
    <w:uiPriority w:val="39"/>
    <w:rsid w:val="00B81146"/>
    <w:pPr>
      <w:tabs>
        <w:tab w:val="clear" w:pos="357"/>
        <w:tab w:val="left" w:leader="dot" w:pos="8280"/>
        <w:tab w:val="right" w:pos="8640"/>
      </w:tabs>
      <w:ind w:left="2160" w:right="720" w:hanging="567"/>
      <w:jc w:val="left"/>
    </w:pPr>
    <w:rPr>
      <w:rFonts w:ascii="Times New Roman" w:hAnsi="Times New Roman"/>
      <w:szCs w:val="20"/>
    </w:rPr>
  </w:style>
  <w:style w:type="paragraph" w:styleId="Index7">
    <w:name w:val="index 7"/>
    <w:basedOn w:val="Normal"/>
    <w:next w:val="Normal"/>
    <w:autoRedefine/>
    <w:rsid w:val="00B81146"/>
    <w:pPr>
      <w:tabs>
        <w:tab w:val="clear" w:pos="357"/>
      </w:tabs>
      <w:ind w:left="2160" w:hanging="567"/>
      <w:jc w:val="left"/>
    </w:pPr>
    <w:rPr>
      <w:rFonts w:ascii="Times New Roman" w:hAnsi="Times New Roman"/>
      <w:szCs w:val="20"/>
    </w:rPr>
  </w:style>
  <w:style w:type="paragraph" w:styleId="Index6">
    <w:name w:val="index 6"/>
    <w:basedOn w:val="Normal"/>
    <w:next w:val="Normal"/>
    <w:autoRedefine/>
    <w:rsid w:val="00B81146"/>
    <w:pPr>
      <w:tabs>
        <w:tab w:val="clear" w:pos="357"/>
      </w:tabs>
      <w:ind w:left="1800" w:hanging="567"/>
      <w:jc w:val="left"/>
    </w:pPr>
    <w:rPr>
      <w:rFonts w:ascii="Times New Roman" w:hAnsi="Times New Roman"/>
      <w:szCs w:val="20"/>
    </w:rPr>
  </w:style>
  <w:style w:type="paragraph" w:styleId="Index5">
    <w:name w:val="index 5"/>
    <w:basedOn w:val="Normal"/>
    <w:next w:val="Normal"/>
    <w:autoRedefine/>
    <w:rsid w:val="00B81146"/>
    <w:pPr>
      <w:tabs>
        <w:tab w:val="clear" w:pos="357"/>
      </w:tabs>
      <w:ind w:left="1440" w:hanging="567"/>
      <w:jc w:val="left"/>
    </w:pPr>
    <w:rPr>
      <w:rFonts w:ascii="Times New Roman" w:hAnsi="Times New Roman"/>
      <w:szCs w:val="20"/>
    </w:rPr>
  </w:style>
  <w:style w:type="paragraph" w:styleId="Index4">
    <w:name w:val="index 4"/>
    <w:basedOn w:val="Normal"/>
    <w:next w:val="Normal"/>
    <w:autoRedefine/>
    <w:rsid w:val="00B81146"/>
    <w:pPr>
      <w:tabs>
        <w:tab w:val="clear" w:pos="357"/>
      </w:tabs>
      <w:ind w:left="1080" w:hanging="567"/>
      <w:jc w:val="left"/>
    </w:pPr>
    <w:rPr>
      <w:rFonts w:ascii="Times New Roman" w:hAnsi="Times New Roman"/>
      <w:szCs w:val="20"/>
    </w:rPr>
  </w:style>
  <w:style w:type="paragraph" w:styleId="Index3">
    <w:name w:val="index 3"/>
    <w:basedOn w:val="Normal"/>
    <w:next w:val="Normal"/>
    <w:autoRedefine/>
    <w:rsid w:val="00B81146"/>
    <w:pPr>
      <w:tabs>
        <w:tab w:val="clear" w:pos="357"/>
      </w:tabs>
      <w:ind w:left="720" w:hanging="567"/>
      <w:jc w:val="left"/>
    </w:pPr>
    <w:rPr>
      <w:rFonts w:ascii="Times New Roman" w:hAnsi="Times New Roman"/>
      <w:szCs w:val="20"/>
    </w:rPr>
  </w:style>
  <w:style w:type="paragraph" w:styleId="Index2">
    <w:name w:val="index 2"/>
    <w:basedOn w:val="Normal"/>
    <w:next w:val="Normal"/>
    <w:autoRedefine/>
    <w:rsid w:val="00B81146"/>
    <w:pPr>
      <w:tabs>
        <w:tab w:val="clear" w:pos="357"/>
      </w:tabs>
      <w:ind w:left="360" w:hanging="567"/>
      <w:jc w:val="left"/>
    </w:pPr>
    <w:rPr>
      <w:rFonts w:ascii="Times New Roman" w:hAnsi="Times New Roman"/>
      <w:szCs w:val="20"/>
    </w:rPr>
  </w:style>
  <w:style w:type="paragraph" w:styleId="Index1">
    <w:name w:val="index 1"/>
    <w:basedOn w:val="Normal"/>
    <w:next w:val="Normal"/>
    <w:autoRedefine/>
    <w:rsid w:val="00B81146"/>
    <w:pPr>
      <w:tabs>
        <w:tab w:val="clear" w:pos="357"/>
      </w:tabs>
      <w:ind w:hanging="567"/>
      <w:jc w:val="left"/>
    </w:pPr>
    <w:rPr>
      <w:rFonts w:ascii="Times New Roman" w:hAnsi="Times New Roman"/>
      <w:szCs w:val="20"/>
    </w:rPr>
  </w:style>
  <w:style w:type="paragraph" w:styleId="IndexHeading">
    <w:name w:val="index heading"/>
    <w:basedOn w:val="Normal"/>
    <w:next w:val="Index1"/>
    <w:rsid w:val="00B81146"/>
    <w:pPr>
      <w:tabs>
        <w:tab w:val="clear" w:pos="357"/>
      </w:tabs>
      <w:ind w:left="567" w:hanging="567"/>
      <w:jc w:val="left"/>
    </w:pPr>
    <w:rPr>
      <w:rFonts w:ascii="Times New Roman" w:hAnsi="Times New Roman"/>
      <w:szCs w:val="20"/>
    </w:rPr>
  </w:style>
  <w:style w:type="paragraph" w:customStyle="1" w:styleId="CC">
    <w:name w:val="CC"/>
    <w:basedOn w:val="BodyText"/>
    <w:rsid w:val="00B81146"/>
    <w:pPr>
      <w:tabs>
        <w:tab w:val="clear" w:pos="357"/>
      </w:tabs>
      <w:ind w:left="360" w:hanging="360"/>
      <w:jc w:val="left"/>
    </w:pPr>
    <w:rPr>
      <w:sz w:val="22"/>
      <w:szCs w:val="20"/>
      <w:lang w:val="en-US"/>
    </w:rPr>
  </w:style>
  <w:style w:type="paragraph" w:styleId="CommentSubject">
    <w:name w:val="annotation subject"/>
    <w:basedOn w:val="CommentText"/>
    <w:next w:val="CommentText"/>
    <w:link w:val="CommentSubjectChar"/>
    <w:rsid w:val="00B81146"/>
    <w:pPr>
      <w:tabs>
        <w:tab w:val="clear" w:pos="357"/>
      </w:tabs>
      <w:spacing w:after="0"/>
      <w:ind w:left="567" w:hanging="567"/>
      <w:jc w:val="left"/>
    </w:pPr>
    <w:rPr>
      <w:rFonts w:ascii="Times New Roman" w:hAnsi="Times New Roman"/>
      <w:b/>
      <w:bCs/>
    </w:rPr>
  </w:style>
  <w:style w:type="character" w:customStyle="1" w:styleId="CommentSubjectChar">
    <w:name w:val="Comment Subject Char"/>
    <w:link w:val="CommentSubject"/>
    <w:rsid w:val="00B81146"/>
    <w:rPr>
      <w:rFonts w:ascii="Arial" w:hAnsi="Arial"/>
      <w:b/>
      <w:bCs/>
      <w:lang w:val="en-GB" w:eastAsia="en-US"/>
    </w:rPr>
  </w:style>
  <w:style w:type="paragraph" w:customStyle="1" w:styleId="CharCharCharCharCharCharChar">
    <w:name w:val="Char Char Char Char Char Char Char"/>
    <w:basedOn w:val="Normal"/>
    <w:semiHidden/>
    <w:rsid w:val="00B81146"/>
    <w:pPr>
      <w:tabs>
        <w:tab w:val="clear" w:pos="357"/>
      </w:tabs>
      <w:spacing w:after="240" w:line="24" w:lineRule="atLeast"/>
    </w:pPr>
    <w:rPr>
      <w:rFonts w:cs="Arial"/>
      <w:sz w:val="22"/>
      <w:szCs w:val="22"/>
      <w:lang w:val="en-US"/>
    </w:rPr>
  </w:style>
  <w:style w:type="paragraph" w:customStyle="1" w:styleId="normalCharCharCharCharChar">
    <w:name w:val="normal Char Char Char Char Char"/>
    <w:basedOn w:val="Normal"/>
    <w:semiHidden/>
    <w:rsid w:val="00B81146"/>
    <w:pPr>
      <w:tabs>
        <w:tab w:val="clear" w:pos="357"/>
      </w:tabs>
      <w:spacing w:after="240" w:line="24" w:lineRule="atLeast"/>
    </w:pPr>
    <w:rPr>
      <w:bCs/>
      <w:sz w:val="22"/>
      <w:lang w:val="en-US"/>
    </w:rPr>
  </w:style>
  <w:style w:type="paragraph" w:customStyle="1" w:styleId="NormalArial">
    <w:name w:val="Normal + Arial"/>
    <w:basedOn w:val="Normal"/>
    <w:rsid w:val="00B81146"/>
    <w:pPr>
      <w:numPr>
        <w:numId w:val="15"/>
      </w:numPr>
      <w:tabs>
        <w:tab w:val="clear" w:pos="357"/>
      </w:tabs>
      <w:jc w:val="left"/>
    </w:pPr>
    <w:rPr>
      <w:rFonts w:cs="Arial"/>
      <w:w w:val="94"/>
      <w:szCs w:val="20"/>
    </w:rPr>
  </w:style>
  <w:style w:type="paragraph" w:customStyle="1" w:styleId="normalCharChar">
    <w:name w:val="normal Char Char"/>
    <w:basedOn w:val="Normal"/>
    <w:semiHidden/>
    <w:rsid w:val="00B81146"/>
    <w:pPr>
      <w:tabs>
        <w:tab w:val="clear" w:pos="357"/>
      </w:tabs>
      <w:spacing w:after="240" w:line="24" w:lineRule="atLeast"/>
    </w:pPr>
    <w:rPr>
      <w:bCs/>
      <w:sz w:val="22"/>
      <w:lang w:val="en-US"/>
    </w:rPr>
  </w:style>
  <w:style w:type="paragraph" w:customStyle="1" w:styleId="zRevTab">
    <w:name w:val="zRevTab"/>
    <w:basedOn w:val="Normal"/>
    <w:rsid w:val="00B81146"/>
    <w:pPr>
      <w:tabs>
        <w:tab w:val="clear" w:pos="357"/>
      </w:tabs>
      <w:jc w:val="left"/>
    </w:pPr>
    <w:rPr>
      <w:sz w:val="22"/>
      <w:szCs w:val="20"/>
      <w:lang w:val="en-US"/>
    </w:rPr>
  </w:style>
  <w:style w:type="paragraph" w:customStyle="1" w:styleId="CharChar">
    <w:name w:val="Char Char"/>
    <w:basedOn w:val="Normal"/>
    <w:semiHidden/>
    <w:rsid w:val="00B81146"/>
    <w:pPr>
      <w:tabs>
        <w:tab w:val="clear" w:pos="357"/>
      </w:tabs>
      <w:spacing w:after="240" w:line="24" w:lineRule="atLeast"/>
    </w:pPr>
    <w:rPr>
      <w:bCs/>
      <w:sz w:val="22"/>
      <w:lang w:val="en-US"/>
    </w:rPr>
  </w:style>
  <w:style w:type="paragraph" w:customStyle="1" w:styleId="normalCharCharCharCharChar1CharCharChar">
    <w:name w:val="normal Char Char Char Char Char1 Char Char Char"/>
    <w:basedOn w:val="Normal"/>
    <w:semiHidden/>
    <w:rsid w:val="00B81146"/>
    <w:pPr>
      <w:tabs>
        <w:tab w:val="clear" w:pos="357"/>
      </w:tabs>
      <w:spacing w:after="240" w:line="24" w:lineRule="atLeast"/>
    </w:pPr>
    <w:rPr>
      <w:bCs/>
      <w:sz w:val="22"/>
      <w:lang w:val="en-US"/>
    </w:rPr>
  </w:style>
  <w:style w:type="paragraph" w:customStyle="1" w:styleId="TableText">
    <w:name w:val="Table Text"/>
    <w:basedOn w:val="Normal"/>
    <w:rsid w:val="00B81146"/>
    <w:pPr>
      <w:tabs>
        <w:tab w:val="clear" w:pos="357"/>
      </w:tabs>
      <w:jc w:val="left"/>
    </w:pPr>
    <w:rPr>
      <w:rFonts w:ascii="Times New Roman" w:hAnsi="Times New Roman"/>
      <w:sz w:val="24"/>
      <w:szCs w:val="20"/>
      <w:lang w:val="en-US"/>
    </w:rPr>
  </w:style>
  <w:style w:type="character" w:styleId="FollowedHyperlink">
    <w:name w:val="FollowedHyperlink"/>
    <w:rsid w:val="00B81146"/>
    <w:rPr>
      <w:color w:val="800080"/>
      <w:u w:val="single"/>
    </w:rPr>
  </w:style>
  <w:style w:type="numbering" w:customStyle="1" w:styleId="AMAIN1">
    <w:name w:val="A_MAIN1"/>
    <w:basedOn w:val="NoList"/>
    <w:rsid w:val="00B81146"/>
    <w:pPr>
      <w:numPr>
        <w:numId w:val="16"/>
      </w:numPr>
    </w:pPr>
  </w:style>
  <w:style w:type="numbering" w:customStyle="1" w:styleId="AMAIN2i">
    <w:name w:val="A_MAIN2 (i)"/>
    <w:basedOn w:val="NoList"/>
    <w:rsid w:val="00B81146"/>
    <w:pPr>
      <w:numPr>
        <w:numId w:val="17"/>
      </w:numPr>
    </w:pPr>
  </w:style>
  <w:style w:type="character" w:customStyle="1" w:styleId="E-mailSignatureChar">
    <w:name w:val="E-mail Signature Char"/>
    <w:link w:val="E-mailSignature"/>
    <w:rsid w:val="00B81146"/>
    <w:rPr>
      <w:rFonts w:ascii="Arial" w:hAnsi="Arial"/>
      <w:szCs w:val="24"/>
      <w:lang w:val="en-GB" w:eastAsia="en-US"/>
    </w:rPr>
  </w:style>
  <w:style w:type="character" w:customStyle="1" w:styleId="SubtitleChar">
    <w:name w:val="Subtitle Char"/>
    <w:link w:val="Subtitle"/>
    <w:rsid w:val="00B81146"/>
    <w:rPr>
      <w:rFonts w:ascii="Arial" w:hAnsi="Arial" w:cs="Arial"/>
      <w:sz w:val="24"/>
      <w:szCs w:val="24"/>
      <w:lang w:val="en-GB" w:eastAsia="en-US"/>
    </w:rPr>
  </w:style>
  <w:style w:type="character" w:customStyle="1" w:styleId="TitleChar">
    <w:name w:val="Title Char"/>
    <w:link w:val="Title"/>
    <w:rsid w:val="00B81146"/>
    <w:rPr>
      <w:rFonts w:ascii="Arial Bold" w:hAnsi="Arial Bold" w:cs="Arial"/>
      <w:b/>
      <w:bCs/>
      <w:caps/>
      <w:kern w:val="28"/>
      <w:sz w:val="32"/>
      <w:szCs w:val="32"/>
      <w:lang w:val="en-GB" w:eastAsia="en-US"/>
    </w:rPr>
  </w:style>
  <w:style w:type="character" w:customStyle="1" w:styleId="Heading2Char">
    <w:name w:val="Heading 2 Char"/>
    <w:aliases w:val="Agt Head 2 Char1,MisHead2 Char1,Normalhead2 Char Char,Agt Head 2 Char Char,MisHead2 Char Char,Normalhead2 Char1,CPR Heading 2 Char,h2 Char,heading 2 Char,KJL:1st Level Char,Level 2 Char,PARA2 Char,Major1 Char,Sub section title Char,a Char"/>
    <w:link w:val="Heading2"/>
    <w:rsid w:val="00B81146"/>
    <w:rPr>
      <w:rFonts w:ascii="Arial" w:hAnsi="Arial"/>
      <w:b/>
      <w:bCs/>
      <w:sz w:val="24"/>
      <w:szCs w:val="24"/>
      <w:lang w:val="en-GB" w:eastAsia="en-US"/>
    </w:rPr>
  </w:style>
  <w:style w:type="numbering" w:styleId="ArticleSection">
    <w:name w:val="Outline List 3"/>
    <w:basedOn w:val="NoList"/>
    <w:rsid w:val="00B81146"/>
    <w:pPr>
      <w:numPr>
        <w:numId w:val="18"/>
      </w:numPr>
    </w:pPr>
  </w:style>
  <w:style w:type="paragraph" w:customStyle="1" w:styleId="StyleHeading1Left0cmFirstline0cm">
    <w:name w:val="Style Heading 1 + Left:  0 cm First line:  0 cm"/>
    <w:basedOn w:val="Heading1"/>
    <w:rsid w:val="00B81146"/>
    <w:pPr>
      <w:numPr>
        <w:numId w:val="19"/>
      </w:numPr>
      <w:tabs>
        <w:tab w:val="left" w:pos="357"/>
      </w:tabs>
      <w:spacing w:after="60" w:line="360" w:lineRule="auto"/>
      <w:ind w:left="0" w:firstLine="0"/>
      <w:jc w:val="left"/>
    </w:pPr>
    <w:rPr>
      <w:rFonts w:ascii="Arial Bold" w:hAnsi="Arial Bold"/>
      <w:bCs/>
      <w:caps/>
      <w:kern w:val="32"/>
      <w:sz w:val="32"/>
      <w:szCs w:val="32"/>
      <w:lang w:val="en-ZA" w:eastAsia="en-ZA"/>
    </w:rPr>
  </w:style>
  <w:style w:type="character" w:customStyle="1" w:styleId="Heading4Char">
    <w:name w:val="Heading 4 Char"/>
    <w:link w:val="Heading4"/>
    <w:rsid w:val="00B81146"/>
    <w:rPr>
      <w:rFonts w:ascii="Arial Bold" w:hAnsi="Arial Bold"/>
      <w:b/>
      <w:lang w:val="en-GB" w:eastAsia="en-US"/>
    </w:rPr>
  </w:style>
  <w:style w:type="paragraph" w:styleId="TOCHeading">
    <w:name w:val="TOC Heading"/>
    <w:basedOn w:val="Heading1"/>
    <w:next w:val="Normal"/>
    <w:uiPriority w:val="39"/>
    <w:unhideWhenUsed/>
    <w:qFormat/>
    <w:rsid w:val="00B81146"/>
    <w:pPr>
      <w:keepLines/>
      <w:spacing w:before="480" w:after="0" w:line="276" w:lineRule="auto"/>
      <w:jc w:val="left"/>
      <w:outlineLvl w:val="9"/>
    </w:pPr>
    <w:rPr>
      <w:rFonts w:ascii="Cambria" w:eastAsia="MS Gothic" w:hAnsi="Cambria"/>
      <w:bCs/>
      <w:color w:val="365F91"/>
      <w:szCs w:val="28"/>
      <w:lang w:val="en-US" w:eastAsia="ja-JP"/>
    </w:rPr>
  </w:style>
  <w:style w:type="paragraph" w:styleId="TOC9">
    <w:name w:val="toc 9"/>
    <w:basedOn w:val="Normal"/>
    <w:next w:val="Normal"/>
    <w:autoRedefine/>
    <w:uiPriority w:val="39"/>
    <w:unhideWhenUsed/>
    <w:rsid w:val="00B81146"/>
    <w:pPr>
      <w:tabs>
        <w:tab w:val="clear" w:pos="357"/>
      </w:tabs>
      <w:spacing w:after="100" w:line="276" w:lineRule="auto"/>
      <w:ind w:left="1760"/>
      <w:jc w:val="left"/>
    </w:pPr>
    <w:rPr>
      <w:rFonts w:ascii="Calibri" w:hAnsi="Calibri"/>
      <w:sz w:val="22"/>
      <w:szCs w:val="22"/>
      <w:lang w:val="en-ZA" w:eastAsia="en-ZA"/>
    </w:rPr>
  </w:style>
  <w:style w:type="character" w:customStyle="1" w:styleId="Heading5Char">
    <w:name w:val="Heading 5 Char"/>
    <w:link w:val="Heading5"/>
    <w:rsid w:val="00B81146"/>
    <w:rPr>
      <w:rFonts w:ascii="Arial" w:hAnsi="Arial"/>
      <w:i/>
      <w:iCs/>
      <w:szCs w:val="24"/>
      <w:lang w:val="en-GB" w:eastAsia="en-US"/>
    </w:rPr>
  </w:style>
  <w:style w:type="paragraph" w:customStyle="1" w:styleId="Text7-1">
    <w:name w:val="_Text7-1"/>
    <w:basedOn w:val="Normal"/>
    <w:link w:val="Text7-1Char"/>
    <w:rsid w:val="00B81146"/>
    <w:pPr>
      <w:tabs>
        <w:tab w:val="clear" w:pos="357"/>
      </w:tabs>
      <w:spacing w:after="240"/>
    </w:pPr>
    <w:rPr>
      <w:rFonts w:cs="Arial"/>
      <w:noProof/>
      <w:snapToGrid w:val="0"/>
      <w:color w:val="000000"/>
      <w:szCs w:val="20"/>
    </w:rPr>
  </w:style>
  <w:style w:type="character" w:customStyle="1" w:styleId="Text7-1Char">
    <w:name w:val="_Text7-1 Char"/>
    <w:link w:val="Text7-1"/>
    <w:rsid w:val="00B81146"/>
    <w:rPr>
      <w:rFonts w:ascii="Arial" w:hAnsi="Arial" w:cs="Arial"/>
      <w:noProof/>
      <w:snapToGrid w:val="0"/>
      <w:color w:val="000000"/>
      <w:lang w:val="en-GB" w:eastAsia="en-US"/>
    </w:rPr>
  </w:style>
  <w:style w:type="paragraph" w:customStyle="1" w:styleId="specbody2">
    <w:name w:val="specbody 2"/>
    <w:basedOn w:val="Normal"/>
    <w:rsid w:val="00B81146"/>
    <w:pPr>
      <w:tabs>
        <w:tab w:val="clear" w:pos="357"/>
      </w:tabs>
      <w:ind w:left="1304"/>
    </w:pPr>
    <w:rPr>
      <w:rFonts w:ascii="Times New Roman" w:hAnsi="Times New Roman"/>
      <w:sz w:val="24"/>
      <w:lang w:val="en-ZA"/>
    </w:rPr>
  </w:style>
  <w:style w:type="paragraph" w:customStyle="1" w:styleId="SpecBody1CharChar">
    <w:name w:val="Spec Body 1 Char Char"/>
    <w:basedOn w:val="Normal"/>
    <w:link w:val="SpecBody1CharCharChar"/>
    <w:rsid w:val="00B81146"/>
    <w:pPr>
      <w:tabs>
        <w:tab w:val="clear" w:pos="357"/>
      </w:tabs>
      <w:ind w:left="720"/>
    </w:pPr>
    <w:rPr>
      <w:rFonts w:cs="Arial"/>
    </w:rPr>
  </w:style>
  <w:style w:type="paragraph" w:customStyle="1" w:styleId="InspectionAction">
    <w:name w:val="Inspection Action"/>
    <w:basedOn w:val="Normal"/>
    <w:rsid w:val="00B81146"/>
    <w:pPr>
      <w:tabs>
        <w:tab w:val="clear" w:pos="357"/>
        <w:tab w:val="num" w:pos="1656"/>
      </w:tabs>
      <w:ind w:left="1656" w:hanging="1008"/>
      <w:jc w:val="left"/>
    </w:pPr>
    <w:rPr>
      <w:rFonts w:ascii="Times New Roman" w:hAnsi="Times New Roman"/>
      <w:szCs w:val="20"/>
    </w:rPr>
  </w:style>
  <w:style w:type="paragraph" w:styleId="TableofFigures">
    <w:name w:val="table of figures"/>
    <w:basedOn w:val="Normal"/>
    <w:next w:val="Normal"/>
    <w:uiPriority w:val="99"/>
    <w:unhideWhenUsed/>
    <w:rsid w:val="00B81146"/>
    <w:pPr>
      <w:tabs>
        <w:tab w:val="clear" w:pos="357"/>
      </w:tabs>
      <w:ind w:hanging="567"/>
      <w:jc w:val="left"/>
    </w:pPr>
    <w:rPr>
      <w:rFonts w:ascii="Times New Roman" w:hAnsi="Times New Roman"/>
      <w:szCs w:val="20"/>
    </w:rPr>
  </w:style>
  <w:style w:type="paragraph" w:customStyle="1" w:styleId="Default">
    <w:name w:val="Default"/>
    <w:rsid w:val="00B81146"/>
    <w:pPr>
      <w:autoSpaceDE w:val="0"/>
      <w:autoSpaceDN w:val="0"/>
      <w:adjustRightInd w:val="0"/>
    </w:pPr>
    <w:rPr>
      <w:rFonts w:ascii="Arial" w:hAnsi="Arial" w:cs="Arial"/>
      <w:color w:val="000000"/>
      <w:sz w:val="24"/>
      <w:szCs w:val="24"/>
    </w:rPr>
  </w:style>
  <w:style w:type="paragraph" w:customStyle="1" w:styleId="FrontPageProjectName">
    <w:name w:val="Front Page Project Name"/>
    <w:basedOn w:val="Normal"/>
    <w:next w:val="Normal"/>
    <w:rsid w:val="00B81146"/>
    <w:pPr>
      <w:keepLines/>
      <w:shd w:val="clear" w:color="FFFFFF" w:fill="auto"/>
      <w:tabs>
        <w:tab w:val="clear" w:pos="357"/>
      </w:tabs>
      <w:spacing w:before="60" w:after="60" w:line="288" w:lineRule="auto"/>
      <w:ind w:left="851"/>
      <w:jc w:val="center"/>
    </w:pPr>
    <w:rPr>
      <w:b/>
      <w:color w:val="000080"/>
      <w:sz w:val="36"/>
      <w:szCs w:val="20"/>
      <w:lang w:val="en-ZA" w:eastAsia="en-ZA"/>
    </w:rPr>
  </w:style>
  <w:style w:type="paragraph" w:customStyle="1" w:styleId="TableElement">
    <w:name w:val="TableElement"/>
    <w:basedOn w:val="Normal"/>
    <w:next w:val="Normal"/>
    <w:rsid w:val="00B81146"/>
    <w:pPr>
      <w:keepLines/>
      <w:tabs>
        <w:tab w:val="clear" w:pos="357"/>
      </w:tabs>
      <w:spacing w:before="60" w:after="60" w:line="288" w:lineRule="auto"/>
      <w:ind w:left="57"/>
    </w:pPr>
    <w:rPr>
      <w:szCs w:val="20"/>
      <w:lang w:val="en-ZA" w:eastAsia="en-ZA"/>
    </w:rPr>
  </w:style>
  <w:style w:type="paragraph" w:customStyle="1" w:styleId="TableElementCentre">
    <w:name w:val="TableElementCentre"/>
    <w:basedOn w:val="TableElement"/>
    <w:autoRedefine/>
    <w:rsid w:val="00B81146"/>
    <w:pPr>
      <w:jc w:val="center"/>
    </w:pPr>
  </w:style>
  <w:style w:type="paragraph" w:customStyle="1" w:styleId="FrontPageDocumentTitle">
    <w:name w:val="Front Page Document Title"/>
    <w:autoRedefine/>
    <w:rsid w:val="00B81146"/>
    <w:pPr>
      <w:shd w:val="clear" w:color="FFFFFF" w:fill="auto"/>
      <w:spacing w:before="1320"/>
      <w:jc w:val="center"/>
    </w:pPr>
    <w:rPr>
      <w:rFonts w:ascii="Arial" w:hAnsi="Arial"/>
      <w:b/>
      <w:color w:val="000080"/>
      <w:sz w:val="36"/>
    </w:rPr>
  </w:style>
  <w:style w:type="paragraph" w:customStyle="1" w:styleId="FrontPageDocumentID">
    <w:name w:val="Front Page Document ID"/>
    <w:autoRedefine/>
    <w:rsid w:val="00B81146"/>
    <w:pPr>
      <w:spacing w:before="120"/>
      <w:jc w:val="center"/>
    </w:pPr>
    <w:rPr>
      <w:rFonts w:ascii="Arial" w:hAnsi="Arial"/>
      <w:b/>
      <w:caps/>
      <w:color w:val="000080"/>
      <w:sz w:val="28"/>
    </w:rPr>
  </w:style>
  <w:style w:type="paragraph" w:customStyle="1" w:styleId="FrontPageRevision">
    <w:name w:val="Front Page Revision"/>
    <w:autoRedefine/>
    <w:rsid w:val="00B81146"/>
    <w:pPr>
      <w:spacing w:before="240"/>
      <w:jc w:val="center"/>
    </w:pPr>
    <w:rPr>
      <w:rFonts w:ascii="Arial" w:hAnsi="Arial"/>
      <w:b/>
      <w:color w:val="000080"/>
      <w:sz w:val="22"/>
    </w:rPr>
  </w:style>
  <w:style w:type="paragraph" w:customStyle="1" w:styleId="Figure">
    <w:name w:val="Figure"/>
    <w:rsid w:val="00B81146"/>
    <w:pPr>
      <w:keepLines/>
      <w:spacing w:before="240"/>
      <w:jc w:val="center"/>
    </w:pPr>
    <w:rPr>
      <w:rFonts w:ascii="Arial" w:hAnsi="Arial"/>
      <w:sz w:val="22"/>
    </w:rPr>
  </w:style>
  <w:style w:type="character" w:customStyle="1" w:styleId="Heading1Char">
    <w:name w:val="Heading 1 Char"/>
    <w:aliases w:val="(1.0) Char,AVHeading 1 Char,Section Title Char,. (1.0) Char,Section Heading Char"/>
    <w:link w:val="Heading1"/>
    <w:rsid w:val="00B81146"/>
    <w:rPr>
      <w:rFonts w:ascii="Arial" w:hAnsi="Arial"/>
      <w:b/>
      <w:sz w:val="28"/>
      <w:szCs w:val="24"/>
      <w:lang w:val="en-GB" w:eastAsia="en-US"/>
    </w:rPr>
  </w:style>
  <w:style w:type="character" w:customStyle="1" w:styleId="Heading3Char">
    <w:name w:val="Heading 3 Char"/>
    <w:aliases w:val="Agt Head 3 Char,MisHead3 Char,Normalhead3 Char,Level 3 Char,Minor1 Char,Heading P Char,rp_Heading 3 Char,Bold 12 Char,L3 Char,h3 Char,Level 1 - 1 Char,H3 Char,l3 Char,heading 3 Char,h31 Char,h32 Char,AVHeading 3 Char"/>
    <w:link w:val="Heading3"/>
    <w:rsid w:val="00B81146"/>
    <w:rPr>
      <w:rFonts w:ascii="Arial Bold" w:hAnsi="Arial Bold"/>
      <w:b/>
      <w:lang w:val="en-GB" w:eastAsia="en-US"/>
    </w:rPr>
  </w:style>
  <w:style w:type="paragraph" w:customStyle="1" w:styleId="TitlePageCentre">
    <w:name w:val="Title Page Centre"/>
    <w:basedOn w:val="Normal"/>
    <w:semiHidden/>
    <w:rsid w:val="00B81146"/>
    <w:pPr>
      <w:keepLines/>
      <w:tabs>
        <w:tab w:val="clear" w:pos="357"/>
      </w:tabs>
      <w:spacing w:before="120" w:after="120"/>
      <w:jc w:val="center"/>
    </w:pPr>
    <w:rPr>
      <w:rFonts w:cs="Arial"/>
      <w:b/>
      <w:sz w:val="22"/>
      <w:szCs w:val="20"/>
    </w:rPr>
  </w:style>
  <w:style w:type="paragraph" w:customStyle="1" w:styleId="CompanyLogo">
    <w:name w:val="Company Logo"/>
    <w:basedOn w:val="BodyText"/>
    <w:next w:val="BodyText"/>
    <w:link w:val="CompanyLogoChar"/>
    <w:semiHidden/>
    <w:rsid w:val="00B81146"/>
    <w:pPr>
      <w:keepLines/>
      <w:tabs>
        <w:tab w:val="clear" w:pos="357"/>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0"/>
      <w:jc w:val="center"/>
    </w:pPr>
    <w:rPr>
      <w:rFonts w:cs="Arial"/>
      <w:sz w:val="22"/>
      <w:szCs w:val="20"/>
    </w:rPr>
  </w:style>
  <w:style w:type="character" w:customStyle="1" w:styleId="CompanyLogoChar">
    <w:name w:val="Company Logo Char"/>
    <w:link w:val="CompanyLogo"/>
    <w:semiHidden/>
    <w:rsid w:val="00B81146"/>
    <w:rPr>
      <w:rFonts w:ascii="Arial" w:hAnsi="Arial" w:cs="Arial"/>
      <w:sz w:val="22"/>
      <w:lang w:val="en-GB" w:eastAsia="en-US"/>
    </w:rPr>
  </w:style>
  <w:style w:type="character" w:customStyle="1" w:styleId="BodyTextChar">
    <w:name w:val="Body Text Char"/>
    <w:link w:val="BodyText"/>
    <w:rsid w:val="00B81146"/>
    <w:rPr>
      <w:rFonts w:ascii="Arial" w:hAnsi="Arial"/>
      <w:szCs w:val="24"/>
      <w:lang w:val="en-GB" w:eastAsia="en-US"/>
    </w:rPr>
  </w:style>
  <w:style w:type="character" w:customStyle="1" w:styleId="BalloonTextChar">
    <w:name w:val="Balloon Text Char"/>
    <w:link w:val="BalloonText"/>
    <w:uiPriority w:val="99"/>
    <w:semiHidden/>
    <w:rsid w:val="00B81146"/>
    <w:rPr>
      <w:rFonts w:ascii="Tahoma" w:hAnsi="Tahoma" w:cs="Tahoma"/>
      <w:sz w:val="16"/>
      <w:szCs w:val="16"/>
      <w:lang w:val="en-GB" w:eastAsia="en-US"/>
    </w:rPr>
  </w:style>
  <w:style w:type="paragraph" w:customStyle="1" w:styleId="StandardParagraph">
    <w:name w:val="Standard Paragraph"/>
    <w:basedOn w:val="Normal"/>
    <w:rsid w:val="00B81146"/>
    <w:pPr>
      <w:widowControl w:val="0"/>
      <w:tabs>
        <w:tab w:val="clear" w:pos="357"/>
      </w:tabs>
      <w:spacing w:after="240"/>
    </w:pPr>
    <w:rPr>
      <w:rFonts w:cs="Arial"/>
      <w:szCs w:val="20"/>
    </w:rPr>
  </w:style>
  <w:style w:type="paragraph" w:customStyle="1" w:styleId="StyleHeading5BoldNotItalic">
    <w:name w:val="Style Heading 5 + Bold Not Italic"/>
    <w:basedOn w:val="Heading5"/>
    <w:rsid w:val="004F1286"/>
    <w:pPr>
      <w:numPr>
        <w:numId w:val="10"/>
      </w:numPr>
    </w:pPr>
    <w:rPr>
      <w:b/>
      <w:bCs/>
      <w:i w:val="0"/>
      <w:iCs w:val="0"/>
      <w:u w:val="single"/>
      <w:lang w:val="en-ZA"/>
    </w:rPr>
  </w:style>
  <w:style w:type="paragraph" w:customStyle="1" w:styleId="NumberedRequirements">
    <w:name w:val="Numbered Requirements"/>
    <w:basedOn w:val="Normal"/>
    <w:semiHidden/>
    <w:rsid w:val="004F1286"/>
    <w:pPr>
      <w:tabs>
        <w:tab w:val="clear" w:pos="357"/>
      </w:tabs>
      <w:spacing w:after="240" w:line="24" w:lineRule="atLeast"/>
    </w:pPr>
    <w:rPr>
      <w:rFonts w:cs="Arial"/>
      <w:sz w:val="22"/>
      <w:szCs w:val="22"/>
      <w:lang w:val="en-US"/>
    </w:rPr>
  </w:style>
  <w:style w:type="character" w:customStyle="1" w:styleId="HeaderChar">
    <w:name w:val="Header Char"/>
    <w:link w:val="Header"/>
    <w:rsid w:val="004F1286"/>
    <w:rPr>
      <w:rFonts w:ascii="Arial" w:hAnsi="Arial"/>
      <w:sz w:val="16"/>
      <w:lang w:val="en-GB" w:eastAsia="en-US"/>
    </w:rPr>
  </w:style>
  <w:style w:type="numbering" w:customStyle="1" w:styleId="SUB-CLAUSEROMANFIG">
    <w:name w:val="SUB-CLAUSE ROMAN FIG"/>
    <w:basedOn w:val="NoList"/>
    <w:rsid w:val="004F1286"/>
    <w:pPr>
      <w:numPr>
        <w:numId w:val="29"/>
      </w:numPr>
    </w:pPr>
  </w:style>
  <w:style w:type="numbering" w:customStyle="1" w:styleId="SUBCLAUSEBULLT">
    <w:name w:val="SUBCLAUSE BULLT"/>
    <w:basedOn w:val="NoList"/>
    <w:rsid w:val="004F1286"/>
    <w:pPr>
      <w:numPr>
        <w:numId w:val="30"/>
      </w:numPr>
    </w:pPr>
  </w:style>
  <w:style w:type="numbering" w:customStyle="1" w:styleId="StyleCLAUSENUMBEROutlinenumberedUnderline">
    <w:name w:val="Style CLAUSE NUMBER + Outline numbered Underline"/>
    <w:basedOn w:val="NoList"/>
    <w:rsid w:val="004F1286"/>
    <w:pPr>
      <w:numPr>
        <w:numId w:val="31"/>
      </w:numPr>
    </w:pPr>
  </w:style>
  <w:style w:type="paragraph" w:customStyle="1" w:styleId="Caption0">
    <w:name w:val="Caption+"/>
    <w:basedOn w:val="Caption"/>
    <w:link w:val="CaptionChar0"/>
    <w:rsid w:val="004F1286"/>
    <w:pPr>
      <w:jc w:val="center"/>
    </w:pPr>
    <w:rPr>
      <w:bCs/>
      <w:sz w:val="20"/>
      <w:szCs w:val="24"/>
      <w:u w:val="single"/>
    </w:rPr>
  </w:style>
  <w:style w:type="character" w:customStyle="1" w:styleId="CaptionChar0">
    <w:name w:val="Caption+ Char"/>
    <w:link w:val="Caption0"/>
    <w:rsid w:val="004F1286"/>
    <w:rPr>
      <w:rFonts w:ascii="Arial" w:hAnsi="Arial"/>
      <w:b/>
      <w:bCs/>
      <w:szCs w:val="24"/>
      <w:u w:val="single"/>
      <w:lang w:eastAsia="en-US"/>
    </w:rPr>
  </w:style>
  <w:style w:type="paragraph" w:customStyle="1" w:styleId="StyleCaption11pt">
    <w:name w:val="Style Caption+ + 11 pt"/>
    <w:basedOn w:val="Caption0"/>
    <w:link w:val="StyleCaption11ptChar"/>
    <w:rsid w:val="004F1286"/>
    <w:rPr>
      <w:sz w:val="22"/>
    </w:rPr>
  </w:style>
  <w:style w:type="character" w:customStyle="1" w:styleId="StyleCaption11ptChar">
    <w:name w:val="Style Caption+ + 11 pt Char"/>
    <w:link w:val="StyleCaption11pt"/>
    <w:rsid w:val="004F1286"/>
    <w:rPr>
      <w:rFonts w:ascii="Arial" w:hAnsi="Arial"/>
      <w:b/>
      <w:bCs/>
      <w:sz w:val="22"/>
      <w:szCs w:val="24"/>
      <w:u w:val="single"/>
      <w:lang w:eastAsia="en-US"/>
    </w:rPr>
  </w:style>
  <w:style w:type="paragraph" w:styleId="DocumentMap">
    <w:name w:val="Document Map"/>
    <w:basedOn w:val="Normal"/>
    <w:link w:val="DocumentMapChar"/>
    <w:rsid w:val="004F1286"/>
    <w:pPr>
      <w:shd w:val="clear" w:color="auto" w:fill="000080"/>
      <w:spacing w:line="360" w:lineRule="auto"/>
      <w:jc w:val="left"/>
    </w:pPr>
    <w:rPr>
      <w:rFonts w:ascii="Tahoma" w:hAnsi="Tahoma" w:cs="Tahoma"/>
      <w:lang w:val="en-ZA" w:eastAsia="en-ZA"/>
    </w:rPr>
  </w:style>
  <w:style w:type="character" w:customStyle="1" w:styleId="DocumentMapChar">
    <w:name w:val="Document Map Char"/>
    <w:link w:val="DocumentMap"/>
    <w:rsid w:val="004F1286"/>
    <w:rPr>
      <w:rFonts w:ascii="Tahoma" w:hAnsi="Tahoma" w:cs="Tahoma"/>
      <w:szCs w:val="24"/>
      <w:shd w:val="clear" w:color="auto" w:fill="000080"/>
    </w:rPr>
  </w:style>
  <w:style w:type="numbering" w:customStyle="1" w:styleId="StyleBulleted">
    <w:name w:val="Style Bulleted"/>
    <w:basedOn w:val="NoList"/>
    <w:rsid w:val="004F1286"/>
    <w:pPr>
      <w:numPr>
        <w:numId w:val="32"/>
      </w:numPr>
    </w:pPr>
  </w:style>
  <w:style w:type="paragraph" w:customStyle="1" w:styleId="Style1">
    <w:name w:val="Style1"/>
    <w:basedOn w:val="Normal"/>
    <w:next w:val="Normal"/>
    <w:rsid w:val="004F1286"/>
    <w:pPr>
      <w:spacing w:line="360" w:lineRule="auto"/>
      <w:jc w:val="left"/>
    </w:pPr>
    <w:rPr>
      <w:rFonts w:ascii="Arial Bold" w:hAnsi="Arial Bold"/>
      <w:b/>
      <w:caps/>
      <w:sz w:val="32"/>
      <w:szCs w:val="32"/>
      <w:lang w:val="en-ZA" w:eastAsia="en-ZA"/>
    </w:rPr>
  </w:style>
  <w:style w:type="paragraph" w:customStyle="1" w:styleId="CharCharCharCharChar">
    <w:name w:val="Char Char Char Char Char"/>
    <w:basedOn w:val="Normal"/>
    <w:semiHidden/>
    <w:rsid w:val="004F1286"/>
    <w:pPr>
      <w:tabs>
        <w:tab w:val="clear" w:pos="357"/>
      </w:tabs>
      <w:spacing w:after="240" w:line="24" w:lineRule="atLeast"/>
    </w:pPr>
    <w:rPr>
      <w:bCs/>
      <w:sz w:val="22"/>
      <w:lang w:val="en-US"/>
    </w:rPr>
  </w:style>
  <w:style w:type="paragraph" w:customStyle="1" w:styleId="SpecBody1">
    <w:name w:val="Spec Body 1"/>
    <w:basedOn w:val="Normal"/>
    <w:rsid w:val="004F1286"/>
    <w:pPr>
      <w:tabs>
        <w:tab w:val="clear" w:pos="357"/>
      </w:tabs>
      <w:spacing w:before="120" w:after="120" w:line="360" w:lineRule="auto"/>
      <w:ind w:left="720"/>
    </w:pPr>
    <w:rPr>
      <w:rFonts w:cs="Arial"/>
      <w:lang w:val="en-ZA"/>
    </w:rPr>
  </w:style>
  <w:style w:type="paragraph" w:customStyle="1" w:styleId="SpecBody20">
    <w:name w:val="Spec Body 2"/>
    <w:basedOn w:val="SpecBody1"/>
    <w:rsid w:val="004F1286"/>
    <w:pPr>
      <w:ind w:left="1440"/>
    </w:pPr>
  </w:style>
  <w:style w:type="paragraph" w:customStyle="1" w:styleId="SpecBody3">
    <w:name w:val="Spec Body 3"/>
    <w:basedOn w:val="Normal"/>
    <w:semiHidden/>
    <w:rsid w:val="004F1286"/>
    <w:pPr>
      <w:tabs>
        <w:tab w:val="clear" w:pos="357"/>
      </w:tabs>
      <w:spacing w:before="120" w:after="120" w:line="360" w:lineRule="auto"/>
      <w:ind w:left="2160"/>
      <w:jc w:val="left"/>
    </w:pPr>
    <w:rPr>
      <w:rFonts w:cs="Arial"/>
      <w:lang w:val="en-ZA"/>
    </w:rPr>
  </w:style>
  <w:style w:type="numbering" w:styleId="111111">
    <w:name w:val="Outline List 2"/>
    <w:basedOn w:val="NoList"/>
    <w:rsid w:val="004F1286"/>
    <w:pPr>
      <w:numPr>
        <w:numId w:val="41"/>
      </w:numPr>
    </w:pPr>
  </w:style>
  <w:style w:type="numbering" w:styleId="1ai">
    <w:name w:val="Outline List 1"/>
    <w:basedOn w:val="NoList"/>
    <w:rsid w:val="004F1286"/>
    <w:pPr>
      <w:numPr>
        <w:numId w:val="42"/>
      </w:numPr>
    </w:pPr>
  </w:style>
  <w:style w:type="paragraph" w:customStyle="1" w:styleId="BulletSpecBody1">
    <w:name w:val="Bullet Spec Body 1"/>
    <w:basedOn w:val="Normal"/>
    <w:semiHidden/>
    <w:rsid w:val="004F1286"/>
    <w:pPr>
      <w:numPr>
        <w:numId w:val="36"/>
      </w:numPr>
      <w:spacing w:line="360" w:lineRule="auto"/>
      <w:jc w:val="left"/>
    </w:pPr>
    <w:rPr>
      <w:rFonts w:cs="Arial"/>
      <w:lang w:val="en-ZA"/>
    </w:rPr>
  </w:style>
  <w:style w:type="paragraph" w:customStyle="1" w:styleId="BulletSpecBody2">
    <w:name w:val="Bullet Spec Body 2"/>
    <w:basedOn w:val="Normal"/>
    <w:semiHidden/>
    <w:rsid w:val="004F1286"/>
    <w:pPr>
      <w:tabs>
        <w:tab w:val="clear" w:pos="357"/>
        <w:tab w:val="num" w:pos="999"/>
      </w:tabs>
      <w:spacing w:line="360" w:lineRule="auto"/>
      <w:ind w:left="999" w:hanging="432"/>
      <w:jc w:val="left"/>
    </w:pPr>
    <w:rPr>
      <w:rFonts w:cs="Arial"/>
      <w:lang w:val="en-ZA"/>
    </w:rPr>
  </w:style>
  <w:style w:type="paragraph" w:customStyle="1" w:styleId="BulletSpecBody3">
    <w:name w:val="Bullet Spec Body 3"/>
    <w:basedOn w:val="SpecBody3"/>
    <w:semiHidden/>
    <w:rsid w:val="004F1286"/>
    <w:pPr>
      <w:spacing w:before="0" w:after="0"/>
      <w:ind w:left="0"/>
    </w:pPr>
  </w:style>
  <w:style w:type="paragraph" w:customStyle="1" w:styleId="specbody">
    <w:name w:val="specbody"/>
    <w:basedOn w:val="Normal"/>
    <w:semiHidden/>
    <w:rsid w:val="004F1286"/>
    <w:pPr>
      <w:tabs>
        <w:tab w:val="clear" w:pos="357"/>
      </w:tabs>
      <w:overflowPunct w:val="0"/>
      <w:autoSpaceDE w:val="0"/>
      <w:autoSpaceDN w:val="0"/>
      <w:adjustRightInd w:val="0"/>
      <w:spacing w:line="360" w:lineRule="auto"/>
      <w:ind w:left="2127"/>
      <w:jc w:val="left"/>
      <w:textAlignment w:val="baseline"/>
    </w:pPr>
    <w:rPr>
      <w:rFonts w:ascii="Times New Roman" w:hAnsi="Times New Roman"/>
      <w:lang w:val="en-ZA"/>
    </w:rPr>
  </w:style>
  <w:style w:type="paragraph" w:styleId="BodyTextFirstIndent">
    <w:name w:val="Body Text First Indent"/>
    <w:basedOn w:val="Normal"/>
    <w:link w:val="BodyTextFirstIndentChar"/>
    <w:rsid w:val="004F1286"/>
    <w:pPr>
      <w:tabs>
        <w:tab w:val="clear" w:pos="357"/>
      </w:tabs>
      <w:spacing w:after="120" w:line="360" w:lineRule="auto"/>
      <w:ind w:firstLine="210"/>
      <w:jc w:val="left"/>
    </w:pPr>
    <w:rPr>
      <w:rFonts w:ascii="Times New Roman" w:hAnsi="Times New Roman"/>
      <w:lang w:val="en-US"/>
    </w:rPr>
  </w:style>
  <w:style w:type="character" w:customStyle="1" w:styleId="BodyTextFirstIndentChar">
    <w:name w:val="Body Text First Indent Char"/>
    <w:link w:val="BodyTextFirstIndent"/>
    <w:rsid w:val="004F1286"/>
    <w:rPr>
      <w:rFonts w:ascii="Arial" w:hAnsi="Arial"/>
      <w:szCs w:val="24"/>
      <w:lang w:val="en-US" w:eastAsia="en-US"/>
    </w:rPr>
  </w:style>
  <w:style w:type="paragraph" w:customStyle="1" w:styleId="FormType">
    <w:name w:val="FormType"/>
    <w:basedOn w:val="Normal"/>
    <w:semiHidden/>
    <w:rsid w:val="004F1286"/>
    <w:pPr>
      <w:widowControl w:val="0"/>
      <w:tabs>
        <w:tab w:val="clear" w:pos="357"/>
        <w:tab w:val="left" w:pos="5387"/>
      </w:tabs>
      <w:spacing w:before="600" w:after="60" w:line="360" w:lineRule="auto"/>
      <w:jc w:val="left"/>
    </w:pPr>
    <w:rPr>
      <w:rFonts w:cs="Arial"/>
      <w:b/>
      <w:bCs/>
      <w:sz w:val="22"/>
      <w:szCs w:val="22"/>
      <w:lang w:val="en-ZA"/>
    </w:rPr>
  </w:style>
  <w:style w:type="paragraph" w:customStyle="1" w:styleId="Flietext">
    <w:name w:val="Fließtext"/>
    <w:semiHidden/>
    <w:rsid w:val="004F1286"/>
    <w:pPr>
      <w:tabs>
        <w:tab w:val="right" w:pos="9072"/>
      </w:tabs>
      <w:spacing w:before="120" w:after="120"/>
      <w:jc w:val="both"/>
    </w:pPr>
    <w:rPr>
      <w:rFonts w:ascii="Arial" w:hAnsi="Arial" w:cs="Arial"/>
      <w:color w:val="000000"/>
      <w:sz w:val="22"/>
      <w:szCs w:val="22"/>
      <w:lang w:val="de-DE" w:eastAsia="en-US"/>
    </w:rPr>
  </w:style>
  <w:style w:type="paragraph" w:customStyle="1" w:styleId="TabelleAUFZHLUNG">
    <w:name w:val="Tabelle_AUFZÄHLUNG"/>
    <w:basedOn w:val="Flietext"/>
    <w:semiHidden/>
    <w:rsid w:val="004F1286"/>
    <w:pPr>
      <w:numPr>
        <w:numId w:val="33"/>
      </w:numPr>
      <w:tabs>
        <w:tab w:val="clear" w:pos="9072"/>
        <w:tab w:val="left" w:pos="709"/>
        <w:tab w:val="left" w:pos="1134"/>
      </w:tabs>
      <w:spacing w:before="60" w:after="60"/>
      <w:jc w:val="left"/>
    </w:pPr>
    <w:rPr>
      <w:lang w:val="en-US"/>
    </w:rPr>
  </w:style>
  <w:style w:type="paragraph" w:customStyle="1" w:styleId="txtblt03">
    <w:name w:val="txt_blt_03"/>
    <w:basedOn w:val="txtblt00"/>
    <w:semiHidden/>
    <w:rsid w:val="004F1286"/>
    <w:pPr>
      <w:tabs>
        <w:tab w:val="clear" w:pos="340"/>
        <w:tab w:val="num" w:pos="360"/>
      </w:tabs>
      <w:spacing w:before="60"/>
    </w:pPr>
  </w:style>
  <w:style w:type="paragraph" w:customStyle="1" w:styleId="txtblt00">
    <w:name w:val="txt_blt_00"/>
    <w:basedOn w:val="Normal"/>
    <w:semiHidden/>
    <w:rsid w:val="004F1286"/>
    <w:pPr>
      <w:numPr>
        <w:numId w:val="34"/>
      </w:numPr>
      <w:tabs>
        <w:tab w:val="clear" w:pos="360"/>
        <w:tab w:val="left" w:pos="170"/>
        <w:tab w:val="left" w:pos="340"/>
      </w:tabs>
      <w:spacing w:line="200" w:lineRule="exact"/>
      <w:jc w:val="left"/>
    </w:pPr>
    <w:rPr>
      <w:rFonts w:ascii="Helvetica Light" w:hAnsi="Helvetica Light"/>
      <w:sz w:val="17"/>
      <w:szCs w:val="17"/>
      <w:lang w:val="de-DE"/>
    </w:rPr>
  </w:style>
  <w:style w:type="paragraph" w:customStyle="1" w:styleId="ueber06">
    <w:name w:val="ueber_06"/>
    <w:basedOn w:val="Normal"/>
    <w:next w:val="Normal"/>
    <w:semiHidden/>
    <w:rsid w:val="004F1286"/>
    <w:pPr>
      <w:tabs>
        <w:tab w:val="clear" w:pos="357"/>
        <w:tab w:val="left" w:pos="170"/>
        <w:tab w:val="left" w:pos="340"/>
      </w:tabs>
      <w:spacing w:before="120" w:line="200" w:lineRule="exact"/>
      <w:jc w:val="left"/>
    </w:pPr>
    <w:rPr>
      <w:rFonts w:ascii="Helvetica" w:hAnsi="Helvetica" w:cs="Helvetica"/>
      <w:b/>
      <w:bCs/>
      <w:sz w:val="17"/>
      <w:szCs w:val="17"/>
      <w:lang w:val="de-DE"/>
    </w:rPr>
  </w:style>
  <w:style w:type="paragraph" w:customStyle="1" w:styleId="FlietextAufz">
    <w:name w:val="Fließtext/Aufz."/>
    <w:basedOn w:val="Normal"/>
    <w:semiHidden/>
    <w:rsid w:val="004F1286"/>
    <w:pPr>
      <w:numPr>
        <w:ilvl w:val="1"/>
        <w:numId w:val="35"/>
      </w:numPr>
      <w:tabs>
        <w:tab w:val="clear" w:pos="357"/>
      </w:tabs>
      <w:spacing w:before="60" w:after="60" w:line="360" w:lineRule="auto"/>
    </w:pPr>
    <w:rPr>
      <w:rFonts w:cs="Arial"/>
      <w:lang w:val="en-ZA"/>
    </w:rPr>
  </w:style>
  <w:style w:type="paragraph" w:customStyle="1" w:styleId="Aufzhlung2">
    <w:name w:val="Aufzählung2"/>
    <w:basedOn w:val="Normal"/>
    <w:semiHidden/>
    <w:rsid w:val="004F1286"/>
    <w:pPr>
      <w:tabs>
        <w:tab w:val="clear" w:pos="357"/>
        <w:tab w:val="num" w:pos="1620"/>
      </w:tabs>
      <w:spacing w:before="60" w:line="280" w:lineRule="atLeast"/>
      <w:ind w:left="568" w:hanging="284"/>
      <w:jc w:val="left"/>
    </w:pPr>
    <w:rPr>
      <w:rFonts w:cs="Arial"/>
      <w:spacing w:val="5"/>
      <w:sz w:val="22"/>
      <w:szCs w:val="22"/>
      <w:lang w:val="en-ZA"/>
    </w:rPr>
  </w:style>
  <w:style w:type="paragraph" w:customStyle="1" w:styleId="Bulletlevel1">
    <w:name w:val="Bullet level 1"/>
    <w:basedOn w:val="Normal"/>
    <w:semiHidden/>
    <w:rsid w:val="004F1286"/>
    <w:pPr>
      <w:tabs>
        <w:tab w:val="clear" w:pos="357"/>
        <w:tab w:val="num" w:pos="1620"/>
      </w:tabs>
      <w:spacing w:line="360" w:lineRule="auto"/>
      <w:ind w:left="1620" w:hanging="360"/>
      <w:jc w:val="left"/>
    </w:pPr>
    <w:rPr>
      <w:rFonts w:cs="Arial"/>
      <w:sz w:val="22"/>
      <w:szCs w:val="22"/>
      <w:lang w:val="en-ZA"/>
    </w:rPr>
  </w:style>
  <w:style w:type="paragraph" w:customStyle="1" w:styleId="BodytextCharChar">
    <w:name w:val="Bodytext Char Char"/>
    <w:basedOn w:val="BlockText"/>
    <w:semiHidden/>
    <w:rsid w:val="004F1286"/>
    <w:pPr>
      <w:tabs>
        <w:tab w:val="clear" w:pos="357"/>
      </w:tabs>
      <w:spacing w:before="120" w:line="360" w:lineRule="auto"/>
      <w:ind w:left="0" w:right="0"/>
      <w:jc w:val="left"/>
    </w:pPr>
    <w:rPr>
      <w:rFonts w:cs="Arial"/>
      <w:sz w:val="22"/>
      <w:szCs w:val="22"/>
      <w:lang w:val="en-ZA"/>
    </w:rPr>
  </w:style>
  <w:style w:type="character" w:customStyle="1" w:styleId="BodytextCharCharChar">
    <w:name w:val="Bodytext Char Char Char"/>
    <w:semiHidden/>
    <w:rsid w:val="004F1286"/>
    <w:rPr>
      <w:rFonts w:ascii="Arial" w:hAnsi="Arial"/>
      <w:noProof w:val="0"/>
      <w:sz w:val="22"/>
      <w:szCs w:val="22"/>
      <w:lang w:val="en-US" w:eastAsia="en-US" w:bidi="ar-SA"/>
    </w:rPr>
  </w:style>
  <w:style w:type="paragraph" w:customStyle="1" w:styleId="CS-NI2">
    <w:name w:val="CS-NI2"/>
    <w:basedOn w:val="Normal"/>
    <w:semiHidden/>
    <w:rsid w:val="004F1286"/>
    <w:pPr>
      <w:tabs>
        <w:tab w:val="clear" w:pos="357"/>
      </w:tabs>
      <w:spacing w:before="120" w:after="120" w:line="360" w:lineRule="auto"/>
      <w:ind w:left="1440"/>
      <w:jc w:val="left"/>
    </w:pPr>
    <w:rPr>
      <w:rFonts w:cs="Arial"/>
      <w:lang w:val="en-ZA"/>
    </w:rPr>
  </w:style>
  <w:style w:type="character" w:customStyle="1" w:styleId="BodyTextCharChar0">
    <w:name w:val="Body Text Char Char"/>
    <w:semiHidden/>
    <w:rsid w:val="004F1286"/>
    <w:rPr>
      <w:rFonts w:ascii="Arial" w:hAnsi="Arial"/>
      <w:noProof w:val="0"/>
      <w:sz w:val="22"/>
      <w:szCs w:val="22"/>
      <w:lang w:val="en-US" w:eastAsia="en-US" w:bidi="ar-SA"/>
    </w:rPr>
  </w:style>
  <w:style w:type="paragraph" w:styleId="BodyTextFirstIndent2">
    <w:name w:val="Body Text First Indent 2"/>
    <w:basedOn w:val="BodyTextIndent"/>
    <w:link w:val="BodyTextFirstIndent2Char"/>
    <w:rsid w:val="004F1286"/>
    <w:pPr>
      <w:tabs>
        <w:tab w:val="clear" w:pos="357"/>
      </w:tabs>
      <w:spacing w:line="360" w:lineRule="auto"/>
      <w:ind w:left="283" w:firstLine="210"/>
      <w:jc w:val="left"/>
    </w:pPr>
    <w:rPr>
      <w:rFonts w:ascii="Times New Roman" w:hAnsi="Times New Roman"/>
      <w:lang w:val="en-ZA"/>
    </w:rPr>
  </w:style>
  <w:style w:type="character" w:customStyle="1" w:styleId="BodyTextIndentChar">
    <w:name w:val="Body Text Indent Char"/>
    <w:link w:val="BodyTextIndent"/>
    <w:rsid w:val="004F1286"/>
    <w:rPr>
      <w:rFonts w:ascii="Arial" w:hAnsi="Arial"/>
      <w:szCs w:val="24"/>
      <w:lang w:val="en-GB" w:eastAsia="en-US"/>
    </w:rPr>
  </w:style>
  <w:style w:type="character" w:customStyle="1" w:styleId="BodyTextFirstIndent2Char">
    <w:name w:val="Body Text First Indent 2 Char"/>
    <w:basedOn w:val="BodyTextIndentChar"/>
    <w:link w:val="BodyTextFirstIndent2"/>
    <w:rsid w:val="004F1286"/>
    <w:rPr>
      <w:rFonts w:ascii="Arial" w:hAnsi="Arial"/>
      <w:szCs w:val="24"/>
      <w:lang w:val="en-GB" w:eastAsia="en-US"/>
    </w:rPr>
  </w:style>
  <w:style w:type="character" w:customStyle="1" w:styleId="BlockTextCharChar">
    <w:name w:val="Block Text Char Char"/>
    <w:semiHidden/>
    <w:rsid w:val="004F1286"/>
    <w:rPr>
      <w:rFonts w:ascii="Arial" w:hAnsi="Arial"/>
      <w:sz w:val="22"/>
      <w:szCs w:val="24"/>
      <w:lang w:val="en-US" w:eastAsia="en-US" w:bidi="ar-SA"/>
    </w:rPr>
  </w:style>
  <w:style w:type="paragraph" w:styleId="Closing">
    <w:name w:val="Closing"/>
    <w:basedOn w:val="Normal"/>
    <w:link w:val="ClosingChar"/>
    <w:rsid w:val="004F1286"/>
    <w:pPr>
      <w:tabs>
        <w:tab w:val="clear" w:pos="357"/>
      </w:tabs>
      <w:spacing w:line="360" w:lineRule="auto"/>
      <w:ind w:left="4252"/>
      <w:jc w:val="left"/>
    </w:pPr>
    <w:rPr>
      <w:rFonts w:ascii="Times New Roman" w:hAnsi="Times New Roman"/>
      <w:lang w:val="en-ZA"/>
    </w:rPr>
  </w:style>
  <w:style w:type="character" w:customStyle="1" w:styleId="ClosingChar">
    <w:name w:val="Closing Char"/>
    <w:link w:val="Closing"/>
    <w:rsid w:val="004F1286"/>
    <w:rPr>
      <w:szCs w:val="24"/>
      <w:lang w:eastAsia="en-US"/>
    </w:rPr>
  </w:style>
  <w:style w:type="paragraph" w:customStyle="1" w:styleId="MainDescriptor">
    <w:name w:val="Main Descriptor"/>
    <w:basedOn w:val="Normal"/>
    <w:next w:val="Normal"/>
    <w:semiHidden/>
    <w:rsid w:val="004F1286"/>
    <w:pPr>
      <w:tabs>
        <w:tab w:val="clear" w:pos="357"/>
      </w:tabs>
      <w:spacing w:after="160" w:line="360" w:lineRule="auto"/>
      <w:jc w:val="center"/>
    </w:pPr>
    <w:rPr>
      <w:rFonts w:ascii="Arial Bold" w:hAnsi="Arial Bold" w:cs="Arial"/>
      <w:b/>
      <w:bCs/>
      <w:sz w:val="32"/>
      <w:szCs w:val="32"/>
      <w:lang w:val="en-ZA"/>
    </w:rPr>
  </w:style>
  <w:style w:type="paragraph" w:customStyle="1" w:styleId="DocNumber">
    <w:name w:val="Doc Number"/>
    <w:basedOn w:val="Normal"/>
    <w:next w:val="Normal"/>
    <w:semiHidden/>
    <w:rsid w:val="004F1286"/>
    <w:pPr>
      <w:tabs>
        <w:tab w:val="clear" w:pos="357"/>
      </w:tabs>
      <w:spacing w:line="360" w:lineRule="auto"/>
    </w:pPr>
    <w:rPr>
      <w:rFonts w:cs="Arial"/>
      <w:b/>
      <w:bCs/>
      <w:sz w:val="16"/>
      <w:szCs w:val="16"/>
      <w:lang w:val="en-ZA"/>
    </w:rPr>
  </w:style>
  <w:style w:type="paragraph" w:customStyle="1" w:styleId="11">
    <w:name w:val="1.1"/>
    <w:basedOn w:val="Normal"/>
    <w:semiHidden/>
    <w:rsid w:val="004F1286"/>
    <w:pPr>
      <w:tabs>
        <w:tab w:val="clear" w:pos="357"/>
      </w:tabs>
      <w:overflowPunct w:val="0"/>
      <w:autoSpaceDE w:val="0"/>
      <w:autoSpaceDN w:val="0"/>
      <w:adjustRightInd w:val="0"/>
      <w:spacing w:line="360" w:lineRule="auto"/>
      <w:textAlignment w:val="baseline"/>
    </w:pPr>
    <w:rPr>
      <w:rFonts w:ascii="Helvetica" w:hAnsi="Helvetica" w:cs="Helvetica"/>
      <w:szCs w:val="20"/>
      <w:lang w:val="de-DE"/>
    </w:rPr>
  </w:style>
  <w:style w:type="numbering" w:customStyle="1" w:styleId="StyleA">
    <w:name w:val="StyleA"/>
    <w:basedOn w:val="NoList"/>
    <w:semiHidden/>
    <w:rsid w:val="004F1286"/>
    <w:pPr>
      <w:numPr>
        <w:numId w:val="37"/>
      </w:numPr>
    </w:pPr>
  </w:style>
  <w:style w:type="paragraph" w:customStyle="1" w:styleId="specbodyCharCharCharCharChar">
    <w:name w:val="specbody Char Char Char Char Char"/>
    <w:basedOn w:val="Normal"/>
    <w:semiHidden/>
    <w:rsid w:val="004F1286"/>
    <w:pPr>
      <w:tabs>
        <w:tab w:val="clear" w:pos="357"/>
      </w:tabs>
      <w:spacing w:line="360" w:lineRule="auto"/>
      <w:ind w:left="2127"/>
      <w:jc w:val="left"/>
    </w:pPr>
    <w:rPr>
      <w:smallCaps/>
      <w:szCs w:val="20"/>
      <w:lang w:val="en-ZA"/>
    </w:rPr>
  </w:style>
  <w:style w:type="paragraph" w:styleId="Date">
    <w:name w:val="Date"/>
    <w:basedOn w:val="Normal"/>
    <w:next w:val="Normal"/>
    <w:link w:val="DateChar"/>
    <w:rsid w:val="004F1286"/>
    <w:pPr>
      <w:tabs>
        <w:tab w:val="clear" w:pos="357"/>
      </w:tabs>
      <w:spacing w:line="360" w:lineRule="auto"/>
      <w:jc w:val="left"/>
    </w:pPr>
    <w:rPr>
      <w:rFonts w:ascii="Times New Roman" w:hAnsi="Times New Roman"/>
      <w:lang w:val="en-ZA"/>
    </w:rPr>
  </w:style>
  <w:style w:type="character" w:customStyle="1" w:styleId="DateChar">
    <w:name w:val="Date Char"/>
    <w:link w:val="Date"/>
    <w:rsid w:val="004F1286"/>
    <w:rPr>
      <w:szCs w:val="24"/>
      <w:lang w:eastAsia="en-US"/>
    </w:rPr>
  </w:style>
  <w:style w:type="character" w:styleId="Emphasis">
    <w:name w:val="Emphasis"/>
    <w:qFormat/>
    <w:rsid w:val="004F1286"/>
    <w:rPr>
      <w:i/>
      <w:iCs/>
    </w:rPr>
  </w:style>
  <w:style w:type="paragraph" w:styleId="EnvelopeAddress">
    <w:name w:val="envelope address"/>
    <w:basedOn w:val="Normal"/>
    <w:rsid w:val="004F1286"/>
    <w:pPr>
      <w:framePr w:w="7920" w:h="1980" w:hRule="exact" w:hSpace="180" w:wrap="auto" w:hAnchor="page" w:xAlign="center" w:yAlign="bottom"/>
      <w:tabs>
        <w:tab w:val="clear" w:pos="357"/>
      </w:tabs>
      <w:spacing w:line="360" w:lineRule="auto"/>
      <w:ind w:left="2880"/>
      <w:jc w:val="left"/>
    </w:pPr>
    <w:rPr>
      <w:rFonts w:cs="Arial"/>
      <w:lang w:val="en-ZA"/>
    </w:rPr>
  </w:style>
  <w:style w:type="paragraph" w:styleId="EnvelopeReturn">
    <w:name w:val="envelope return"/>
    <w:basedOn w:val="Normal"/>
    <w:rsid w:val="004F1286"/>
    <w:pPr>
      <w:tabs>
        <w:tab w:val="clear" w:pos="357"/>
      </w:tabs>
      <w:spacing w:line="360" w:lineRule="auto"/>
      <w:jc w:val="left"/>
    </w:pPr>
    <w:rPr>
      <w:rFonts w:cs="Arial"/>
      <w:szCs w:val="20"/>
      <w:lang w:val="en-ZA"/>
    </w:rPr>
  </w:style>
  <w:style w:type="character" w:styleId="HTMLAcronym">
    <w:name w:val="HTML Acronym"/>
    <w:rsid w:val="004F1286"/>
  </w:style>
  <w:style w:type="paragraph" w:styleId="HTMLAddress">
    <w:name w:val="HTML Address"/>
    <w:basedOn w:val="Normal"/>
    <w:link w:val="HTMLAddressChar"/>
    <w:rsid w:val="004F1286"/>
    <w:pPr>
      <w:tabs>
        <w:tab w:val="clear" w:pos="357"/>
      </w:tabs>
      <w:spacing w:line="360" w:lineRule="auto"/>
      <w:jc w:val="left"/>
    </w:pPr>
    <w:rPr>
      <w:rFonts w:ascii="Times New Roman" w:hAnsi="Times New Roman"/>
      <w:i/>
      <w:iCs/>
      <w:lang w:val="en-ZA"/>
    </w:rPr>
  </w:style>
  <w:style w:type="character" w:customStyle="1" w:styleId="HTMLAddressChar">
    <w:name w:val="HTML Address Char"/>
    <w:link w:val="HTMLAddress"/>
    <w:rsid w:val="004F1286"/>
    <w:rPr>
      <w:i/>
      <w:iCs/>
      <w:szCs w:val="24"/>
      <w:lang w:eastAsia="en-US"/>
    </w:rPr>
  </w:style>
  <w:style w:type="character" w:styleId="HTMLCite">
    <w:name w:val="HTML Cite"/>
    <w:rsid w:val="004F1286"/>
    <w:rPr>
      <w:i/>
      <w:iCs/>
    </w:rPr>
  </w:style>
  <w:style w:type="character" w:styleId="HTMLCode">
    <w:name w:val="HTML Code"/>
    <w:rsid w:val="004F1286"/>
    <w:rPr>
      <w:rFonts w:ascii="Courier New" w:hAnsi="Courier New" w:cs="Courier New"/>
      <w:sz w:val="20"/>
      <w:szCs w:val="20"/>
    </w:rPr>
  </w:style>
  <w:style w:type="character" w:styleId="HTMLDefinition">
    <w:name w:val="HTML Definition"/>
    <w:rsid w:val="004F1286"/>
    <w:rPr>
      <w:i/>
      <w:iCs/>
    </w:rPr>
  </w:style>
  <w:style w:type="character" w:styleId="HTMLKeyboard">
    <w:name w:val="HTML Keyboard"/>
    <w:rsid w:val="004F1286"/>
    <w:rPr>
      <w:rFonts w:ascii="Courier New" w:hAnsi="Courier New" w:cs="Courier New"/>
      <w:sz w:val="20"/>
      <w:szCs w:val="20"/>
    </w:rPr>
  </w:style>
  <w:style w:type="paragraph" w:styleId="HTMLPreformatted">
    <w:name w:val="HTML Preformatted"/>
    <w:basedOn w:val="Normal"/>
    <w:link w:val="HTMLPreformattedChar"/>
    <w:rsid w:val="004F1286"/>
    <w:pPr>
      <w:tabs>
        <w:tab w:val="clear" w:pos="357"/>
      </w:tabs>
      <w:spacing w:line="360" w:lineRule="auto"/>
      <w:jc w:val="left"/>
    </w:pPr>
    <w:rPr>
      <w:rFonts w:ascii="Courier New" w:hAnsi="Courier New" w:cs="Courier New"/>
      <w:szCs w:val="20"/>
      <w:lang w:val="en-ZA"/>
    </w:rPr>
  </w:style>
  <w:style w:type="character" w:customStyle="1" w:styleId="HTMLPreformattedChar">
    <w:name w:val="HTML Preformatted Char"/>
    <w:link w:val="HTMLPreformatted"/>
    <w:rsid w:val="004F1286"/>
    <w:rPr>
      <w:rFonts w:ascii="Courier New" w:hAnsi="Courier New" w:cs="Courier New"/>
      <w:lang w:eastAsia="en-US"/>
    </w:rPr>
  </w:style>
  <w:style w:type="character" w:styleId="HTMLSample">
    <w:name w:val="HTML Sample"/>
    <w:rsid w:val="004F1286"/>
    <w:rPr>
      <w:rFonts w:ascii="Courier New" w:hAnsi="Courier New" w:cs="Courier New"/>
    </w:rPr>
  </w:style>
  <w:style w:type="character" w:styleId="HTMLTypewriter">
    <w:name w:val="HTML Typewriter"/>
    <w:rsid w:val="004F1286"/>
    <w:rPr>
      <w:rFonts w:ascii="Courier New" w:hAnsi="Courier New" w:cs="Courier New"/>
      <w:sz w:val="20"/>
      <w:szCs w:val="20"/>
    </w:rPr>
  </w:style>
  <w:style w:type="character" w:styleId="HTMLVariable">
    <w:name w:val="HTML Variable"/>
    <w:rsid w:val="004F1286"/>
    <w:rPr>
      <w:i/>
      <w:iCs/>
    </w:rPr>
  </w:style>
  <w:style w:type="character" w:styleId="LineNumber">
    <w:name w:val="line number"/>
    <w:rsid w:val="004F1286"/>
  </w:style>
  <w:style w:type="paragraph" w:styleId="ListNumber3">
    <w:name w:val="List Number 3"/>
    <w:basedOn w:val="Normal"/>
    <w:rsid w:val="004F1286"/>
    <w:pPr>
      <w:numPr>
        <w:numId w:val="38"/>
      </w:numPr>
      <w:tabs>
        <w:tab w:val="clear" w:pos="357"/>
      </w:tabs>
      <w:spacing w:line="360" w:lineRule="auto"/>
      <w:jc w:val="left"/>
    </w:pPr>
    <w:rPr>
      <w:rFonts w:ascii="Times New Roman" w:hAnsi="Times New Roman"/>
      <w:lang w:val="en-ZA"/>
    </w:rPr>
  </w:style>
  <w:style w:type="paragraph" w:styleId="ListNumber4">
    <w:name w:val="List Number 4"/>
    <w:basedOn w:val="Normal"/>
    <w:rsid w:val="004F1286"/>
    <w:pPr>
      <w:numPr>
        <w:numId w:val="39"/>
      </w:numPr>
      <w:tabs>
        <w:tab w:val="clear" w:pos="357"/>
      </w:tabs>
      <w:spacing w:line="360" w:lineRule="auto"/>
      <w:jc w:val="left"/>
    </w:pPr>
    <w:rPr>
      <w:rFonts w:ascii="Times New Roman" w:hAnsi="Times New Roman"/>
      <w:lang w:val="en-ZA"/>
    </w:rPr>
  </w:style>
  <w:style w:type="paragraph" w:styleId="ListNumber5">
    <w:name w:val="List Number 5"/>
    <w:basedOn w:val="Normal"/>
    <w:rsid w:val="004F1286"/>
    <w:pPr>
      <w:numPr>
        <w:numId w:val="40"/>
      </w:numPr>
      <w:tabs>
        <w:tab w:val="clear" w:pos="357"/>
      </w:tabs>
      <w:spacing w:line="360" w:lineRule="auto"/>
      <w:jc w:val="left"/>
    </w:pPr>
    <w:rPr>
      <w:rFonts w:ascii="Times New Roman" w:hAnsi="Times New Roman"/>
      <w:lang w:val="en-ZA"/>
    </w:rPr>
  </w:style>
  <w:style w:type="paragraph" w:styleId="MessageHeader">
    <w:name w:val="Message Header"/>
    <w:basedOn w:val="Normal"/>
    <w:link w:val="MessageHeaderChar"/>
    <w:rsid w:val="004F1286"/>
    <w:pPr>
      <w:pBdr>
        <w:top w:val="single" w:sz="6" w:space="1" w:color="auto"/>
        <w:left w:val="single" w:sz="6" w:space="1" w:color="auto"/>
        <w:bottom w:val="single" w:sz="6" w:space="1" w:color="auto"/>
        <w:right w:val="single" w:sz="6" w:space="1" w:color="auto"/>
      </w:pBdr>
      <w:shd w:val="pct20" w:color="auto" w:fill="auto"/>
      <w:tabs>
        <w:tab w:val="clear" w:pos="357"/>
      </w:tabs>
      <w:spacing w:line="360" w:lineRule="auto"/>
      <w:ind w:left="1134" w:hanging="1134"/>
      <w:jc w:val="left"/>
    </w:pPr>
    <w:rPr>
      <w:rFonts w:cs="Arial"/>
      <w:lang w:val="en-ZA"/>
    </w:rPr>
  </w:style>
  <w:style w:type="character" w:customStyle="1" w:styleId="MessageHeaderChar">
    <w:name w:val="Message Header Char"/>
    <w:link w:val="MessageHeader"/>
    <w:rsid w:val="004F1286"/>
    <w:rPr>
      <w:rFonts w:ascii="Arial" w:hAnsi="Arial" w:cs="Arial"/>
      <w:szCs w:val="24"/>
      <w:shd w:val="pct20" w:color="auto" w:fill="auto"/>
      <w:lang w:eastAsia="en-US"/>
    </w:rPr>
  </w:style>
  <w:style w:type="paragraph" w:styleId="NormalWeb">
    <w:name w:val="Normal (Web)"/>
    <w:basedOn w:val="Normal"/>
    <w:rsid w:val="004F1286"/>
    <w:pPr>
      <w:tabs>
        <w:tab w:val="clear" w:pos="357"/>
      </w:tabs>
      <w:spacing w:line="360" w:lineRule="auto"/>
      <w:jc w:val="left"/>
    </w:pPr>
    <w:rPr>
      <w:rFonts w:ascii="Times New Roman" w:hAnsi="Times New Roman"/>
      <w:lang w:val="en-ZA"/>
    </w:rPr>
  </w:style>
  <w:style w:type="paragraph" w:styleId="NoteHeading">
    <w:name w:val="Note Heading"/>
    <w:basedOn w:val="Normal"/>
    <w:next w:val="Normal"/>
    <w:link w:val="NoteHeadingChar"/>
    <w:rsid w:val="004F1286"/>
    <w:pPr>
      <w:tabs>
        <w:tab w:val="clear" w:pos="357"/>
      </w:tabs>
      <w:spacing w:line="360" w:lineRule="auto"/>
      <w:jc w:val="left"/>
    </w:pPr>
    <w:rPr>
      <w:rFonts w:ascii="Times New Roman" w:hAnsi="Times New Roman"/>
      <w:lang w:val="en-ZA"/>
    </w:rPr>
  </w:style>
  <w:style w:type="character" w:customStyle="1" w:styleId="NoteHeadingChar">
    <w:name w:val="Note Heading Char"/>
    <w:link w:val="NoteHeading"/>
    <w:rsid w:val="004F1286"/>
    <w:rPr>
      <w:szCs w:val="24"/>
      <w:lang w:eastAsia="en-US"/>
    </w:rPr>
  </w:style>
  <w:style w:type="paragraph" w:styleId="PlainText">
    <w:name w:val="Plain Text"/>
    <w:basedOn w:val="Normal"/>
    <w:link w:val="PlainTextChar"/>
    <w:rsid w:val="004F1286"/>
    <w:pPr>
      <w:tabs>
        <w:tab w:val="clear" w:pos="357"/>
      </w:tabs>
      <w:spacing w:line="360" w:lineRule="auto"/>
      <w:jc w:val="left"/>
    </w:pPr>
    <w:rPr>
      <w:rFonts w:ascii="Courier New" w:hAnsi="Courier New" w:cs="Courier New"/>
      <w:szCs w:val="20"/>
      <w:lang w:val="en-ZA"/>
    </w:rPr>
  </w:style>
  <w:style w:type="character" w:customStyle="1" w:styleId="PlainTextChar">
    <w:name w:val="Plain Text Char"/>
    <w:link w:val="PlainText"/>
    <w:rsid w:val="004F1286"/>
    <w:rPr>
      <w:rFonts w:ascii="Courier New" w:hAnsi="Courier New" w:cs="Courier New"/>
      <w:lang w:eastAsia="en-US"/>
    </w:rPr>
  </w:style>
  <w:style w:type="paragraph" w:styleId="Salutation">
    <w:name w:val="Salutation"/>
    <w:basedOn w:val="Normal"/>
    <w:next w:val="Normal"/>
    <w:link w:val="SalutationChar"/>
    <w:rsid w:val="004F1286"/>
    <w:pPr>
      <w:tabs>
        <w:tab w:val="clear" w:pos="357"/>
      </w:tabs>
      <w:spacing w:line="360" w:lineRule="auto"/>
      <w:jc w:val="left"/>
    </w:pPr>
    <w:rPr>
      <w:rFonts w:ascii="Times New Roman" w:hAnsi="Times New Roman"/>
      <w:lang w:val="en-ZA"/>
    </w:rPr>
  </w:style>
  <w:style w:type="character" w:customStyle="1" w:styleId="SalutationChar">
    <w:name w:val="Salutation Char"/>
    <w:link w:val="Salutation"/>
    <w:rsid w:val="004F1286"/>
    <w:rPr>
      <w:szCs w:val="24"/>
      <w:lang w:eastAsia="en-US"/>
    </w:rPr>
  </w:style>
  <w:style w:type="paragraph" w:styleId="Signature">
    <w:name w:val="Signature"/>
    <w:basedOn w:val="Normal"/>
    <w:link w:val="SignatureChar"/>
    <w:rsid w:val="004F1286"/>
    <w:pPr>
      <w:tabs>
        <w:tab w:val="clear" w:pos="357"/>
      </w:tabs>
      <w:spacing w:line="360" w:lineRule="auto"/>
      <w:ind w:left="4252"/>
      <w:jc w:val="left"/>
    </w:pPr>
    <w:rPr>
      <w:rFonts w:ascii="Times New Roman" w:hAnsi="Times New Roman"/>
      <w:lang w:val="en-ZA"/>
    </w:rPr>
  </w:style>
  <w:style w:type="character" w:customStyle="1" w:styleId="SignatureChar">
    <w:name w:val="Signature Char"/>
    <w:link w:val="Signature"/>
    <w:rsid w:val="004F1286"/>
    <w:rPr>
      <w:szCs w:val="24"/>
      <w:lang w:eastAsia="en-US"/>
    </w:rPr>
  </w:style>
  <w:style w:type="character" w:styleId="Strong">
    <w:name w:val="Strong"/>
    <w:qFormat/>
    <w:rsid w:val="004F1286"/>
    <w:rPr>
      <w:b/>
      <w:bCs/>
    </w:rPr>
  </w:style>
  <w:style w:type="table" w:styleId="Table3Deffects1">
    <w:name w:val="Table 3D effects 1"/>
    <w:basedOn w:val="TableNormal"/>
    <w:rsid w:val="004F128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4F128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4F128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4F128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4F128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4F128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4F128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4F128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4F128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4F128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4F128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4F128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4F128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4F128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4F128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4F128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4F128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4F12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4F128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4F128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4F128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4F128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4F128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4F128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4F128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4F128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4F128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4F128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4F128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4F128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4F128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4F128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4F128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4F128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4F128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4F128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4F128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4F128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4F128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4F12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4F128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4F128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4F128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yleHeading4Justified">
    <w:name w:val="Style Heading 4 + Justified"/>
    <w:basedOn w:val="Heading4"/>
    <w:next w:val="Normal"/>
    <w:rsid w:val="004F1286"/>
    <w:pPr>
      <w:keepNext/>
      <w:numPr>
        <w:ilvl w:val="0"/>
        <w:numId w:val="0"/>
      </w:numPr>
      <w:tabs>
        <w:tab w:val="clear" w:pos="-720"/>
        <w:tab w:val="clear" w:pos="357"/>
        <w:tab w:val="num" w:pos="4680"/>
      </w:tabs>
      <w:spacing w:line="360" w:lineRule="auto"/>
      <w:ind w:left="4680" w:hanging="360"/>
      <w:jc w:val="both"/>
    </w:pPr>
    <w:rPr>
      <w:rFonts w:ascii="Times New Roman" w:hAnsi="Times New Roman"/>
      <w:bCs/>
      <w:caps/>
      <w:smallCaps/>
      <w:lang w:val="en-ZA"/>
    </w:rPr>
  </w:style>
  <w:style w:type="paragraph" w:customStyle="1" w:styleId="StyleHeading5Justified">
    <w:name w:val="Style Heading 5 + Justified"/>
    <w:basedOn w:val="Heading5"/>
    <w:next w:val="Normal"/>
    <w:rsid w:val="004F1286"/>
    <w:pPr>
      <w:keepNext w:val="0"/>
      <w:numPr>
        <w:ilvl w:val="0"/>
        <w:numId w:val="0"/>
      </w:numPr>
      <w:tabs>
        <w:tab w:val="clear" w:pos="-720"/>
        <w:tab w:val="clear" w:pos="357"/>
        <w:tab w:val="num" w:pos="5400"/>
      </w:tabs>
      <w:suppressAutoHyphens w:val="0"/>
      <w:spacing w:line="360" w:lineRule="auto"/>
      <w:ind w:left="5400" w:hanging="360"/>
    </w:pPr>
    <w:rPr>
      <w:rFonts w:ascii="Times New Roman" w:hAnsi="Times New Roman"/>
      <w:bCs/>
      <w:iCs w:val="0"/>
      <w:caps/>
      <w:szCs w:val="20"/>
      <w:lang w:val="en-ZA"/>
    </w:rPr>
  </w:style>
  <w:style w:type="paragraph" w:customStyle="1" w:styleId="Style2">
    <w:name w:val="Style2"/>
    <w:basedOn w:val="Normal"/>
    <w:rsid w:val="004F1286"/>
    <w:pPr>
      <w:tabs>
        <w:tab w:val="clear" w:pos="357"/>
      </w:tabs>
      <w:spacing w:before="240" w:after="60" w:line="360" w:lineRule="auto"/>
      <w:jc w:val="center"/>
      <w:outlineLvl w:val="0"/>
    </w:pPr>
    <w:rPr>
      <w:rFonts w:cs="Arial"/>
      <w:b/>
      <w:bCs/>
      <w:kern w:val="28"/>
      <w:sz w:val="32"/>
      <w:szCs w:val="32"/>
      <w:lang w:val="en-ZA"/>
    </w:rPr>
  </w:style>
  <w:style w:type="paragraph" w:customStyle="1" w:styleId="Char1CharCharCharCharCharChar1CharCharCharCharChar">
    <w:name w:val="Char1 Char Char Char Char Char Char1 Char Char Char Char Char"/>
    <w:basedOn w:val="Normal"/>
    <w:semiHidden/>
    <w:rsid w:val="004F1286"/>
    <w:pPr>
      <w:tabs>
        <w:tab w:val="clear" w:pos="357"/>
      </w:tabs>
      <w:spacing w:after="240" w:line="24" w:lineRule="atLeast"/>
    </w:pPr>
    <w:rPr>
      <w:rFonts w:cs="Arial"/>
      <w:sz w:val="22"/>
      <w:szCs w:val="22"/>
      <w:lang w:val="en-US"/>
    </w:rPr>
  </w:style>
  <w:style w:type="paragraph" w:styleId="EndnoteText">
    <w:name w:val="endnote text"/>
    <w:basedOn w:val="Normal"/>
    <w:link w:val="EndnoteTextChar"/>
    <w:rsid w:val="004F1286"/>
    <w:pPr>
      <w:tabs>
        <w:tab w:val="clear" w:pos="357"/>
      </w:tabs>
    </w:pPr>
    <w:rPr>
      <w:szCs w:val="20"/>
      <w:lang w:val="en-ZA" w:eastAsia="en-GB"/>
    </w:rPr>
  </w:style>
  <w:style w:type="character" w:customStyle="1" w:styleId="EndnoteTextChar">
    <w:name w:val="Endnote Text Char"/>
    <w:link w:val="EndnoteText"/>
    <w:rsid w:val="004F1286"/>
    <w:rPr>
      <w:rFonts w:ascii="Arial" w:hAnsi="Arial"/>
      <w:lang w:eastAsia="en-GB"/>
    </w:rPr>
  </w:style>
  <w:style w:type="character" w:styleId="EndnoteReference">
    <w:name w:val="endnote reference"/>
    <w:rsid w:val="004F1286"/>
    <w:rPr>
      <w:vertAlign w:val="superscript"/>
    </w:rPr>
  </w:style>
  <w:style w:type="paragraph" w:customStyle="1" w:styleId="StyleHeading1Left0cmFirstline0cm1">
    <w:name w:val="Style Heading 1 + Left:  0 cm First line:  0 cm1"/>
    <w:basedOn w:val="Heading1"/>
    <w:rsid w:val="004F1286"/>
    <w:pPr>
      <w:tabs>
        <w:tab w:val="left" w:pos="357"/>
      </w:tabs>
      <w:spacing w:after="60" w:line="360" w:lineRule="auto"/>
      <w:jc w:val="left"/>
    </w:pPr>
    <w:rPr>
      <w:rFonts w:ascii="Arial Bold" w:hAnsi="Arial Bold"/>
      <w:bCs/>
      <w:caps/>
      <w:kern w:val="32"/>
      <w:sz w:val="32"/>
      <w:szCs w:val="32"/>
      <w:lang w:val="en-ZA" w:eastAsia="en-ZA"/>
    </w:rPr>
  </w:style>
  <w:style w:type="paragraph" w:customStyle="1" w:styleId="BodyTextBullet">
    <w:name w:val="Body Text Bullet"/>
    <w:basedOn w:val="Normal"/>
    <w:rsid w:val="004F1286"/>
    <w:pPr>
      <w:numPr>
        <w:numId w:val="43"/>
      </w:numPr>
      <w:tabs>
        <w:tab w:val="clear" w:pos="357"/>
      </w:tabs>
      <w:spacing w:before="60" w:after="60"/>
    </w:pPr>
    <w:rPr>
      <w:rFonts w:cs="Arial"/>
      <w:sz w:val="22"/>
      <w:szCs w:val="22"/>
      <w:lang w:val="en-ZA"/>
    </w:rPr>
  </w:style>
  <w:style w:type="paragraph" w:customStyle="1" w:styleId="CharCharChar">
    <w:name w:val="Char Char Char"/>
    <w:basedOn w:val="Normal"/>
    <w:semiHidden/>
    <w:rsid w:val="004F1286"/>
    <w:pPr>
      <w:tabs>
        <w:tab w:val="clear" w:pos="357"/>
      </w:tabs>
      <w:spacing w:after="240" w:line="24" w:lineRule="atLeast"/>
    </w:pPr>
    <w:rPr>
      <w:rFonts w:cs="Arial"/>
      <w:sz w:val="22"/>
      <w:szCs w:val="22"/>
      <w:lang w:val="en-US"/>
    </w:rPr>
  </w:style>
  <w:style w:type="character" w:customStyle="1" w:styleId="CaptionChar">
    <w:name w:val="Caption Char"/>
    <w:link w:val="Caption"/>
    <w:rsid w:val="004F1286"/>
    <w:rPr>
      <w:rFonts w:ascii="Arial" w:hAnsi="Arial"/>
      <w:b/>
      <w:sz w:val="24"/>
      <w:lang w:eastAsia="en-US"/>
    </w:rPr>
  </w:style>
  <w:style w:type="paragraph" w:customStyle="1" w:styleId="StyleStyleCaption11pt">
    <w:name w:val="Style Style Caption+ + 11 pt +"/>
    <w:basedOn w:val="StyleCaption11pt"/>
    <w:link w:val="StyleStyleCaption11ptChar"/>
    <w:autoRedefine/>
    <w:rsid w:val="004F1286"/>
    <w:pPr>
      <w:jc w:val="left"/>
    </w:pPr>
    <w:rPr>
      <w:rFonts w:ascii="Arial Bold" w:hAnsi="Arial Bold"/>
      <w:szCs w:val="22"/>
      <w:u w:val="none"/>
    </w:rPr>
  </w:style>
  <w:style w:type="character" w:customStyle="1" w:styleId="StyleStyleCaption11ptChar">
    <w:name w:val="Style Style Caption+ + 11 pt + Char"/>
    <w:link w:val="StyleStyleCaption11pt"/>
    <w:rsid w:val="004F1286"/>
    <w:rPr>
      <w:rFonts w:ascii="Arial Bold" w:hAnsi="Arial Bold"/>
      <w:b/>
      <w:bCs/>
      <w:sz w:val="22"/>
      <w:szCs w:val="22"/>
      <w:lang w:eastAsia="en-US"/>
    </w:rPr>
  </w:style>
  <w:style w:type="character" w:customStyle="1" w:styleId="Char2">
    <w:name w:val="Char2"/>
    <w:rsid w:val="004F1286"/>
    <w:rPr>
      <w:rFonts w:ascii="Arial" w:hAnsi="Arial"/>
      <w:b/>
      <w:bCs/>
      <w:iCs/>
      <w:szCs w:val="26"/>
      <w:lang w:val="en-ZA" w:eastAsia="en-ZA" w:bidi="ar-SA"/>
    </w:rPr>
  </w:style>
  <w:style w:type="character" w:customStyle="1" w:styleId="FigureChar">
    <w:name w:val="Figure Char"/>
    <w:rsid w:val="004F1286"/>
    <w:rPr>
      <w:rFonts w:ascii="Arial" w:hAnsi="Arial"/>
      <w:b/>
      <w:bCs/>
      <w:lang w:val="en-ZA" w:eastAsia="en-ZA" w:bidi="ar-SA"/>
    </w:rPr>
  </w:style>
  <w:style w:type="paragraph" w:customStyle="1" w:styleId="BodyTextIndented">
    <w:name w:val="Body Text Indented"/>
    <w:basedOn w:val="Normal"/>
    <w:rsid w:val="004F1286"/>
    <w:pPr>
      <w:tabs>
        <w:tab w:val="clear" w:pos="357"/>
      </w:tabs>
      <w:spacing w:before="120" w:after="120"/>
      <w:ind w:left="1077"/>
    </w:pPr>
    <w:rPr>
      <w:rFonts w:cs="Arial"/>
      <w:sz w:val="22"/>
      <w:szCs w:val="22"/>
      <w:lang w:val="en-ZA"/>
    </w:rPr>
  </w:style>
  <w:style w:type="character" w:customStyle="1" w:styleId="Char1">
    <w:name w:val="Char1"/>
    <w:rsid w:val="004F1286"/>
    <w:rPr>
      <w:rFonts w:ascii="Arial" w:hAnsi="Arial"/>
      <w:b/>
      <w:bCs/>
      <w:iCs/>
      <w:szCs w:val="26"/>
    </w:rPr>
  </w:style>
  <w:style w:type="character" w:customStyle="1" w:styleId="Char">
    <w:name w:val="Char"/>
    <w:rsid w:val="004F1286"/>
    <w:rPr>
      <w:rFonts w:ascii="Arial" w:hAnsi="Arial"/>
      <w:b/>
      <w:bCs/>
      <w:lang w:val="en-ZA" w:eastAsia="en-ZA" w:bidi="ar-SA"/>
    </w:rPr>
  </w:style>
  <w:style w:type="paragraph" w:customStyle="1" w:styleId="TableBullet1">
    <w:name w:val="Table Bullet 1"/>
    <w:basedOn w:val="Normal"/>
    <w:rsid w:val="004F1286"/>
    <w:pPr>
      <w:numPr>
        <w:numId w:val="44"/>
      </w:numPr>
      <w:tabs>
        <w:tab w:val="clear" w:pos="357"/>
        <w:tab w:val="left" w:pos="397"/>
        <w:tab w:val="left" w:pos="794"/>
        <w:tab w:val="left" w:pos="1191"/>
        <w:tab w:val="left" w:pos="1587"/>
        <w:tab w:val="left" w:pos="1984"/>
        <w:tab w:val="left" w:pos="2381"/>
        <w:tab w:val="left" w:pos="2778"/>
        <w:tab w:val="left" w:pos="3175"/>
        <w:tab w:val="left" w:pos="3572"/>
        <w:tab w:val="left" w:pos="3969"/>
      </w:tabs>
      <w:spacing w:before="40" w:after="40"/>
      <w:jc w:val="left"/>
    </w:pPr>
    <w:rPr>
      <w:rFonts w:cs="Arial"/>
      <w:szCs w:val="20"/>
      <w:lang w:val="en-ZA"/>
    </w:rPr>
  </w:style>
  <w:style w:type="paragraph" w:customStyle="1" w:styleId="CM26">
    <w:name w:val="CM26"/>
    <w:basedOn w:val="Normal"/>
    <w:next w:val="Normal"/>
    <w:rsid w:val="004F1286"/>
    <w:pPr>
      <w:widowControl w:val="0"/>
      <w:tabs>
        <w:tab w:val="clear" w:pos="357"/>
      </w:tabs>
      <w:autoSpaceDE w:val="0"/>
      <w:autoSpaceDN w:val="0"/>
      <w:adjustRightInd w:val="0"/>
      <w:jc w:val="left"/>
    </w:pPr>
    <w:rPr>
      <w:sz w:val="24"/>
      <w:lang w:val="en-ZA" w:eastAsia="en-ZA"/>
    </w:rPr>
  </w:style>
  <w:style w:type="paragraph" w:customStyle="1" w:styleId="TableBullet1Indent">
    <w:name w:val="Table Bullet 1 Indent"/>
    <w:basedOn w:val="TableBullet1"/>
    <w:rsid w:val="004F1286"/>
    <w:pPr>
      <w:numPr>
        <w:ilvl w:val="1"/>
      </w:numPr>
      <w:tabs>
        <w:tab w:val="left" w:pos="794"/>
      </w:tabs>
    </w:pPr>
  </w:style>
  <w:style w:type="paragraph" w:customStyle="1" w:styleId="TableBullet2">
    <w:name w:val="Table Bullet 2"/>
    <w:basedOn w:val="TableBullet1"/>
    <w:rsid w:val="004F1286"/>
    <w:pPr>
      <w:numPr>
        <w:ilvl w:val="2"/>
      </w:numPr>
      <w:tabs>
        <w:tab w:val="left" w:pos="794"/>
      </w:tabs>
    </w:pPr>
  </w:style>
  <w:style w:type="paragraph" w:customStyle="1" w:styleId="TableBullet2Indent">
    <w:name w:val="Table Bullet 2 Indent"/>
    <w:basedOn w:val="TableBullet1Indent"/>
    <w:rsid w:val="004F1286"/>
    <w:pPr>
      <w:numPr>
        <w:ilvl w:val="3"/>
      </w:numPr>
      <w:tabs>
        <w:tab w:val="left" w:pos="1191"/>
      </w:tabs>
    </w:pPr>
  </w:style>
  <w:style w:type="paragraph" w:customStyle="1" w:styleId="TableBullet3">
    <w:name w:val="Table Bullet 3"/>
    <w:basedOn w:val="TableBullet2"/>
    <w:rsid w:val="004F1286"/>
    <w:pPr>
      <w:numPr>
        <w:ilvl w:val="4"/>
      </w:numPr>
      <w:tabs>
        <w:tab w:val="left" w:pos="1191"/>
      </w:tabs>
    </w:pPr>
  </w:style>
  <w:style w:type="paragraph" w:customStyle="1" w:styleId="TableBullet3Indent">
    <w:name w:val="Table Bullet 3 Indent"/>
    <w:basedOn w:val="TableBullet2Indent"/>
    <w:rsid w:val="004F1286"/>
    <w:pPr>
      <w:numPr>
        <w:ilvl w:val="5"/>
      </w:numPr>
      <w:tabs>
        <w:tab w:val="left" w:pos="1587"/>
      </w:tabs>
      <w:ind w:hanging="397"/>
    </w:pPr>
  </w:style>
  <w:style w:type="paragraph" w:customStyle="1" w:styleId="TableBullet4">
    <w:name w:val="Table Bullet 4"/>
    <w:basedOn w:val="TableBullet3"/>
    <w:rsid w:val="004F1286"/>
    <w:pPr>
      <w:numPr>
        <w:ilvl w:val="6"/>
      </w:numPr>
      <w:tabs>
        <w:tab w:val="left" w:pos="1587"/>
      </w:tabs>
      <w:ind w:hanging="397"/>
    </w:pPr>
  </w:style>
  <w:style w:type="paragraph" w:customStyle="1" w:styleId="TableBullet4Indent">
    <w:name w:val="Table Bullet 4 Indent"/>
    <w:basedOn w:val="TableBullet3Indent"/>
    <w:rsid w:val="004F1286"/>
    <w:pPr>
      <w:numPr>
        <w:ilvl w:val="7"/>
      </w:numPr>
      <w:tabs>
        <w:tab w:val="left" w:pos="1984"/>
      </w:tabs>
    </w:pPr>
  </w:style>
  <w:style w:type="paragraph" w:customStyle="1" w:styleId="Style10pt">
    <w:name w:val="Style 10 pt"/>
    <w:basedOn w:val="Normal"/>
    <w:rsid w:val="004F1286"/>
    <w:pPr>
      <w:tabs>
        <w:tab w:val="clear" w:pos="357"/>
      </w:tabs>
      <w:ind w:left="720"/>
      <w:jc w:val="left"/>
    </w:pPr>
    <w:rPr>
      <w:rFonts w:ascii="Times New Roman" w:hAnsi="Times New Roman"/>
      <w:szCs w:val="20"/>
      <w:lang w:val="en-ZA"/>
    </w:rPr>
  </w:style>
  <w:style w:type="character" w:customStyle="1" w:styleId="BGIndent3Alt3Char">
    <w:name w:val="BGIndent3 Alt+3 Char"/>
    <w:link w:val="BGIndent3Alt3"/>
    <w:locked/>
    <w:rsid w:val="004F1286"/>
    <w:rPr>
      <w:rFonts w:ascii="Arial" w:hAnsi="Arial" w:cs="Arial"/>
    </w:rPr>
  </w:style>
  <w:style w:type="paragraph" w:customStyle="1" w:styleId="BGIndent3Alt3">
    <w:name w:val="BGIndent3 Alt+3"/>
    <w:basedOn w:val="List3"/>
    <w:link w:val="BGIndent3Alt3Char"/>
    <w:rsid w:val="004F1286"/>
    <w:pPr>
      <w:tabs>
        <w:tab w:val="clear" w:pos="357"/>
      </w:tabs>
      <w:spacing w:line="360" w:lineRule="auto"/>
      <w:ind w:left="2160" w:firstLine="0"/>
    </w:pPr>
    <w:rPr>
      <w:rFonts w:cs="Arial"/>
      <w:szCs w:val="20"/>
      <w:lang w:val="en-ZA" w:eastAsia="en-ZA"/>
    </w:rPr>
  </w:style>
  <w:style w:type="paragraph" w:customStyle="1" w:styleId="TextBul7-1">
    <w:name w:val="_TextBul7-1"/>
    <w:basedOn w:val="Normal"/>
    <w:rsid w:val="004F1286"/>
    <w:pPr>
      <w:numPr>
        <w:numId w:val="54"/>
      </w:numPr>
      <w:tabs>
        <w:tab w:val="clear" w:pos="357"/>
      </w:tabs>
      <w:spacing w:after="240"/>
    </w:pPr>
    <w:rPr>
      <w:szCs w:val="20"/>
      <w:lang w:val="en-ZA"/>
    </w:rPr>
  </w:style>
  <w:style w:type="character" w:customStyle="1" w:styleId="SpecBody1CharCharChar">
    <w:name w:val="Spec Body 1 Char Char Char"/>
    <w:link w:val="SpecBody1CharChar"/>
    <w:locked/>
    <w:rsid w:val="004F1286"/>
    <w:rPr>
      <w:rFonts w:ascii="Arial" w:hAnsi="Arial" w:cs="Arial"/>
      <w:szCs w:val="24"/>
      <w:lang w:val="en-GB" w:eastAsia="en-US"/>
    </w:rPr>
  </w:style>
  <w:style w:type="character" w:customStyle="1" w:styleId="AnormalPARChar">
    <w:name w:val="AnormalPAR Char"/>
    <w:basedOn w:val="DefaultParagraphFont"/>
    <w:link w:val="AnormalPAR"/>
    <w:locked/>
    <w:rsid w:val="00EB31AA"/>
    <w:rPr>
      <w:rFonts w:ascii="Arial" w:hAnsi="Arial" w:cs="Arial"/>
      <w:sz w:val="22"/>
      <w:szCs w:val="24"/>
      <w:lang w:val="en-GB"/>
    </w:rPr>
  </w:style>
  <w:style w:type="paragraph" w:customStyle="1" w:styleId="AnormalPAR">
    <w:name w:val="AnormalPAR"/>
    <w:basedOn w:val="Normal"/>
    <w:link w:val="AnormalPARChar"/>
    <w:qFormat/>
    <w:rsid w:val="00EB31AA"/>
    <w:pPr>
      <w:tabs>
        <w:tab w:val="clear" w:pos="357"/>
        <w:tab w:val="left" w:pos="-142"/>
        <w:tab w:val="left" w:pos="907"/>
        <w:tab w:val="left" w:pos="1304"/>
        <w:tab w:val="left" w:pos="1701"/>
        <w:tab w:val="left" w:pos="2098"/>
        <w:tab w:val="left" w:pos="2494"/>
        <w:tab w:val="left" w:pos="2891"/>
        <w:tab w:val="left" w:pos="3288"/>
        <w:tab w:val="left" w:pos="3685"/>
        <w:tab w:val="left" w:pos="4082"/>
        <w:tab w:val="left" w:pos="4479"/>
      </w:tabs>
      <w:spacing w:after="120"/>
      <w:ind w:left="-284"/>
    </w:pPr>
    <w:rPr>
      <w:rFonts w:cs="Arial"/>
      <w:sz w:val="22"/>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36351">
      <w:bodyDiv w:val="1"/>
      <w:marLeft w:val="0"/>
      <w:marRight w:val="0"/>
      <w:marTop w:val="0"/>
      <w:marBottom w:val="0"/>
      <w:divBdr>
        <w:top w:val="none" w:sz="0" w:space="0" w:color="auto"/>
        <w:left w:val="none" w:sz="0" w:space="0" w:color="auto"/>
        <w:bottom w:val="none" w:sz="0" w:space="0" w:color="auto"/>
        <w:right w:val="none" w:sz="0" w:space="0" w:color="auto"/>
      </w:divBdr>
      <w:divsChild>
        <w:div w:id="1363437902">
          <w:marLeft w:val="0"/>
          <w:marRight w:val="0"/>
          <w:marTop w:val="0"/>
          <w:marBottom w:val="0"/>
          <w:divBdr>
            <w:top w:val="none" w:sz="0" w:space="0" w:color="auto"/>
            <w:left w:val="none" w:sz="0" w:space="0" w:color="auto"/>
            <w:bottom w:val="none" w:sz="0" w:space="0" w:color="auto"/>
            <w:right w:val="none" w:sz="0" w:space="0" w:color="auto"/>
          </w:divBdr>
          <w:divsChild>
            <w:div w:id="761680530">
              <w:marLeft w:val="0"/>
              <w:marRight w:val="0"/>
              <w:marTop w:val="0"/>
              <w:marBottom w:val="0"/>
              <w:divBdr>
                <w:top w:val="none" w:sz="0" w:space="0" w:color="auto"/>
                <w:left w:val="none" w:sz="0" w:space="0" w:color="auto"/>
                <w:bottom w:val="none" w:sz="0" w:space="0" w:color="auto"/>
                <w:right w:val="none" w:sz="0" w:space="0" w:color="auto"/>
              </w:divBdr>
            </w:div>
            <w:div w:id="1006715623">
              <w:marLeft w:val="0"/>
              <w:marRight w:val="0"/>
              <w:marTop w:val="0"/>
              <w:marBottom w:val="0"/>
              <w:divBdr>
                <w:top w:val="none" w:sz="0" w:space="0" w:color="auto"/>
                <w:left w:val="none" w:sz="0" w:space="0" w:color="auto"/>
                <w:bottom w:val="none" w:sz="0" w:space="0" w:color="auto"/>
                <w:right w:val="none" w:sz="0" w:space="0" w:color="auto"/>
              </w:divBdr>
            </w:div>
            <w:div w:id="1034355328">
              <w:marLeft w:val="0"/>
              <w:marRight w:val="0"/>
              <w:marTop w:val="0"/>
              <w:marBottom w:val="0"/>
              <w:divBdr>
                <w:top w:val="none" w:sz="0" w:space="0" w:color="auto"/>
                <w:left w:val="none" w:sz="0" w:space="0" w:color="auto"/>
                <w:bottom w:val="none" w:sz="0" w:space="0" w:color="auto"/>
                <w:right w:val="none" w:sz="0" w:space="0" w:color="auto"/>
              </w:divBdr>
            </w:div>
            <w:div w:id="1992363873">
              <w:marLeft w:val="0"/>
              <w:marRight w:val="0"/>
              <w:marTop w:val="0"/>
              <w:marBottom w:val="0"/>
              <w:divBdr>
                <w:top w:val="none" w:sz="0" w:space="0" w:color="auto"/>
                <w:left w:val="none" w:sz="0" w:space="0" w:color="auto"/>
                <w:bottom w:val="none" w:sz="0" w:space="0" w:color="auto"/>
                <w:right w:val="none" w:sz="0" w:space="0" w:color="auto"/>
              </w:divBdr>
            </w:div>
            <w:div w:id="210326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77146">
      <w:bodyDiv w:val="1"/>
      <w:marLeft w:val="0"/>
      <w:marRight w:val="0"/>
      <w:marTop w:val="0"/>
      <w:marBottom w:val="0"/>
      <w:divBdr>
        <w:top w:val="none" w:sz="0" w:space="0" w:color="auto"/>
        <w:left w:val="none" w:sz="0" w:space="0" w:color="auto"/>
        <w:bottom w:val="none" w:sz="0" w:space="0" w:color="auto"/>
        <w:right w:val="none" w:sz="0" w:space="0" w:color="auto"/>
      </w:divBdr>
      <w:divsChild>
        <w:div w:id="1941641915">
          <w:marLeft w:val="0"/>
          <w:marRight w:val="0"/>
          <w:marTop w:val="0"/>
          <w:marBottom w:val="0"/>
          <w:divBdr>
            <w:top w:val="none" w:sz="0" w:space="0" w:color="auto"/>
            <w:left w:val="none" w:sz="0" w:space="0" w:color="auto"/>
            <w:bottom w:val="none" w:sz="0" w:space="0" w:color="auto"/>
            <w:right w:val="none" w:sz="0" w:space="0" w:color="auto"/>
          </w:divBdr>
          <w:divsChild>
            <w:div w:id="90660850">
              <w:marLeft w:val="0"/>
              <w:marRight w:val="0"/>
              <w:marTop w:val="0"/>
              <w:marBottom w:val="0"/>
              <w:divBdr>
                <w:top w:val="none" w:sz="0" w:space="0" w:color="auto"/>
                <w:left w:val="none" w:sz="0" w:space="0" w:color="auto"/>
                <w:bottom w:val="none" w:sz="0" w:space="0" w:color="auto"/>
                <w:right w:val="none" w:sz="0" w:space="0" w:color="auto"/>
              </w:divBdr>
            </w:div>
            <w:div w:id="299768336">
              <w:marLeft w:val="0"/>
              <w:marRight w:val="0"/>
              <w:marTop w:val="0"/>
              <w:marBottom w:val="0"/>
              <w:divBdr>
                <w:top w:val="none" w:sz="0" w:space="0" w:color="auto"/>
                <w:left w:val="none" w:sz="0" w:space="0" w:color="auto"/>
                <w:bottom w:val="none" w:sz="0" w:space="0" w:color="auto"/>
                <w:right w:val="none" w:sz="0" w:space="0" w:color="auto"/>
              </w:divBdr>
            </w:div>
            <w:div w:id="336616898">
              <w:marLeft w:val="0"/>
              <w:marRight w:val="0"/>
              <w:marTop w:val="0"/>
              <w:marBottom w:val="0"/>
              <w:divBdr>
                <w:top w:val="none" w:sz="0" w:space="0" w:color="auto"/>
                <w:left w:val="none" w:sz="0" w:space="0" w:color="auto"/>
                <w:bottom w:val="none" w:sz="0" w:space="0" w:color="auto"/>
                <w:right w:val="none" w:sz="0" w:space="0" w:color="auto"/>
              </w:divBdr>
            </w:div>
            <w:div w:id="488864182">
              <w:marLeft w:val="0"/>
              <w:marRight w:val="0"/>
              <w:marTop w:val="0"/>
              <w:marBottom w:val="0"/>
              <w:divBdr>
                <w:top w:val="none" w:sz="0" w:space="0" w:color="auto"/>
                <w:left w:val="none" w:sz="0" w:space="0" w:color="auto"/>
                <w:bottom w:val="none" w:sz="0" w:space="0" w:color="auto"/>
                <w:right w:val="none" w:sz="0" w:space="0" w:color="auto"/>
              </w:divBdr>
            </w:div>
            <w:div w:id="556480730">
              <w:marLeft w:val="0"/>
              <w:marRight w:val="0"/>
              <w:marTop w:val="0"/>
              <w:marBottom w:val="0"/>
              <w:divBdr>
                <w:top w:val="none" w:sz="0" w:space="0" w:color="auto"/>
                <w:left w:val="none" w:sz="0" w:space="0" w:color="auto"/>
                <w:bottom w:val="none" w:sz="0" w:space="0" w:color="auto"/>
                <w:right w:val="none" w:sz="0" w:space="0" w:color="auto"/>
              </w:divBdr>
            </w:div>
            <w:div w:id="1573274259">
              <w:marLeft w:val="0"/>
              <w:marRight w:val="0"/>
              <w:marTop w:val="0"/>
              <w:marBottom w:val="0"/>
              <w:divBdr>
                <w:top w:val="none" w:sz="0" w:space="0" w:color="auto"/>
                <w:left w:val="none" w:sz="0" w:space="0" w:color="auto"/>
                <w:bottom w:val="none" w:sz="0" w:space="0" w:color="auto"/>
                <w:right w:val="none" w:sz="0" w:space="0" w:color="auto"/>
              </w:divBdr>
            </w:div>
            <w:div w:id="1819228528">
              <w:marLeft w:val="0"/>
              <w:marRight w:val="0"/>
              <w:marTop w:val="0"/>
              <w:marBottom w:val="0"/>
              <w:divBdr>
                <w:top w:val="none" w:sz="0" w:space="0" w:color="auto"/>
                <w:left w:val="none" w:sz="0" w:space="0" w:color="auto"/>
                <w:bottom w:val="none" w:sz="0" w:space="0" w:color="auto"/>
                <w:right w:val="none" w:sz="0" w:space="0" w:color="auto"/>
              </w:divBdr>
            </w:div>
            <w:div w:id="1913461574">
              <w:marLeft w:val="0"/>
              <w:marRight w:val="0"/>
              <w:marTop w:val="0"/>
              <w:marBottom w:val="0"/>
              <w:divBdr>
                <w:top w:val="none" w:sz="0" w:space="0" w:color="auto"/>
                <w:left w:val="none" w:sz="0" w:space="0" w:color="auto"/>
                <w:bottom w:val="none" w:sz="0" w:space="0" w:color="auto"/>
                <w:right w:val="none" w:sz="0" w:space="0" w:color="auto"/>
              </w:divBdr>
            </w:div>
            <w:div w:id="1933128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72444">
      <w:bodyDiv w:val="1"/>
      <w:marLeft w:val="0"/>
      <w:marRight w:val="0"/>
      <w:marTop w:val="0"/>
      <w:marBottom w:val="0"/>
      <w:divBdr>
        <w:top w:val="none" w:sz="0" w:space="0" w:color="auto"/>
        <w:left w:val="none" w:sz="0" w:space="0" w:color="auto"/>
        <w:bottom w:val="none" w:sz="0" w:space="0" w:color="auto"/>
        <w:right w:val="none" w:sz="0" w:space="0" w:color="auto"/>
      </w:divBdr>
      <w:divsChild>
        <w:div w:id="1060128703">
          <w:marLeft w:val="0"/>
          <w:marRight w:val="0"/>
          <w:marTop w:val="0"/>
          <w:marBottom w:val="0"/>
          <w:divBdr>
            <w:top w:val="none" w:sz="0" w:space="0" w:color="auto"/>
            <w:left w:val="none" w:sz="0" w:space="0" w:color="auto"/>
            <w:bottom w:val="none" w:sz="0" w:space="0" w:color="auto"/>
            <w:right w:val="none" w:sz="0" w:space="0" w:color="auto"/>
          </w:divBdr>
          <w:divsChild>
            <w:div w:id="150685906">
              <w:marLeft w:val="0"/>
              <w:marRight w:val="0"/>
              <w:marTop w:val="0"/>
              <w:marBottom w:val="0"/>
              <w:divBdr>
                <w:top w:val="none" w:sz="0" w:space="0" w:color="auto"/>
                <w:left w:val="none" w:sz="0" w:space="0" w:color="auto"/>
                <w:bottom w:val="none" w:sz="0" w:space="0" w:color="auto"/>
                <w:right w:val="none" w:sz="0" w:space="0" w:color="auto"/>
              </w:divBdr>
            </w:div>
            <w:div w:id="273025577">
              <w:marLeft w:val="0"/>
              <w:marRight w:val="0"/>
              <w:marTop w:val="0"/>
              <w:marBottom w:val="0"/>
              <w:divBdr>
                <w:top w:val="none" w:sz="0" w:space="0" w:color="auto"/>
                <w:left w:val="none" w:sz="0" w:space="0" w:color="auto"/>
                <w:bottom w:val="none" w:sz="0" w:space="0" w:color="auto"/>
                <w:right w:val="none" w:sz="0" w:space="0" w:color="auto"/>
              </w:divBdr>
            </w:div>
            <w:div w:id="274560466">
              <w:marLeft w:val="0"/>
              <w:marRight w:val="0"/>
              <w:marTop w:val="0"/>
              <w:marBottom w:val="0"/>
              <w:divBdr>
                <w:top w:val="none" w:sz="0" w:space="0" w:color="auto"/>
                <w:left w:val="none" w:sz="0" w:space="0" w:color="auto"/>
                <w:bottom w:val="none" w:sz="0" w:space="0" w:color="auto"/>
                <w:right w:val="none" w:sz="0" w:space="0" w:color="auto"/>
              </w:divBdr>
            </w:div>
            <w:div w:id="327367331">
              <w:marLeft w:val="0"/>
              <w:marRight w:val="0"/>
              <w:marTop w:val="0"/>
              <w:marBottom w:val="0"/>
              <w:divBdr>
                <w:top w:val="none" w:sz="0" w:space="0" w:color="auto"/>
                <w:left w:val="none" w:sz="0" w:space="0" w:color="auto"/>
                <w:bottom w:val="none" w:sz="0" w:space="0" w:color="auto"/>
                <w:right w:val="none" w:sz="0" w:space="0" w:color="auto"/>
              </w:divBdr>
            </w:div>
            <w:div w:id="481310356">
              <w:marLeft w:val="0"/>
              <w:marRight w:val="0"/>
              <w:marTop w:val="0"/>
              <w:marBottom w:val="0"/>
              <w:divBdr>
                <w:top w:val="none" w:sz="0" w:space="0" w:color="auto"/>
                <w:left w:val="none" w:sz="0" w:space="0" w:color="auto"/>
                <w:bottom w:val="none" w:sz="0" w:space="0" w:color="auto"/>
                <w:right w:val="none" w:sz="0" w:space="0" w:color="auto"/>
              </w:divBdr>
            </w:div>
            <w:div w:id="658004550">
              <w:marLeft w:val="0"/>
              <w:marRight w:val="0"/>
              <w:marTop w:val="0"/>
              <w:marBottom w:val="0"/>
              <w:divBdr>
                <w:top w:val="none" w:sz="0" w:space="0" w:color="auto"/>
                <w:left w:val="none" w:sz="0" w:space="0" w:color="auto"/>
                <w:bottom w:val="none" w:sz="0" w:space="0" w:color="auto"/>
                <w:right w:val="none" w:sz="0" w:space="0" w:color="auto"/>
              </w:divBdr>
            </w:div>
            <w:div w:id="837773013">
              <w:marLeft w:val="0"/>
              <w:marRight w:val="0"/>
              <w:marTop w:val="0"/>
              <w:marBottom w:val="0"/>
              <w:divBdr>
                <w:top w:val="none" w:sz="0" w:space="0" w:color="auto"/>
                <w:left w:val="none" w:sz="0" w:space="0" w:color="auto"/>
                <w:bottom w:val="none" w:sz="0" w:space="0" w:color="auto"/>
                <w:right w:val="none" w:sz="0" w:space="0" w:color="auto"/>
              </w:divBdr>
            </w:div>
            <w:div w:id="1178422260">
              <w:marLeft w:val="0"/>
              <w:marRight w:val="0"/>
              <w:marTop w:val="0"/>
              <w:marBottom w:val="0"/>
              <w:divBdr>
                <w:top w:val="none" w:sz="0" w:space="0" w:color="auto"/>
                <w:left w:val="none" w:sz="0" w:space="0" w:color="auto"/>
                <w:bottom w:val="none" w:sz="0" w:space="0" w:color="auto"/>
                <w:right w:val="none" w:sz="0" w:space="0" w:color="auto"/>
              </w:divBdr>
            </w:div>
            <w:div w:id="1194617346">
              <w:marLeft w:val="0"/>
              <w:marRight w:val="0"/>
              <w:marTop w:val="0"/>
              <w:marBottom w:val="0"/>
              <w:divBdr>
                <w:top w:val="none" w:sz="0" w:space="0" w:color="auto"/>
                <w:left w:val="none" w:sz="0" w:space="0" w:color="auto"/>
                <w:bottom w:val="none" w:sz="0" w:space="0" w:color="auto"/>
                <w:right w:val="none" w:sz="0" w:space="0" w:color="auto"/>
              </w:divBdr>
            </w:div>
            <w:div w:id="1289123855">
              <w:marLeft w:val="0"/>
              <w:marRight w:val="0"/>
              <w:marTop w:val="0"/>
              <w:marBottom w:val="0"/>
              <w:divBdr>
                <w:top w:val="none" w:sz="0" w:space="0" w:color="auto"/>
                <w:left w:val="none" w:sz="0" w:space="0" w:color="auto"/>
                <w:bottom w:val="none" w:sz="0" w:space="0" w:color="auto"/>
                <w:right w:val="none" w:sz="0" w:space="0" w:color="auto"/>
              </w:divBdr>
            </w:div>
            <w:div w:id="1365597593">
              <w:marLeft w:val="0"/>
              <w:marRight w:val="0"/>
              <w:marTop w:val="0"/>
              <w:marBottom w:val="0"/>
              <w:divBdr>
                <w:top w:val="none" w:sz="0" w:space="0" w:color="auto"/>
                <w:left w:val="none" w:sz="0" w:space="0" w:color="auto"/>
                <w:bottom w:val="none" w:sz="0" w:space="0" w:color="auto"/>
                <w:right w:val="none" w:sz="0" w:space="0" w:color="auto"/>
              </w:divBdr>
            </w:div>
            <w:div w:id="1489400291">
              <w:marLeft w:val="0"/>
              <w:marRight w:val="0"/>
              <w:marTop w:val="0"/>
              <w:marBottom w:val="0"/>
              <w:divBdr>
                <w:top w:val="none" w:sz="0" w:space="0" w:color="auto"/>
                <w:left w:val="none" w:sz="0" w:space="0" w:color="auto"/>
                <w:bottom w:val="none" w:sz="0" w:space="0" w:color="auto"/>
                <w:right w:val="none" w:sz="0" w:space="0" w:color="auto"/>
              </w:divBdr>
            </w:div>
            <w:div w:id="1657297220">
              <w:marLeft w:val="0"/>
              <w:marRight w:val="0"/>
              <w:marTop w:val="0"/>
              <w:marBottom w:val="0"/>
              <w:divBdr>
                <w:top w:val="none" w:sz="0" w:space="0" w:color="auto"/>
                <w:left w:val="none" w:sz="0" w:space="0" w:color="auto"/>
                <w:bottom w:val="none" w:sz="0" w:space="0" w:color="auto"/>
                <w:right w:val="none" w:sz="0" w:space="0" w:color="auto"/>
              </w:divBdr>
            </w:div>
            <w:div w:id="1686130352">
              <w:marLeft w:val="0"/>
              <w:marRight w:val="0"/>
              <w:marTop w:val="0"/>
              <w:marBottom w:val="0"/>
              <w:divBdr>
                <w:top w:val="none" w:sz="0" w:space="0" w:color="auto"/>
                <w:left w:val="none" w:sz="0" w:space="0" w:color="auto"/>
                <w:bottom w:val="none" w:sz="0" w:space="0" w:color="auto"/>
                <w:right w:val="none" w:sz="0" w:space="0" w:color="auto"/>
              </w:divBdr>
            </w:div>
            <w:div w:id="1728843780">
              <w:marLeft w:val="0"/>
              <w:marRight w:val="0"/>
              <w:marTop w:val="0"/>
              <w:marBottom w:val="0"/>
              <w:divBdr>
                <w:top w:val="none" w:sz="0" w:space="0" w:color="auto"/>
                <w:left w:val="none" w:sz="0" w:space="0" w:color="auto"/>
                <w:bottom w:val="none" w:sz="0" w:space="0" w:color="auto"/>
                <w:right w:val="none" w:sz="0" w:space="0" w:color="auto"/>
              </w:divBdr>
            </w:div>
            <w:div w:id="1906640283">
              <w:marLeft w:val="0"/>
              <w:marRight w:val="0"/>
              <w:marTop w:val="0"/>
              <w:marBottom w:val="0"/>
              <w:divBdr>
                <w:top w:val="none" w:sz="0" w:space="0" w:color="auto"/>
                <w:left w:val="none" w:sz="0" w:space="0" w:color="auto"/>
                <w:bottom w:val="none" w:sz="0" w:space="0" w:color="auto"/>
                <w:right w:val="none" w:sz="0" w:space="0" w:color="auto"/>
              </w:divBdr>
            </w:div>
            <w:div w:id="1982225010">
              <w:marLeft w:val="0"/>
              <w:marRight w:val="0"/>
              <w:marTop w:val="0"/>
              <w:marBottom w:val="0"/>
              <w:divBdr>
                <w:top w:val="none" w:sz="0" w:space="0" w:color="auto"/>
                <w:left w:val="none" w:sz="0" w:space="0" w:color="auto"/>
                <w:bottom w:val="none" w:sz="0" w:space="0" w:color="auto"/>
                <w:right w:val="none" w:sz="0" w:space="0" w:color="auto"/>
              </w:divBdr>
            </w:div>
            <w:div w:id="2061246079">
              <w:marLeft w:val="0"/>
              <w:marRight w:val="0"/>
              <w:marTop w:val="0"/>
              <w:marBottom w:val="0"/>
              <w:divBdr>
                <w:top w:val="none" w:sz="0" w:space="0" w:color="auto"/>
                <w:left w:val="none" w:sz="0" w:space="0" w:color="auto"/>
                <w:bottom w:val="none" w:sz="0" w:space="0" w:color="auto"/>
                <w:right w:val="none" w:sz="0" w:space="0" w:color="auto"/>
              </w:divBdr>
            </w:div>
            <w:div w:id="214535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16334">
      <w:bodyDiv w:val="1"/>
      <w:marLeft w:val="0"/>
      <w:marRight w:val="0"/>
      <w:marTop w:val="0"/>
      <w:marBottom w:val="0"/>
      <w:divBdr>
        <w:top w:val="none" w:sz="0" w:space="0" w:color="auto"/>
        <w:left w:val="none" w:sz="0" w:space="0" w:color="auto"/>
        <w:bottom w:val="none" w:sz="0" w:space="0" w:color="auto"/>
        <w:right w:val="none" w:sz="0" w:space="0" w:color="auto"/>
      </w:divBdr>
      <w:divsChild>
        <w:div w:id="210579666">
          <w:marLeft w:val="0"/>
          <w:marRight w:val="0"/>
          <w:marTop w:val="0"/>
          <w:marBottom w:val="0"/>
          <w:divBdr>
            <w:top w:val="none" w:sz="0" w:space="0" w:color="auto"/>
            <w:left w:val="none" w:sz="0" w:space="0" w:color="auto"/>
            <w:bottom w:val="none" w:sz="0" w:space="0" w:color="auto"/>
            <w:right w:val="none" w:sz="0" w:space="0" w:color="auto"/>
          </w:divBdr>
          <w:divsChild>
            <w:div w:id="57369093">
              <w:marLeft w:val="0"/>
              <w:marRight w:val="0"/>
              <w:marTop w:val="0"/>
              <w:marBottom w:val="0"/>
              <w:divBdr>
                <w:top w:val="none" w:sz="0" w:space="0" w:color="auto"/>
                <w:left w:val="none" w:sz="0" w:space="0" w:color="auto"/>
                <w:bottom w:val="none" w:sz="0" w:space="0" w:color="auto"/>
                <w:right w:val="none" w:sz="0" w:space="0" w:color="auto"/>
              </w:divBdr>
            </w:div>
            <w:div w:id="204296464">
              <w:marLeft w:val="0"/>
              <w:marRight w:val="0"/>
              <w:marTop w:val="0"/>
              <w:marBottom w:val="0"/>
              <w:divBdr>
                <w:top w:val="none" w:sz="0" w:space="0" w:color="auto"/>
                <w:left w:val="none" w:sz="0" w:space="0" w:color="auto"/>
                <w:bottom w:val="none" w:sz="0" w:space="0" w:color="auto"/>
                <w:right w:val="none" w:sz="0" w:space="0" w:color="auto"/>
              </w:divBdr>
            </w:div>
            <w:div w:id="227040200">
              <w:marLeft w:val="0"/>
              <w:marRight w:val="0"/>
              <w:marTop w:val="0"/>
              <w:marBottom w:val="0"/>
              <w:divBdr>
                <w:top w:val="none" w:sz="0" w:space="0" w:color="auto"/>
                <w:left w:val="none" w:sz="0" w:space="0" w:color="auto"/>
                <w:bottom w:val="none" w:sz="0" w:space="0" w:color="auto"/>
                <w:right w:val="none" w:sz="0" w:space="0" w:color="auto"/>
              </w:divBdr>
            </w:div>
            <w:div w:id="751897649">
              <w:marLeft w:val="0"/>
              <w:marRight w:val="0"/>
              <w:marTop w:val="0"/>
              <w:marBottom w:val="0"/>
              <w:divBdr>
                <w:top w:val="none" w:sz="0" w:space="0" w:color="auto"/>
                <w:left w:val="none" w:sz="0" w:space="0" w:color="auto"/>
                <w:bottom w:val="none" w:sz="0" w:space="0" w:color="auto"/>
                <w:right w:val="none" w:sz="0" w:space="0" w:color="auto"/>
              </w:divBdr>
            </w:div>
            <w:div w:id="1322928108">
              <w:marLeft w:val="0"/>
              <w:marRight w:val="0"/>
              <w:marTop w:val="0"/>
              <w:marBottom w:val="0"/>
              <w:divBdr>
                <w:top w:val="none" w:sz="0" w:space="0" w:color="auto"/>
                <w:left w:val="none" w:sz="0" w:space="0" w:color="auto"/>
                <w:bottom w:val="none" w:sz="0" w:space="0" w:color="auto"/>
                <w:right w:val="none" w:sz="0" w:space="0" w:color="auto"/>
              </w:divBdr>
            </w:div>
            <w:div w:id="1982540573">
              <w:marLeft w:val="0"/>
              <w:marRight w:val="0"/>
              <w:marTop w:val="0"/>
              <w:marBottom w:val="0"/>
              <w:divBdr>
                <w:top w:val="none" w:sz="0" w:space="0" w:color="auto"/>
                <w:left w:val="none" w:sz="0" w:space="0" w:color="auto"/>
                <w:bottom w:val="none" w:sz="0" w:space="0" w:color="auto"/>
                <w:right w:val="none" w:sz="0" w:space="0" w:color="auto"/>
              </w:divBdr>
            </w:div>
            <w:div w:id="2001078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191">
      <w:bodyDiv w:val="1"/>
      <w:marLeft w:val="0"/>
      <w:marRight w:val="0"/>
      <w:marTop w:val="0"/>
      <w:marBottom w:val="0"/>
      <w:divBdr>
        <w:top w:val="none" w:sz="0" w:space="0" w:color="auto"/>
        <w:left w:val="none" w:sz="0" w:space="0" w:color="auto"/>
        <w:bottom w:val="none" w:sz="0" w:space="0" w:color="auto"/>
        <w:right w:val="none" w:sz="0" w:space="0" w:color="auto"/>
      </w:divBdr>
      <w:divsChild>
        <w:div w:id="1477066239">
          <w:marLeft w:val="0"/>
          <w:marRight w:val="0"/>
          <w:marTop w:val="0"/>
          <w:marBottom w:val="0"/>
          <w:divBdr>
            <w:top w:val="none" w:sz="0" w:space="0" w:color="auto"/>
            <w:left w:val="none" w:sz="0" w:space="0" w:color="auto"/>
            <w:bottom w:val="none" w:sz="0" w:space="0" w:color="auto"/>
            <w:right w:val="none" w:sz="0" w:space="0" w:color="auto"/>
          </w:divBdr>
          <w:divsChild>
            <w:div w:id="108622202">
              <w:marLeft w:val="0"/>
              <w:marRight w:val="0"/>
              <w:marTop w:val="0"/>
              <w:marBottom w:val="0"/>
              <w:divBdr>
                <w:top w:val="none" w:sz="0" w:space="0" w:color="auto"/>
                <w:left w:val="none" w:sz="0" w:space="0" w:color="auto"/>
                <w:bottom w:val="none" w:sz="0" w:space="0" w:color="auto"/>
                <w:right w:val="none" w:sz="0" w:space="0" w:color="auto"/>
              </w:divBdr>
            </w:div>
            <w:div w:id="196704232">
              <w:marLeft w:val="0"/>
              <w:marRight w:val="0"/>
              <w:marTop w:val="0"/>
              <w:marBottom w:val="0"/>
              <w:divBdr>
                <w:top w:val="none" w:sz="0" w:space="0" w:color="auto"/>
                <w:left w:val="none" w:sz="0" w:space="0" w:color="auto"/>
                <w:bottom w:val="none" w:sz="0" w:space="0" w:color="auto"/>
                <w:right w:val="none" w:sz="0" w:space="0" w:color="auto"/>
              </w:divBdr>
            </w:div>
            <w:div w:id="301235798">
              <w:marLeft w:val="0"/>
              <w:marRight w:val="0"/>
              <w:marTop w:val="0"/>
              <w:marBottom w:val="0"/>
              <w:divBdr>
                <w:top w:val="none" w:sz="0" w:space="0" w:color="auto"/>
                <w:left w:val="none" w:sz="0" w:space="0" w:color="auto"/>
                <w:bottom w:val="none" w:sz="0" w:space="0" w:color="auto"/>
                <w:right w:val="none" w:sz="0" w:space="0" w:color="auto"/>
              </w:divBdr>
            </w:div>
            <w:div w:id="327293671">
              <w:marLeft w:val="0"/>
              <w:marRight w:val="0"/>
              <w:marTop w:val="0"/>
              <w:marBottom w:val="0"/>
              <w:divBdr>
                <w:top w:val="none" w:sz="0" w:space="0" w:color="auto"/>
                <w:left w:val="none" w:sz="0" w:space="0" w:color="auto"/>
                <w:bottom w:val="none" w:sz="0" w:space="0" w:color="auto"/>
                <w:right w:val="none" w:sz="0" w:space="0" w:color="auto"/>
              </w:divBdr>
            </w:div>
            <w:div w:id="388311512">
              <w:marLeft w:val="0"/>
              <w:marRight w:val="0"/>
              <w:marTop w:val="0"/>
              <w:marBottom w:val="0"/>
              <w:divBdr>
                <w:top w:val="none" w:sz="0" w:space="0" w:color="auto"/>
                <w:left w:val="none" w:sz="0" w:space="0" w:color="auto"/>
                <w:bottom w:val="none" w:sz="0" w:space="0" w:color="auto"/>
                <w:right w:val="none" w:sz="0" w:space="0" w:color="auto"/>
              </w:divBdr>
            </w:div>
            <w:div w:id="419986877">
              <w:marLeft w:val="0"/>
              <w:marRight w:val="0"/>
              <w:marTop w:val="0"/>
              <w:marBottom w:val="0"/>
              <w:divBdr>
                <w:top w:val="none" w:sz="0" w:space="0" w:color="auto"/>
                <w:left w:val="none" w:sz="0" w:space="0" w:color="auto"/>
                <w:bottom w:val="none" w:sz="0" w:space="0" w:color="auto"/>
                <w:right w:val="none" w:sz="0" w:space="0" w:color="auto"/>
              </w:divBdr>
            </w:div>
            <w:div w:id="443765524">
              <w:marLeft w:val="0"/>
              <w:marRight w:val="0"/>
              <w:marTop w:val="0"/>
              <w:marBottom w:val="0"/>
              <w:divBdr>
                <w:top w:val="none" w:sz="0" w:space="0" w:color="auto"/>
                <w:left w:val="none" w:sz="0" w:space="0" w:color="auto"/>
                <w:bottom w:val="none" w:sz="0" w:space="0" w:color="auto"/>
                <w:right w:val="none" w:sz="0" w:space="0" w:color="auto"/>
              </w:divBdr>
            </w:div>
            <w:div w:id="623930356">
              <w:marLeft w:val="0"/>
              <w:marRight w:val="0"/>
              <w:marTop w:val="0"/>
              <w:marBottom w:val="0"/>
              <w:divBdr>
                <w:top w:val="none" w:sz="0" w:space="0" w:color="auto"/>
                <w:left w:val="none" w:sz="0" w:space="0" w:color="auto"/>
                <w:bottom w:val="none" w:sz="0" w:space="0" w:color="auto"/>
                <w:right w:val="none" w:sz="0" w:space="0" w:color="auto"/>
              </w:divBdr>
            </w:div>
            <w:div w:id="769936203">
              <w:marLeft w:val="0"/>
              <w:marRight w:val="0"/>
              <w:marTop w:val="0"/>
              <w:marBottom w:val="0"/>
              <w:divBdr>
                <w:top w:val="none" w:sz="0" w:space="0" w:color="auto"/>
                <w:left w:val="none" w:sz="0" w:space="0" w:color="auto"/>
                <w:bottom w:val="none" w:sz="0" w:space="0" w:color="auto"/>
                <w:right w:val="none" w:sz="0" w:space="0" w:color="auto"/>
              </w:divBdr>
            </w:div>
            <w:div w:id="888764841">
              <w:marLeft w:val="0"/>
              <w:marRight w:val="0"/>
              <w:marTop w:val="0"/>
              <w:marBottom w:val="0"/>
              <w:divBdr>
                <w:top w:val="none" w:sz="0" w:space="0" w:color="auto"/>
                <w:left w:val="none" w:sz="0" w:space="0" w:color="auto"/>
                <w:bottom w:val="none" w:sz="0" w:space="0" w:color="auto"/>
                <w:right w:val="none" w:sz="0" w:space="0" w:color="auto"/>
              </w:divBdr>
            </w:div>
            <w:div w:id="1083382458">
              <w:marLeft w:val="0"/>
              <w:marRight w:val="0"/>
              <w:marTop w:val="0"/>
              <w:marBottom w:val="0"/>
              <w:divBdr>
                <w:top w:val="none" w:sz="0" w:space="0" w:color="auto"/>
                <w:left w:val="none" w:sz="0" w:space="0" w:color="auto"/>
                <w:bottom w:val="none" w:sz="0" w:space="0" w:color="auto"/>
                <w:right w:val="none" w:sz="0" w:space="0" w:color="auto"/>
              </w:divBdr>
            </w:div>
            <w:div w:id="1395736504">
              <w:marLeft w:val="0"/>
              <w:marRight w:val="0"/>
              <w:marTop w:val="0"/>
              <w:marBottom w:val="0"/>
              <w:divBdr>
                <w:top w:val="none" w:sz="0" w:space="0" w:color="auto"/>
                <w:left w:val="none" w:sz="0" w:space="0" w:color="auto"/>
                <w:bottom w:val="none" w:sz="0" w:space="0" w:color="auto"/>
                <w:right w:val="none" w:sz="0" w:space="0" w:color="auto"/>
              </w:divBdr>
            </w:div>
            <w:div w:id="1485390506">
              <w:marLeft w:val="0"/>
              <w:marRight w:val="0"/>
              <w:marTop w:val="0"/>
              <w:marBottom w:val="0"/>
              <w:divBdr>
                <w:top w:val="none" w:sz="0" w:space="0" w:color="auto"/>
                <w:left w:val="none" w:sz="0" w:space="0" w:color="auto"/>
                <w:bottom w:val="none" w:sz="0" w:space="0" w:color="auto"/>
                <w:right w:val="none" w:sz="0" w:space="0" w:color="auto"/>
              </w:divBdr>
            </w:div>
            <w:div w:id="1490318766">
              <w:marLeft w:val="0"/>
              <w:marRight w:val="0"/>
              <w:marTop w:val="0"/>
              <w:marBottom w:val="0"/>
              <w:divBdr>
                <w:top w:val="none" w:sz="0" w:space="0" w:color="auto"/>
                <w:left w:val="none" w:sz="0" w:space="0" w:color="auto"/>
                <w:bottom w:val="none" w:sz="0" w:space="0" w:color="auto"/>
                <w:right w:val="none" w:sz="0" w:space="0" w:color="auto"/>
              </w:divBdr>
            </w:div>
            <w:div w:id="1564829375">
              <w:marLeft w:val="0"/>
              <w:marRight w:val="0"/>
              <w:marTop w:val="0"/>
              <w:marBottom w:val="0"/>
              <w:divBdr>
                <w:top w:val="none" w:sz="0" w:space="0" w:color="auto"/>
                <w:left w:val="none" w:sz="0" w:space="0" w:color="auto"/>
                <w:bottom w:val="none" w:sz="0" w:space="0" w:color="auto"/>
                <w:right w:val="none" w:sz="0" w:space="0" w:color="auto"/>
              </w:divBdr>
            </w:div>
            <w:div w:id="1850177872">
              <w:marLeft w:val="0"/>
              <w:marRight w:val="0"/>
              <w:marTop w:val="0"/>
              <w:marBottom w:val="0"/>
              <w:divBdr>
                <w:top w:val="none" w:sz="0" w:space="0" w:color="auto"/>
                <w:left w:val="none" w:sz="0" w:space="0" w:color="auto"/>
                <w:bottom w:val="none" w:sz="0" w:space="0" w:color="auto"/>
                <w:right w:val="none" w:sz="0" w:space="0" w:color="auto"/>
              </w:divBdr>
            </w:div>
            <w:div w:id="1864827406">
              <w:marLeft w:val="0"/>
              <w:marRight w:val="0"/>
              <w:marTop w:val="0"/>
              <w:marBottom w:val="0"/>
              <w:divBdr>
                <w:top w:val="none" w:sz="0" w:space="0" w:color="auto"/>
                <w:left w:val="none" w:sz="0" w:space="0" w:color="auto"/>
                <w:bottom w:val="none" w:sz="0" w:space="0" w:color="auto"/>
                <w:right w:val="none" w:sz="0" w:space="0" w:color="auto"/>
              </w:divBdr>
            </w:div>
            <w:div w:id="1946423491">
              <w:marLeft w:val="0"/>
              <w:marRight w:val="0"/>
              <w:marTop w:val="0"/>
              <w:marBottom w:val="0"/>
              <w:divBdr>
                <w:top w:val="none" w:sz="0" w:space="0" w:color="auto"/>
                <w:left w:val="none" w:sz="0" w:space="0" w:color="auto"/>
                <w:bottom w:val="none" w:sz="0" w:space="0" w:color="auto"/>
                <w:right w:val="none" w:sz="0" w:space="0" w:color="auto"/>
              </w:divBdr>
            </w:div>
            <w:div w:id="208648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87049">
      <w:bodyDiv w:val="1"/>
      <w:marLeft w:val="0"/>
      <w:marRight w:val="0"/>
      <w:marTop w:val="0"/>
      <w:marBottom w:val="0"/>
      <w:divBdr>
        <w:top w:val="none" w:sz="0" w:space="0" w:color="auto"/>
        <w:left w:val="none" w:sz="0" w:space="0" w:color="auto"/>
        <w:bottom w:val="none" w:sz="0" w:space="0" w:color="auto"/>
        <w:right w:val="none" w:sz="0" w:space="0" w:color="auto"/>
      </w:divBdr>
      <w:divsChild>
        <w:div w:id="1018701283">
          <w:marLeft w:val="0"/>
          <w:marRight w:val="0"/>
          <w:marTop w:val="0"/>
          <w:marBottom w:val="0"/>
          <w:divBdr>
            <w:top w:val="none" w:sz="0" w:space="0" w:color="auto"/>
            <w:left w:val="none" w:sz="0" w:space="0" w:color="auto"/>
            <w:bottom w:val="none" w:sz="0" w:space="0" w:color="auto"/>
            <w:right w:val="none" w:sz="0" w:space="0" w:color="auto"/>
          </w:divBdr>
          <w:divsChild>
            <w:div w:id="638649326">
              <w:marLeft w:val="0"/>
              <w:marRight w:val="0"/>
              <w:marTop w:val="0"/>
              <w:marBottom w:val="0"/>
              <w:divBdr>
                <w:top w:val="none" w:sz="0" w:space="0" w:color="auto"/>
                <w:left w:val="none" w:sz="0" w:space="0" w:color="auto"/>
                <w:bottom w:val="none" w:sz="0" w:space="0" w:color="auto"/>
                <w:right w:val="none" w:sz="0" w:space="0" w:color="auto"/>
              </w:divBdr>
            </w:div>
            <w:div w:id="1053847792">
              <w:marLeft w:val="0"/>
              <w:marRight w:val="0"/>
              <w:marTop w:val="0"/>
              <w:marBottom w:val="0"/>
              <w:divBdr>
                <w:top w:val="none" w:sz="0" w:space="0" w:color="auto"/>
                <w:left w:val="none" w:sz="0" w:space="0" w:color="auto"/>
                <w:bottom w:val="none" w:sz="0" w:space="0" w:color="auto"/>
                <w:right w:val="none" w:sz="0" w:space="0" w:color="auto"/>
              </w:divBdr>
            </w:div>
            <w:div w:id="1178085381">
              <w:marLeft w:val="0"/>
              <w:marRight w:val="0"/>
              <w:marTop w:val="0"/>
              <w:marBottom w:val="0"/>
              <w:divBdr>
                <w:top w:val="none" w:sz="0" w:space="0" w:color="auto"/>
                <w:left w:val="none" w:sz="0" w:space="0" w:color="auto"/>
                <w:bottom w:val="none" w:sz="0" w:space="0" w:color="auto"/>
                <w:right w:val="none" w:sz="0" w:space="0" w:color="auto"/>
              </w:divBdr>
            </w:div>
            <w:div w:id="1205021807">
              <w:marLeft w:val="0"/>
              <w:marRight w:val="0"/>
              <w:marTop w:val="0"/>
              <w:marBottom w:val="0"/>
              <w:divBdr>
                <w:top w:val="none" w:sz="0" w:space="0" w:color="auto"/>
                <w:left w:val="none" w:sz="0" w:space="0" w:color="auto"/>
                <w:bottom w:val="none" w:sz="0" w:space="0" w:color="auto"/>
                <w:right w:val="none" w:sz="0" w:space="0" w:color="auto"/>
              </w:divBdr>
            </w:div>
            <w:div w:id="1371342914">
              <w:marLeft w:val="0"/>
              <w:marRight w:val="0"/>
              <w:marTop w:val="0"/>
              <w:marBottom w:val="0"/>
              <w:divBdr>
                <w:top w:val="none" w:sz="0" w:space="0" w:color="auto"/>
                <w:left w:val="none" w:sz="0" w:space="0" w:color="auto"/>
                <w:bottom w:val="none" w:sz="0" w:space="0" w:color="auto"/>
                <w:right w:val="none" w:sz="0" w:space="0" w:color="auto"/>
              </w:divBdr>
            </w:div>
            <w:div w:id="147425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778268">
      <w:bodyDiv w:val="1"/>
      <w:marLeft w:val="0"/>
      <w:marRight w:val="0"/>
      <w:marTop w:val="0"/>
      <w:marBottom w:val="0"/>
      <w:divBdr>
        <w:top w:val="none" w:sz="0" w:space="0" w:color="auto"/>
        <w:left w:val="none" w:sz="0" w:space="0" w:color="auto"/>
        <w:bottom w:val="none" w:sz="0" w:space="0" w:color="auto"/>
        <w:right w:val="none" w:sz="0" w:space="0" w:color="auto"/>
      </w:divBdr>
      <w:divsChild>
        <w:div w:id="457646920">
          <w:marLeft w:val="0"/>
          <w:marRight w:val="0"/>
          <w:marTop w:val="0"/>
          <w:marBottom w:val="0"/>
          <w:divBdr>
            <w:top w:val="none" w:sz="0" w:space="0" w:color="auto"/>
            <w:left w:val="none" w:sz="0" w:space="0" w:color="auto"/>
            <w:bottom w:val="none" w:sz="0" w:space="0" w:color="auto"/>
            <w:right w:val="none" w:sz="0" w:space="0" w:color="auto"/>
          </w:divBdr>
          <w:divsChild>
            <w:div w:id="51196732">
              <w:marLeft w:val="0"/>
              <w:marRight w:val="0"/>
              <w:marTop w:val="0"/>
              <w:marBottom w:val="0"/>
              <w:divBdr>
                <w:top w:val="none" w:sz="0" w:space="0" w:color="auto"/>
                <w:left w:val="none" w:sz="0" w:space="0" w:color="auto"/>
                <w:bottom w:val="none" w:sz="0" w:space="0" w:color="auto"/>
                <w:right w:val="none" w:sz="0" w:space="0" w:color="auto"/>
              </w:divBdr>
            </w:div>
            <w:div w:id="76054172">
              <w:marLeft w:val="0"/>
              <w:marRight w:val="0"/>
              <w:marTop w:val="0"/>
              <w:marBottom w:val="0"/>
              <w:divBdr>
                <w:top w:val="none" w:sz="0" w:space="0" w:color="auto"/>
                <w:left w:val="none" w:sz="0" w:space="0" w:color="auto"/>
                <w:bottom w:val="none" w:sz="0" w:space="0" w:color="auto"/>
                <w:right w:val="none" w:sz="0" w:space="0" w:color="auto"/>
              </w:divBdr>
            </w:div>
            <w:div w:id="343213851">
              <w:marLeft w:val="0"/>
              <w:marRight w:val="0"/>
              <w:marTop w:val="0"/>
              <w:marBottom w:val="0"/>
              <w:divBdr>
                <w:top w:val="none" w:sz="0" w:space="0" w:color="auto"/>
                <w:left w:val="none" w:sz="0" w:space="0" w:color="auto"/>
                <w:bottom w:val="none" w:sz="0" w:space="0" w:color="auto"/>
                <w:right w:val="none" w:sz="0" w:space="0" w:color="auto"/>
              </w:divBdr>
            </w:div>
            <w:div w:id="448739202">
              <w:marLeft w:val="0"/>
              <w:marRight w:val="0"/>
              <w:marTop w:val="0"/>
              <w:marBottom w:val="0"/>
              <w:divBdr>
                <w:top w:val="none" w:sz="0" w:space="0" w:color="auto"/>
                <w:left w:val="none" w:sz="0" w:space="0" w:color="auto"/>
                <w:bottom w:val="none" w:sz="0" w:space="0" w:color="auto"/>
                <w:right w:val="none" w:sz="0" w:space="0" w:color="auto"/>
              </w:divBdr>
            </w:div>
            <w:div w:id="812480590">
              <w:marLeft w:val="0"/>
              <w:marRight w:val="0"/>
              <w:marTop w:val="0"/>
              <w:marBottom w:val="0"/>
              <w:divBdr>
                <w:top w:val="none" w:sz="0" w:space="0" w:color="auto"/>
                <w:left w:val="none" w:sz="0" w:space="0" w:color="auto"/>
                <w:bottom w:val="none" w:sz="0" w:space="0" w:color="auto"/>
                <w:right w:val="none" w:sz="0" w:space="0" w:color="auto"/>
              </w:divBdr>
            </w:div>
            <w:div w:id="97452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84421">
      <w:bodyDiv w:val="1"/>
      <w:marLeft w:val="0"/>
      <w:marRight w:val="0"/>
      <w:marTop w:val="0"/>
      <w:marBottom w:val="0"/>
      <w:divBdr>
        <w:top w:val="none" w:sz="0" w:space="0" w:color="auto"/>
        <w:left w:val="none" w:sz="0" w:space="0" w:color="auto"/>
        <w:bottom w:val="none" w:sz="0" w:space="0" w:color="auto"/>
        <w:right w:val="none" w:sz="0" w:space="0" w:color="auto"/>
      </w:divBdr>
    </w:div>
    <w:div w:id="323973650">
      <w:bodyDiv w:val="1"/>
      <w:marLeft w:val="0"/>
      <w:marRight w:val="0"/>
      <w:marTop w:val="0"/>
      <w:marBottom w:val="0"/>
      <w:divBdr>
        <w:top w:val="none" w:sz="0" w:space="0" w:color="auto"/>
        <w:left w:val="none" w:sz="0" w:space="0" w:color="auto"/>
        <w:bottom w:val="none" w:sz="0" w:space="0" w:color="auto"/>
        <w:right w:val="none" w:sz="0" w:space="0" w:color="auto"/>
      </w:divBdr>
      <w:divsChild>
        <w:div w:id="318000421">
          <w:marLeft w:val="0"/>
          <w:marRight w:val="0"/>
          <w:marTop w:val="0"/>
          <w:marBottom w:val="0"/>
          <w:divBdr>
            <w:top w:val="none" w:sz="0" w:space="0" w:color="auto"/>
            <w:left w:val="none" w:sz="0" w:space="0" w:color="auto"/>
            <w:bottom w:val="none" w:sz="0" w:space="0" w:color="auto"/>
            <w:right w:val="none" w:sz="0" w:space="0" w:color="auto"/>
          </w:divBdr>
          <w:divsChild>
            <w:div w:id="132866292">
              <w:marLeft w:val="0"/>
              <w:marRight w:val="0"/>
              <w:marTop w:val="0"/>
              <w:marBottom w:val="0"/>
              <w:divBdr>
                <w:top w:val="none" w:sz="0" w:space="0" w:color="auto"/>
                <w:left w:val="none" w:sz="0" w:space="0" w:color="auto"/>
                <w:bottom w:val="none" w:sz="0" w:space="0" w:color="auto"/>
                <w:right w:val="none" w:sz="0" w:space="0" w:color="auto"/>
              </w:divBdr>
            </w:div>
            <w:div w:id="2129275483">
              <w:marLeft w:val="0"/>
              <w:marRight w:val="0"/>
              <w:marTop w:val="0"/>
              <w:marBottom w:val="0"/>
              <w:divBdr>
                <w:top w:val="none" w:sz="0" w:space="0" w:color="auto"/>
                <w:left w:val="none" w:sz="0" w:space="0" w:color="auto"/>
                <w:bottom w:val="none" w:sz="0" w:space="0" w:color="auto"/>
                <w:right w:val="none" w:sz="0" w:space="0" w:color="auto"/>
              </w:divBdr>
            </w:div>
            <w:div w:id="212954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031458">
      <w:bodyDiv w:val="1"/>
      <w:marLeft w:val="0"/>
      <w:marRight w:val="0"/>
      <w:marTop w:val="0"/>
      <w:marBottom w:val="0"/>
      <w:divBdr>
        <w:top w:val="none" w:sz="0" w:space="0" w:color="auto"/>
        <w:left w:val="none" w:sz="0" w:space="0" w:color="auto"/>
        <w:bottom w:val="none" w:sz="0" w:space="0" w:color="auto"/>
        <w:right w:val="none" w:sz="0" w:space="0" w:color="auto"/>
      </w:divBdr>
      <w:divsChild>
        <w:div w:id="1777402293">
          <w:marLeft w:val="0"/>
          <w:marRight w:val="0"/>
          <w:marTop w:val="0"/>
          <w:marBottom w:val="0"/>
          <w:divBdr>
            <w:top w:val="none" w:sz="0" w:space="0" w:color="auto"/>
            <w:left w:val="none" w:sz="0" w:space="0" w:color="auto"/>
            <w:bottom w:val="none" w:sz="0" w:space="0" w:color="auto"/>
            <w:right w:val="none" w:sz="0" w:space="0" w:color="auto"/>
          </w:divBdr>
          <w:divsChild>
            <w:div w:id="170797836">
              <w:marLeft w:val="0"/>
              <w:marRight w:val="0"/>
              <w:marTop w:val="0"/>
              <w:marBottom w:val="0"/>
              <w:divBdr>
                <w:top w:val="none" w:sz="0" w:space="0" w:color="auto"/>
                <w:left w:val="none" w:sz="0" w:space="0" w:color="auto"/>
                <w:bottom w:val="none" w:sz="0" w:space="0" w:color="auto"/>
                <w:right w:val="none" w:sz="0" w:space="0" w:color="auto"/>
              </w:divBdr>
            </w:div>
            <w:div w:id="240717461">
              <w:marLeft w:val="0"/>
              <w:marRight w:val="0"/>
              <w:marTop w:val="0"/>
              <w:marBottom w:val="0"/>
              <w:divBdr>
                <w:top w:val="none" w:sz="0" w:space="0" w:color="auto"/>
                <w:left w:val="none" w:sz="0" w:space="0" w:color="auto"/>
                <w:bottom w:val="none" w:sz="0" w:space="0" w:color="auto"/>
                <w:right w:val="none" w:sz="0" w:space="0" w:color="auto"/>
              </w:divBdr>
            </w:div>
            <w:div w:id="352338619">
              <w:marLeft w:val="0"/>
              <w:marRight w:val="0"/>
              <w:marTop w:val="0"/>
              <w:marBottom w:val="0"/>
              <w:divBdr>
                <w:top w:val="none" w:sz="0" w:space="0" w:color="auto"/>
                <w:left w:val="none" w:sz="0" w:space="0" w:color="auto"/>
                <w:bottom w:val="none" w:sz="0" w:space="0" w:color="auto"/>
                <w:right w:val="none" w:sz="0" w:space="0" w:color="auto"/>
              </w:divBdr>
            </w:div>
            <w:div w:id="761609310">
              <w:marLeft w:val="0"/>
              <w:marRight w:val="0"/>
              <w:marTop w:val="0"/>
              <w:marBottom w:val="0"/>
              <w:divBdr>
                <w:top w:val="none" w:sz="0" w:space="0" w:color="auto"/>
                <w:left w:val="none" w:sz="0" w:space="0" w:color="auto"/>
                <w:bottom w:val="none" w:sz="0" w:space="0" w:color="auto"/>
                <w:right w:val="none" w:sz="0" w:space="0" w:color="auto"/>
              </w:divBdr>
            </w:div>
            <w:div w:id="778988329">
              <w:marLeft w:val="0"/>
              <w:marRight w:val="0"/>
              <w:marTop w:val="0"/>
              <w:marBottom w:val="0"/>
              <w:divBdr>
                <w:top w:val="none" w:sz="0" w:space="0" w:color="auto"/>
                <w:left w:val="none" w:sz="0" w:space="0" w:color="auto"/>
                <w:bottom w:val="none" w:sz="0" w:space="0" w:color="auto"/>
                <w:right w:val="none" w:sz="0" w:space="0" w:color="auto"/>
              </w:divBdr>
            </w:div>
            <w:div w:id="1206600852">
              <w:marLeft w:val="0"/>
              <w:marRight w:val="0"/>
              <w:marTop w:val="0"/>
              <w:marBottom w:val="0"/>
              <w:divBdr>
                <w:top w:val="none" w:sz="0" w:space="0" w:color="auto"/>
                <w:left w:val="none" w:sz="0" w:space="0" w:color="auto"/>
                <w:bottom w:val="none" w:sz="0" w:space="0" w:color="auto"/>
                <w:right w:val="none" w:sz="0" w:space="0" w:color="auto"/>
              </w:divBdr>
            </w:div>
            <w:div w:id="1260528680">
              <w:marLeft w:val="0"/>
              <w:marRight w:val="0"/>
              <w:marTop w:val="0"/>
              <w:marBottom w:val="0"/>
              <w:divBdr>
                <w:top w:val="none" w:sz="0" w:space="0" w:color="auto"/>
                <w:left w:val="none" w:sz="0" w:space="0" w:color="auto"/>
                <w:bottom w:val="none" w:sz="0" w:space="0" w:color="auto"/>
                <w:right w:val="none" w:sz="0" w:space="0" w:color="auto"/>
              </w:divBdr>
            </w:div>
            <w:div w:id="1303388454">
              <w:marLeft w:val="0"/>
              <w:marRight w:val="0"/>
              <w:marTop w:val="0"/>
              <w:marBottom w:val="0"/>
              <w:divBdr>
                <w:top w:val="none" w:sz="0" w:space="0" w:color="auto"/>
                <w:left w:val="none" w:sz="0" w:space="0" w:color="auto"/>
                <w:bottom w:val="none" w:sz="0" w:space="0" w:color="auto"/>
                <w:right w:val="none" w:sz="0" w:space="0" w:color="auto"/>
              </w:divBdr>
            </w:div>
            <w:div w:id="1305701446">
              <w:marLeft w:val="0"/>
              <w:marRight w:val="0"/>
              <w:marTop w:val="0"/>
              <w:marBottom w:val="0"/>
              <w:divBdr>
                <w:top w:val="none" w:sz="0" w:space="0" w:color="auto"/>
                <w:left w:val="none" w:sz="0" w:space="0" w:color="auto"/>
                <w:bottom w:val="none" w:sz="0" w:space="0" w:color="auto"/>
                <w:right w:val="none" w:sz="0" w:space="0" w:color="auto"/>
              </w:divBdr>
            </w:div>
            <w:div w:id="1379041243">
              <w:marLeft w:val="0"/>
              <w:marRight w:val="0"/>
              <w:marTop w:val="0"/>
              <w:marBottom w:val="0"/>
              <w:divBdr>
                <w:top w:val="none" w:sz="0" w:space="0" w:color="auto"/>
                <w:left w:val="none" w:sz="0" w:space="0" w:color="auto"/>
                <w:bottom w:val="none" w:sz="0" w:space="0" w:color="auto"/>
                <w:right w:val="none" w:sz="0" w:space="0" w:color="auto"/>
              </w:divBdr>
            </w:div>
            <w:div w:id="1758818110">
              <w:marLeft w:val="0"/>
              <w:marRight w:val="0"/>
              <w:marTop w:val="0"/>
              <w:marBottom w:val="0"/>
              <w:divBdr>
                <w:top w:val="none" w:sz="0" w:space="0" w:color="auto"/>
                <w:left w:val="none" w:sz="0" w:space="0" w:color="auto"/>
                <w:bottom w:val="none" w:sz="0" w:space="0" w:color="auto"/>
                <w:right w:val="none" w:sz="0" w:space="0" w:color="auto"/>
              </w:divBdr>
            </w:div>
            <w:div w:id="1763377224">
              <w:marLeft w:val="0"/>
              <w:marRight w:val="0"/>
              <w:marTop w:val="0"/>
              <w:marBottom w:val="0"/>
              <w:divBdr>
                <w:top w:val="none" w:sz="0" w:space="0" w:color="auto"/>
                <w:left w:val="none" w:sz="0" w:space="0" w:color="auto"/>
                <w:bottom w:val="none" w:sz="0" w:space="0" w:color="auto"/>
                <w:right w:val="none" w:sz="0" w:space="0" w:color="auto"/>
              </w:divBdr>
            </w:div>
            <w:div w:id="1828747693">
              <w:marLeft w:val="0"/>
              <w:marRight w:val="0"/>
              <w:marTop w:val="0"/>
              <w:marBottom w:val="0"/>
              <w:divBdr>
                <w:top w:val="none" w:sz="0" w:space="0" w:color="auto"/>
                <w:left w:val="none" w:sz="0" w:space="0" w:color="auto"/>
                <w:bottom w:val="none" w:sz="0" w:space="0" w:color="auto"/>
                <w:right w:val="none" w:sz="0" w:space="0" w:color="auto"/>
              </w:divBdr>
            </w:div>
            <w:div w:id="2061399791">
              <w:marLeft w:val="0"/>
              <w:marRight w:val="0"/>
              <w:marTop w:val="0"/>
              <w:marBottom w:val="0"/>
              <w:divBdr>
                <w:top w:val="none" w:sz="0" w:space="0" w:color="auto"/>
                <w:left w:val="none" w:sz="0" w:space="0" w:color="auto"/>
                <w:bottom w:val="none" w:sz="0" w:space="0" w:color="auto"/>
                <w:right w:val="none" w:sz="0" w:space="0" w:color="auto"/>
              </w:divBdr>
            </w:div>
            <w:div w:id="2080443436">
              <w:marLeft w:val="0"/>
              <w:marRight w:val="0"/>
              <w:marTop w:val="0"/>
              <w:marBottom w:val="0"/>
              <w:divBdr>
                <w:top w:val="none" w:sz="0" w:space="0" w:color="auto"/>
                <w:left w:val="none" w:sz="0" w:space="0" w:color="auto"/>
                <w:bottom w:val="none" w:sz="0" w:space="0" w:color="auto"/>
                <w:right w:val="none" w:sz="0" w:space="0" w:color="auto"/>
              </w:divBdr>
            </w:div>
            <w:div w:id="209034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07660">
      <w:bodyDiv w:val="1"/>
      <w:marLeft w:val="0"/>
      <w:marRight w:val="0"/>
      <w:marTop w:val="0"/>
      <w:marBottom w:val="0"/>
      <w:divBdr>
        <w:top w:val="none" w:sz="0" w:space="0" w:color="auto"/>
        <w:left w:val="none" w:sz="0" w:space="0" w:color="auto"/>
        <w:bottom w:val="none" w:sz="0" w:space="0" w:color="auto"/>
        <w:right w:val="none" w:sz="0" w:space="0" w:color="auto"/>
      </w:divBdr>
      <w:divsChild>
        <w:div w:id="247887901">
          <w:marLeft w:val="0"/>
          <w:marRight w:val="0"/>
          <w:marTop w:val="0"/>
          <w:marBottom w:val="0"/>
          <w:divBdr>
            <w:top w:val="none" w:sz="0" w:space="0" w:color="auto"/>
            <w:left w:val="none" w:sz="0" w:space="0" w:color="auto"/>
            <w:bottom w:val="none" w:sz="0" w:space="0" w:color="auto"/>
            <w:right w:val="none" w:sz="0" w:space="0" w:color="auto"/>
          </w:divBdr>
          <w:divsChild>
            <w:div w:id="2248515">
              <w:marLeft w:val="0"/>
              <w:marRight w:val="0"/>
              <w:marTop w:val="0"/>
              <w:marBottom w:val="0"/>
              <w:divBdr>
                <w:top w:val="none" w:sz="0" w:space="0" w:color="auto"/>
                <w:left w:val="none" w:sz="0" w:space="0" w:color="auto"/>
                <w:bottom w:val="none" w:sz="0" w:space="0" w:color="auto"/>
                <w:right w:val="none" w:sz="0" w:space="0" w:color="auto"/>
              </w:divBdr>
            </w:div>
            <w:div w:id="131363222">
              <w:marLeft w:val="0"/>
              <w:marRight w:val="0"/>
              <w:marTop w:val="0"/>
              <w:marBottom w:val="0"/>
              <w:divBdr>
                <w:top w:val="none" w:sz="0" w:space="0" w:color="auto"/>
                <w:left w:val="none" w:sz="0" w:space="0" w:color="auto"/>
                <w:bottom w:val="none" w:sz="0" w:space="0" w:color="auto"/>
                <w:right w:val="none" w:sz="0" w:space="0" w:color="auto"/>
              </w:divBdr>
            </w:div>
            <w:div w:id="166239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880952">
      <w:bodyDiv w:val="1"/>
      <w:marLeft w:val="0"/>
      <w:marRight w:val="0"/>
      <w:marTop w:val="0"/>
      <w:marBottom w:val="0"/>
      <w:divBdr>
        <w:top w:val="none" w:sz="0" w:space="0" w:color="auto"/>
        <w:left w:val="none" w:sz="0" w:space="0" w:color="auto"/>
        <w:bottom w:val="none" w:sz="0" w:space="0" w:color="auto"/>
        <w:right w:val="none" w:sz="0" w:space="0" w:color="auto"/>
      </w:divBdr>
      <w:divsChild>
        <w:div w:id="1827237609">
          <w:marLeft w:val="0"/>
          <w:marRight w:val="0"/>
          <w:marTop w:val="0"/>
          <w:marBottom w:val="0"/>
          <w:divBdr>
            <w:top w:val="none" w:sz="0" w:space="0" w:color="auto"/>
            <w:left w:val="none" w:sz="0" w:space="0" w:color="auto"/>
            <w:bottom w:val="none" w:sz="0" w:space="0" w:color="auto"/>
            <w:right w:val="none" w:sz="0" w:space="0" w:color="auto"/>
          </w:divBdr>
          <w:divsChild>
            <w:div w:id="60712643">
              <w:marLeft w:val="0"/>
              <w:marRight w:val="0"/>
              <w:marTop w:val="0"/>
              <w:marBottom w:val="0"/>
              <w:divBdr>
                <w:top w:val="none" w:sz="0" w:space="0" w:color="auto"/>
                <w:left w:val="none" w:sz="0" w:space="0" w:color="auto"/>
                <w:bottom w:val="none" w:sz="0" w:space="0" w:color="auto"/>
                <w:right w:val="none" w:sz="0" w:space="0" w:color="auto"/>
              </w:divBdr>
            </w:div>
            <w:div w:id="1184322826">
              <w:marLeft w:val="0"/>
              <w:marRight w:val="0"/>
              <w:marTop w:val="0"/>
              <w:marBottom w:val="0"/>
              <w:divBdr>
                <w:top w:val="none" w:sz="0" w:space="0" w:color="auto"/>
                <w:left w:val="none" w:sz="0" w:space="0" w:color="auto"/>
                <w:bottom w:val="none" w:sz="0" w:space="0" w:color="auto"/>
                <w:right w:val="none" w:sz="0" w:space="0" w:color="auto"/>
              </w:divBdr>
            </w:div>
            <w:div w:id="203110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534096">
      <w:bodyDiv w:val="1"/>
      <w:marLeft w:val="0"/>
      <w:marRight w:val="0"/>
      <w:marTop w:val="0"/>
      <w:marBottom w:val="0"/>
      <w:divBdr>
        <w:top w:val="none" w:sz="0" w:space="0" w:color="auto"/>
        <w:left w:val="none" w:sz="0" w:space="0" w:color="auto"/>
        <w:bottom w:val="none" w:sz="0" w:space="0" w:color="auto"/>
        <w:right w:val="none" w:sz="0" w:space="0" w:color="auto"/>
      </w:divBdr>
      <w:divsChild>
        <w:div w:id="764501426">
          <w:marLeft w:val="0"/>
          <w:marRight w:val="0"/>
          <w:marTop w:val="0"/>
          <w:marBottom w:val="0"/>
          <w:divBdr>
            <w:top w:val="none" w:sz="0" w:space="0" w:color="auto"/>
            <w:left w:val="none" w:sz="0" w:space="0" w:color="auto"/>
            <w:bottom w:val="none" w:sz="0" w:space="0" w:color="auto"/>
            <w:right w:val="none" w:sz="0" w:space="0" w:color="auto"/>
          </w:divBdr>
          <w:divsChild>
            <w:div w:id="16322787">
              <w:marLeft w:val="0"/>
              <w:marRight w:val="0"/>
              <w:marTop w:val="0"/>
              <w:marBottom w:val="0"/>
              <w:divBdr>
                <w:top w:val="none" w:sz="0" w:space="0" w:color="auto"/>
                <w:left w:val="none" w:sz="0" w:space="0" w:color="auto"/>
                <w:bottom w:val="none" w:sz="0" w:space="0" w:color="auto"/>
                <w:right w:val="none" w:sz="0" w:space="0" w:color="auto"/>
              </w:divBdr>
            </w:div>
            <w:div w:id="20471760">
              <w:marLeft w:val="0"/>
              <w:marRight w:val="0"/>
              <w:marTop w:val="0"/>
              <w:marBottom w:val="0"/>
              <w:divBdr>
                <w:top w:val="none" w:sz="0" w:space="0" w:color="auto"/>
                <w:left w:val="none" w:sz="0" w:space="0" w:color="auto"/>
                <w:bottom w:val="none" w:sz="0" w:space="0" w:color="auto"/>
                <w:right w:val="none" w:sz="0" w:space="0" w:color="auto"/>
              </w:divBdr>
            </w:div>
            <w:div w:id="85463367">
              <w:marLeft w:val="0"/>
              <w:marRight w:val="0"/>
              <w:marTop w:val="0"/>
              <w:marBottom w:val="0"/>
              <w:divBdr>
                <w:top w:val="none" w:sz="0" w:space="0" w:color="auto"/>
                <w:left w:val="none" w:sz="0" w:space="0" w:color="auto"/>
                <w:bottom w:val="none" w:sz="0" w:space="0" w:color="auto"/>
                <w:right w:val="none" w:sz="0" w:space="0" w:color="auto"/>
              </w:divBdr>
            </w:div>
            <w:div w:id="231620222">
              <w:marLeft w:val="0"/>
              <w:marRight w:val="0"/>
              <w:marTop w:val="0"/>
              <w:marBottom w:val="0"/>
              <w:divBdr>
                <w:top w:val="none" w:sz="0" w:space="0" w:color="auto"/>
                <w:left w:val="none" w:sz="0" w:space="0" w:color="auto"/>
                <w:bottom w:val="none" w:sz="0" w:space="0" w:color="auto"/>
                <w:right w:val="none" w:sz="0" w:space="0" w:color="auto"/>
              </w:divBdr>
            </w:div>
            <w:div w:id="276064742">
              <w:marLeft w:val="0"/>
              <w:marRight w:val="0"/>
              <w:marTop w:val="0"/>
              <w:marBottom w:val="0"/>
              <w:divBdr>
                <w:top w:val="none" w:sz="0" w:space="0" w:color="auto"/>
                <w:left w:val="none" w:sz="0" w:space="0" w:color="auto"/>
                <w:bottom w:val="none" w:sz="0" w:space="0" w:color="auto"/>
                <w:right w:val="none" w:sz="0" w:space="0" w:color="auto"/>
              </w:divBdr>
            </w:div>
            <w:div w:id="452411063">
              <w:marLeft w:val="0"/>
              <w:marRight w:val="0"/>
              <w:marTop w:val="0"/>
              <w:marBottom w:val="0"/>
              <w:divBdr>
                <w:top w:val="none" w:sz="0" w:space="0" w:color="auto"/>
                <w:left w:val="none" w:sz="0" w:space="0" w:color="auto"/>
                <w:bottom w:val="none" w:sz="0" w:space="0" w:color="auto"/>
                <w:right w:val="none" w:sz="0" w:space="0" w:color="auto"/>
              </w:divBdr>
            </w:div>
            <w:div w:id="546184154">
              <w:marLeft w:val="0"/>
              <w:marRight w:val="0"/>
              <w:marTop w:val="0"/>
              <w:marBottom w:val="0"/>
              <w:divBdr>
                <w:top w:val="none" w:sz="0" w:space="0" w:color="auto"/>
                <w:left w:val="none" w:sz="0" w:space="0" w:color="auto"/>
                <w:bottom w:val="none" w:sz="0" w:space="0" w:color="auto"/>
                <w:right w:val="none" w:sz="0" w:space="0" w:color="auto"/>
              </w:divBdr>
            </w:div>
            <w:div w:id="600989553">
              <w:marLeft w:val="0"/>
              <w:marRight w:val="0"/>
              <w:marTop w:val="0"/>
              <w:marBottom w:val="0"/>
              <w:divBdr>
                <w:top w:val="none" w:sz="0" w:space="0" w:color="auto"/>
                <w:left w:val="none" w:sz="0" w:space="0" w:color="auto"/>
                <w:bottom w:val="none" w:sz="0" w:space="0" w:color="auto"/>
                <w:right w:val="none" w:sz="0" w:space="0" w:color="auto"/>
              </w:divBdr>
            </w:div>
            <w:div w:id="742988612">
              <w:marLeft w:val="0"/>
              <w:marRight w:val="0"/>
              <w:marTop w:val="0"/>
              <w:marBottom w:val="0"/>
              <w:divBdr>
                <w:top w:val="none" w:sz="0" w:space="0" w:color="auto"/>
                <w:left w:val="none" w:sz="0" w:space="0" w:color="auto"/>
                <w:bottom w:val="none" w:sz="0" w:space="0" w:color="auto"/>
                <w:right w:val="none" w:sz="0" w:space="0" w:color="auto"/>
              </w:divBdr>
            </w:div>
            <w:div w:id="769005657">
              <w:marLeft w:val="0"/>
              <w:marRight w:val="0"/>
              <w:marTop w:val="0"/>
              <w:marBottom w:val="0"/>
              <w:divBdr>
                <w:top w:val="none" w:sz="0" w:space="0" w:color="auto"/>
                <w:left w:val="none" w:sz="0" w:space="0" w:color="auto"/>
                <w:bottom w:val="none" w:sz="0" w:space="0" w:color="auto"/>
                <w:right w:val="none" w:sz="0" w:space="0" w:color="auto"/>
              </w:divBdr>
            </w:div>
            <w:div w:id="824902199">
              <w:marLeft w:val="0"/>
              <w:marRight w:val="0"/>
              <w:marTop w:val="0"/>
              <w:marBottom w:val="0"/>
              <w:divBdr>
                <w:top w:val="none" w:sz="0" w:space="0" w:color="auto"/>
                <w:left w:val="none" w:sz="0" w:space="0" w:color="auto"/>
                <w:bottom w:val="none" w:sz="0" w:space="0" w:color="auto"/>
                <w:right w:val="none" w:sz="0" w:space="0" w:color="auto"/>
              </w:divBdr>
            </w:div>
            <w:div w:id="841430849">
              <w:marLeft w:val="0"/>
              <w:marRight w:val="0"/>
              <w:marTop w:val="0"/>
              <w:marBottom w:val="0"/>
              <w:divBdr>
                <w:top w:val="none" w:sz="0" w:space="0" w:color="auto"/>
                <w:left w:val="none" w:sz="0" w:space="0" w:color="auto"/>
                <w:bottom w:val="none" w:sz="0" w:space="0" w:color="auto"/>
                <w:right w:val="none" w:sz="0" w:space="0" w:color="auto"/>
              </w:divBdr>
            </w:div>
            <w:div w:id="1338075099">
              <w:marLeft w:val="0"/>
              <w:marRight w:val="0"/>
              <w:marTop w:val="0"/>
              <w:marBottom w:val="0"/>
              <w:divBdr>
                <w:top w:val="none" w:sz="0" w:space="0" w:color="auto"/>
                <w:left w:val="none" w:sz="0" w:space="0" w:color="auto"/>
                <w:bottom w:val="none" w:sz="0" w:space="0" w:color="auto"/>
                <w:right w:val="none" w:sz="0" w:space="0" w:color="auto"/>
              </w:divBdr>
            </w:div>
            <w:div w:id="1644962727">
              <w:marLeft w:val="0"/>
              <w:marRight w:val="0"/>
              <w:marTop w:val="0"/>
              <w:marBottom w:val="0"/>
              <w:divBdr>
                <w:top w:val="none" w:sz="0" w:space="0" w:color="auto"/>
                <w:left w:val="none" w:sz="0" w:space="0" w:color="auto"/>
                <w:bottom w:val="none" w:sz="0" w:space="0" w:color="auto"/>
                <w:right w:val="none" w:sz="0" w:space="0" w:color="auto"/>
              </w:divBdr>
            </w:div>
            <w:div w:id="1672291735">
              <w:marLeft w:val="0"/>
              <w:marRight w:val="0"/>
              <w:marTop w:val="0"/>
              <w:marBottom w:val="0"/>
              <w:divBdr>
                <w:top w:val="none" w:sz="0" w:space="0" w:color="auto"/>
                <w:left w:val="none" w:sz="0" w:space="0" w:color="auto"/>
                <w:bottom w:val="none" w:sz="0" w:space="0" w:color="auto"/>
                <w:right w:val="none" w:sz="0" w:space="0" w:color="auto"/>
              </w:divBdr>
            </w:div>
            <w:div w:id="1736779279">
              <w:marLeft w:val="0"/>
              <w:marRight w:val="0"/>
              <w:marTop w:val="0"/>
              <w:marBottom w:val="0"/>
              <w:divBdr>
                <w:top w:val="none" w:sz="0" w:space="0" w:color="auto"/>
                <w:left w:val="none" w:sz="0" w:space="0" w:color="auto"/>
                <w:bottom w:val="none" w:sz="0" w:space="0" w:color="auto"/>
                <w:right w:val="none" w:sz="0" w:space="0" w:color="auto"/>
              </w:divBdr>
            </w:div>
            <w:div w:id="1850369606">
              <w:marLeft w:val="0"/>
              <w:marRight w:val="0"/>
              <w:marTop w:val="0"/>
              <w:marBottom w:val="0"/>
              <w:divBdr>
                <w:top w:val="none" w:sz="0" w:space="0" w:color="auto"/>
                <w:left w:val="none" w:sz="0" w:space="0" w:color="auto"/>
                <w:bottom w:val="none" w:sz="0" w:space="0" w:color="auto"/>
                <w:right w:val="none" w:sz="0" w:space="0" w:color="auto"/>
              </w:divBdr>
            </w:div>
            <w:div w:id="2060275544">
              <w:marLeft w:val="0"/>
              <w:marRight w:val="0"/>
              <w:marTop w:val="0"/>
              <w:marBottom w:val="0"/>
              <w:divBdr>
                <w:top w:val="none" w:sz="0" w:space="0" w:color="auto"/>
                <w:left w:val="none" w:sz="0" w:space="0" w:color="auto"/>
                <w:bottom w:val="none" w:sz="0" w:space="0" w:color="auto"/>
                <w:right w:val="none" w:sz="0" w:space="0" w:color="auto"/>
              </w:divBdr>
            </w:div>
            <w:div w:id="209296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411780">
      <w:bodyDiv w:val="1"/>
      <w:marLeft w:val="0"/>
      <w:marRight w:val="0"/>
      <w:marTop w:val="0"/>
      <w:marBottom w:val="0"/>
      <w:divBdr>
        <w:top w:val="none" w:sz="0" w:space="0" w:color="auto"/>
        <w:left w:val="none" w:sz="0" w:space="0" w:color="auto"/>
        <w:bottom w:val="none" w:sz="0" w:space="0" w:color="auto"/>
        <w:right w:val="none" w:sz="0" w:space="0" w:color="auto"/>
      </w:divBdr>
    </w:div>
    <w:div w:id="706298430">
      <w:bodyDiv w:val="1"/>
      <w:marLeft w:val="0"/>
      <w:marRight w:val="0"/>
      <w:marTop w:val="0"/>
      <w:marBottom w:val="0"/>
      <w:divBdr>
        <w:top w:val="none" w:sz="0" w:space="0" w:color="auto"/>
        <w:left w:val="none" w:sz="0" w:space="0" w:color="auto"/>
        <w:bottom w:val="none" w:sz="0" w:space="0" w:color="auto"/>
        <w:right w:val="none" w:sz="0" w:space="0" w:color="auto"/>
      </w:divBdr>
      <w:divsChild>
        <w:div w:id="1239365413">
          <w:marLeft w:val="0"/>
          <w:marRight w:val="0"/>
          <w:marTop w:val="0"/>
          <w:marBottom w:val="0"/>
          <w:divBdr>
            <w:top w:val="none" w:sz="0" w:space="0" w:color="auto"/>
            <w:left w:val="none" w:sz="0" w:space="0" w:color="auto"/>
            <w:bottom w:val="none" w:sz="0" w:space="0" w:color="auto"/>
            <w:right w:val="none" w:sz="0" w:space="0" w:color="auto"/>
          </w:divBdr>
          <w:divsChild>
            <w:div w:id="344937407">
              <w:marLeft w:val="0"/>
              <w:marRight w:val="0"/>
              <w:marTop w:val="0"/>
              <w:marBottom w:val="0"/>
              <w:divBdr>
                <w:top w:val="none" w:sz="0" w:space="0" w:color="auto"/>
                <w:left w:val="none" w:sz="0" w:space="0" w:color="auto"/>
                <w:bottom w:val="none" w:sz="0" w:space="0" w:color="auto"/>
                <w:right w:val="none" w:sz="0" w:space="0" w:color="auto"/>
              </w:divBdr>
            </w:div>
            <w:div w:id="1539123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51967">
      <w:bodyDiv w:val="1"/>
      <w:marLeft w:val="0"/>
      <w:marRight w:val="0"/>
      <w:marTop w:val="0"/>
      <w:marBottom w:val="0"/>
      <w:divBdr>
        <w:top w:val="none" w:sz="0" w:space="0" w:color="auto"/>
        <w:left w:val="none" w:sz="0" w:space="0" w:color="auto"/>
        <w:bottom w:val="none" w:sz="0" w:space="0" w:color="auto"/>
        <w:right w:val="none" w:sz="0" w:space="0" w:color="auto"/>
      </w:divBdr>
      <w:divsChild>
        <w:div w:id="1124617960">
          <w:marLeft w:val="0"/>
          <w:marRight w:val="0"/>
          <w:marTop w:val="0"/>
          <w:marBottom w:val="0"/>
          <w:divBdr>
            <w:top w:val="none" w:sz="0" w:space="0" w:color="auto"/>
            <w:left w:val="none" w:sz="0" w:space="0" w:color="auto"/>
            <w:bottom w:val="none" w:sz="0" w:space="0" w:color="auto"/>
            <w:right w:val="none" w:sz="0" w:space="0" w:color="auto"/>
          </w:divBdr>
          <w:divsChild>
            <w:div w:id="337776084">
              <w:marLeft w:val="0"/>
              <w:marRight w:val="0"/>
              <w:marTop w:val="0"/>
              <w:marBottom w:val="0"/>
              <w:divBdr>
                <w:top w:val="none" w:sz="0" w:space="0" w:color="auto"/>
                <w:left w:val="none" w:sz="0" w:space="0" w:color="auto"/>
                <w:bottom w:val="none" w:sz="0" w:space="0" w:color="auto"/>
                <w:right w:val="none" w:sz="0" w:space="0" w:color="auto"/>
              </w:divBdr>
            </w:div>
            <w:div w:id="431240717">
              <w:marLeft w:val="0"/>
              <w:marRight w:val="0"/>
              <w:marTop w:val="0"/>
              <w:marBottom w:val="0"/>
              <w:divBdr>
                <w:top w:val="none" w:sz="0" w:space="0" w:color="auto"/>
                <w:left w:val="none" w:sz="0" w:space="0" w:color="auto"/>
                <w:bottom w:val="none" w:sz="0" w:space="0" w:color="auto"/>
                <w:right w:val="none" w:sz="0" w:space="0" w:color="auto"/>
              </w:divBdr>
            </w:div>
            <w:div w:id="463041963">
              <w:marLeft w:val="0"/>
              <w:marRight w:val="0"/>
              <w:marTop w:val="0"/>
              <w:marBottom w:val="0"/>
              <w:divBdr>
                <w:top w:val="none" w:sz="0" w:space="0" w:color="auto"/>
                <w:left w:val="none" w:sz="0" w:space="0" w:color="auto"/>
                <w:bottom w:val="none" w:sz="0" w:space="0" w:color="auto"/>
                <w:right w:val="none" w:sz="0" w:space="0" w:color="auto"/>
              </w:divBdr>
            </w:div>
            <w:div w:id="571811520">
              <w:marLeft w:val="0"/>
              <w:marRight w:val="0"/>
              <w:marTop w:val="0"/>
              <w:marBottom w:val="0"/>
              <w:divBdr>
                <w:top w:val="none" w:sz="0" w:space="0" w:color="auto"/>
                <w:left w:val="none" w:sz="0" w:space="0" w:color="auto"/>
                <w:bottom w:val="none" w:sz="0" w:space="0" w:color="auto"/>
                <w:right w:val="none" w:sz="0" w:space="0" w:color="auto"/>
              </w:divBdr>
            </w:div>
            <w:div w:id="647395314">
              <w:marLeft w:val="0"/>
              <w:marRight w:val="0"/>
              <w:marTop w:val="0"/>
              <w:marBottom w:val="0"/>
              <w:divBdr>
                <w:top w:val="none" w:sz="0" w:space="0" w:color="auto"/>
                <w:left w:val="none" w:sz="0" w:space="0" w:color="auto"/>
                <w:bottom w:val="none" w:sz="0" w:space="0" w:color="auto"/>
                <w:right w:val="none" w:sz="0" w:space="0" w:color="auto"/>
              </w:divBdr>
            </w:div>
            <w:div w:id="733622093">
              <w:marLeft w:val="0"/>
              <w:marRight w:val="0"/>
              <w:marTop w:val="0"/>
              <w:marBottom w:val="0"/>
              <w:divBdr>
                <w:top w:val="none" w:sz="0" w:space="0" w:color="auto"/>
                <w:left w:val="none" w:sz="0" w:space="0" w:color="auto"/>
                <w:bottom w:val="none" w:sz="0" w:space="0" w:color="auto"/>
                <w:right w:val="none" w:sz="0" w:space="0" w:color="auto"/>
              </w:divBdr>
            </w:div>
            <w:div w:id="918296449">
              <w:marLeft w:val="0"/>
              <w:marRight w:val="0"/>
              <w:marTop w:val="0"/>
              <w:marBottom w:val="0"/>
              <w:divBdr>
                <w:top w:val="none" w:sz="0" w:space="0" w:color="auto"/>
                <w:left w:val="none" w:sz="0" w:space="0" w:color="auto"/>
                <w:bottom w:val="none" w:sz="0" w:space="0" w:color="auto"/>
                <w:right w:val="none" w:sz="0" w:space="0" w:color="auto"/>
              </w:divBdr>
            </w:div>
            <w:div w:id="973171492">
              <w:marLeft w:val="0"/>
              <w:marRight w:val="0"/>
              <w:marTop w:val="0"/>
              <w:marBottom w:val="0"/>
              <w:divBdr>
                <w:top w:val="none" w:sz="0" w:space="0" w:color="auto"/>
                <w:left w:val="none" w:sz="0" w:space="0" w:color="auto"/>
                <w:bottom w:val="none" w:sz="0" w:space="0" w:color="auto"/>
                <w:right w:val="none" w:sz="0" w:space="0" w:color="auto"/>
              </w:divBdr>
            </w:div>
            <w:div w:id="1264876230">
              <w:marLeft w:val="0"/>
              <w:marRight w:val="0"/>
              <w:marTop w:val="0"/>
              <w:marBottom w:val="0"/>
              <w:divBdr>
                <w:top w:val="none" w:sz="0" w:space="0" w:color="auto"/>
                <w:left w:val="none" w:sz="0" w:space="0" w:color="auto"/>
                <w:bottom w:val="none" w:sz="0" w:space="0" w:color="auto"/>
                <w:right w:val="none" w:sz="0" w:space="0" w:color="auto"/>
              </w:divBdr>
            </w:div>
            <w:div w:id="1309046428">
              <w:marLeft w:val="0"/>
              <w:marRight w:val="0"/>
              <w:marTop w:val="0"/>
              <w:marBottom w:val="0"/>
              <w:divBdr>
                <w:top w:val="none" w:sz="0" w:space="0" w:color="auto"/>
                <w:left w:val="none" w:sz="0" w:space="0" w:color="auto"/>
                <w:bottom w:val="none" w:sz="0" w:space="0" w:color="auto"/>
                <w:right w:val="none" w:sz="0" w:space="0" w:color="auto"/>
              </w:divBdr>
            </w:div>
            <w:div w:id="1326786266">
              <w:marLeft w:val="0"/>
              <w:marRight w:val="0"/>
              <w:marTop w:val="0"/>
              <w:marBottom w:val="0"/>
              <w:divBdr>
                <w:top w:val="none" w:sz="0" w:space="0" w:color="auto"/>
                <w:left w:val="none" w:sz="0" w:space="0" w:color="auto"/>
                <w:bottom w:val="none" w:sz="0" w:space="0" w:color="auto"/>
                <w:right w:val="none" w:sz="0" w:space="0" w:color="auto"/>
              </w:divBdr>
            </w:div>
            <w:div w:id="1420100314">
              <w:marLeft w:val="0"/>
              <w:marRight w:val="0"/>
              <w:marTop w:val="0"/>
              <w:marBottom w:val="0"/>
              <w:divBdr>
                <w:top w:val="none" w:sz="0" w:space="0" w:color="auto"/>
                <w:left w:val="none" w:sz="0" w:space="0" w:color="auto"/>
                <w:bottom w:val="none" w:sz="0" w:space="0" w:color="auto"/>
                <w:right w:val="none" w:sz="0" w:space="0" w:color="auto"/>
              </w:divBdr>
            </w:div>
            <w:div w:id="2006010984">
              <w:marLeft w:val="0"/>
              <w:marRight w:val="0"/>
              <w:marTop w:val="0"/>
              <w:marBottom w:val="0"/>
              <w:divBdr>
                <w:top w:val="none" w:sz="0" w:space="0" w:color="auto"/>
                <w:left w:val="none" w:sz="0" w:space="0" w:color="auto"/>
                <w:bottom w:val="none" w:sz="0" w:space="0" w:color="auto"/>
                <w:right w:val="none" w:sz="0" w:space="0" w:color="auto"/>
              </w:divBdr>
            </w:div>
            <w:div w:id="2036081310">
              <w:marLeft w:val="0"/>
              <w:marRight w:val="0"/>
              <w:marTop w:val="0"/>
              <w:marBottom w:val="0"/>
              <w:divBdr>
                <w:top w:val="none" w:sz="0" w:space="0" w:color="auto"/>
                <w:left w:val="none" w:sz="0" w:space="0" w:color="auto"/>
                <w:bottom w:val="none" w:sz="0" w:space="0" w:color="auto"/>
                <w:right w:val="none" w:sz="0" w:space="0" w:color="auto"/>
              </w:divBdr>
            </w:div>
            <w:div w:id="206649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021501">
      <w:bodyDiv w:val="1"/>
      <w:marLeft w:val="0"/>
      <w:marRight w:val="0"/>
      <w:marTop w:val="0"/>
      <w:marBottom w:val="0"/>
      <w:divBdr>
        <w:top w:val="none" w:sz="0" w:space="0" w:color="auto"/>
        <w:left w:val="none" w:sz="0" w:space="0" w:color="auto"/>
        <w:bottom w:val="none" w:sz="0" w:space="0" w:color="auto"/>
        <w:right w:val="none" w:sz="0" w:space="0" w:color="auto"/>
      </w:divBdr>
    </w:div>
    <w:div w:id="767502958">
      <w:bodyDiv w:val="1"/>
      <w:marLeft w:val="0"/>
      <w:marRight w:val="0"/>
      <w:marTop w:val="0"/>
      <w:marBottom w:val="0"/>
      <w:divBdr>
        <w:top w:val="none" w:sz="0" w:space="0" w:color="auto"/>
        <w:left w:val="none" w:sz="0" w:space="0" w:color="auto"/>
        <w:bottom w:val="none" w:sz="0" w:space="0" w:color="auto"/>
        <w:right w:val="none" w:sz="0" w:space="0" w:color="auto"/>
      </w:divBdr>
      <w:divsChild>
        <w:div w:id="1897472831">
          <w:marLeft w:val="0"/>
          <w:marRight w:val="0"/>
          <w:marTop w:val="0"/>
          <w:marBottom w:val="0"/>
          <w:divBdr>
            <w:top w:val="none" w:sz="0" w:space="0" w:color="auto"/>
            <w:left w:val="none" w:sz="0" w:space="0" w:color="auto"/>
            <w:bottom w:val="none" w:sz="0" w:space="0" w:color="auto"/>
            <w:right w:val="none" w:sz="0" w:space="0" w:color="auto"/>
          </w:divBdr>
          <w:divsChild>
            <w:div w:id="1100831400">
              <w:marLeft w:val="0"/>
              <w:marRight w:val="0"/>
              <w:marTop w:val="0"/>
              <w:marBottom w:val="0"/>
              <w:divBdr>
                <w:top w:val="none" w:sz="0" w:space="0" w:color="auto"/>
                <w:left w:val="none" w:sz="0" w:space="0" w:color="auto"/>
                <w:bottom w:val="none" w:sz="0" w:space="0" w:color="auto"/>
                <w:right w:val="none" w:sz="0" w:space="0" w:color="auto"/>
              </w:divBdr>
            </w:div>
            <w:div w:id="2118788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275099">
      <w:bodyDiv w:val="1"/>
      <w:marLeft w:val="0"/>
      <w:marRight w:val="0"/>
      <w:marTop w:val="0"/>
      <w:marBottom w:val="0"/>
      <w:divBdr>
        <w:top w:val="none" w:sz="0" w:space="0" w:color="auto"/>
        <w:left w:val="none" w:sz="0" w:space="0" w:color="auto"/>
        <w:bottom w:val="none" w:sz="0" w:space="0" w:color="auto"/>
        <w:right w:val="none" w:sz="0" w:space="0" w:color="auto"/>
      </w:divBdr>
      <w:divsChild>
        <w:div w:id="579797113">
          <w:marLeft w:val="0"/>
          <w:marRight w:val="0"/>
          <w:marTop w:val="0"/>
          <w:marBottom w:val="0"/>
          <w:divBdr>
            <w:top w:val="none" w:sz="0" w:space="0" w:color="auto"/>
            <w:left w:val="none" w:sz="0" w:space="0" w:color="auto"/>
            <w:bottom w:val="none" w:sz="0" w:space="0" w:color="auto"/>
            <w:right w:val="none" w:sz="0" w:space="0" w:color="auto"/>
          </w:divBdr>
          <w:divsChild>
            <w:div w:id="162667039">
              <w:marLeft w:val="0"/>
              <w:marRight w:val="0"/>
              <w:marTop w:val="0"/>
              <w:marBottom w:val="0"/>
              <w:divBdr>
                <w:top w:val="none" w:sz="0" w:space="0" w:color="auto"/>
                <w:left w:val="none" w:sz="0" w:space="0" w:color="auto"/>
                <w:bottom w:val="none" w:sz="0" w:space="0" w:color="auto"/>
                <w:right w:val="none" w:sz="0" w:space="0" w:color="auto"/>
              </w:divBdr>
            </w:div>
            <w:div w:id="277495246">
              <w:marLeft w:val="0"/>
              <w:marRight w:val="0"/>
              <w:marTop w:val="0"/>
              <w:marBottom w:val="0"/>
              <w:divBdr>
                <w:top w:val="none" w:sz="0" w:space="0" w:color="auto"/>
                <w:left w:val="none" w:sz="0" w:space="0" w:color="auto"/>
                <w:bottom w:val="none" w:sz="0" w:space="0" w:color="auto"/>
                <w:right w:val="none" w:sz="0" w:space="0" w:color="auto"/>
              </w:divBdr>
            </w:div>
            <w:div w:id="551891285">
              <w:marLeft w:val="0"/>
              <w:marRight w:val="0"/>
              <w:marTop w:val="0"/>
              <w:marBottom w:val="0"/>
              <w:divBdr>
                <w:top w:val="none" w:sz="0" w:space="0" w:color="auto"/>
                <w:left w:val="none" w:sz="0" w:space="0" w:color="auto"/>
                <w:bottom w:val="none" w:sz="0" w:space="0" w:color="auto"/>
                <w:right w:val="none" w:sz="0" w:space="0" w:color="auto"/>
              </w:divBdr>
            </w:div>
            <w:div w:id="608318322">
              <w:marLeft w:val="0"/>
              <w:marRight w:val="0"/>
              <w:marTop w:val="0"/>
              <w:marBottom w:val="0"/>
              <w:divBdr>
                <w:top w:val="none" w:sz="0" w:space="0" w:color="auto"/>
                <w:left w:val="none" w:sz="0" w:space="0" w:color="auto"/>
                <w:bottom w:val="none" w:sz="0" w:space="0" w:color="auto"/>
                <w:right w:val="none" w:sz="0" w:space="0" w:color="auto"/>
              </w:divBdr>
            </w:div>
            <w:div w:id="718745080">
              <w:marLeft w:val="0"/>
              <w:marRight w:val="0"/>
              <w:marTop w:val="0"/>
              <w:marBottom w:val="0"/>
              <w:divBdr>
                <w:top w:val="none" w:sz="0" w:space="0" w:color="auto"/>
                <w:left w:val="none" w:sz="0" w:space="0" w:color="auto"/>
                <w:bottom w:val="none" w:sz="0" w:space="0" w:color="auto"/>
                <w:right w:val="none" w:sz="0" w:space="0" w:color="auto"/>
              </w:divBdr>
            </w:div>
            <w:div w:id="919602148">
              <w:marLeft w:val="0"/>
              <w:marRight w:val="0"/>
              <w:marTop w:val="0"/>
              <w:marBottom w:val="0"/>
              <w:divBdr>
                <w:top w:val="none" w:sz="0" w:space="0" w:color="auto"/>
                <w:left w:val="none" w:sz="0" w:space="0" w:color="auto"/>
                <w:bottom w:val="none" w:sz="0" w:space="0" w:color="auto"/>
                <w:right w:val="none" w:sz="0" w:space="0" w:color="auto"/>
              </w:divBdr>
            </w:div>
            <w:div w:id="957301266">
              <w:marLeft w:val="0"/>
              <w:marRight w:val="0"/>
              <w:marTop w:val="0"/>
              <w:marBottom w:val="0"/>
              <w:divBdr>
                <w:top w:val="none" w:sz="0" w:space="0" w:color="auto"/>
                <w:left w:val="none" w:sz="0" w:space="0" w:color="auto"/>
                <w:bottom w:val="none" w:sz="0" w:space="0" w:color="auto"/>
                <w:right w:val="none" w:sz="0" w:space="0" w:color="auto"/>
              </w:divBdr>
            </w:div>
            <w:div w:id="1355381239">
              <w:marLeft w:val="0"/>
              <w:marRight w:val="0"/>
              <w:marTop w:val="0"/>
              <w:marBottom w:val="0"/>
              <w:divBdr>
                <w:top w:val="none" w:sz="0" w:space="0" w:color="auto"/>
                <w:left w:val="none" w:sz="0" w:space="0" w:color="auto"/>
                <w:bottom w:val="none" w:sz="0" w:space="0" w:color="auto"/>
                <w:right w:val="none" w:sz="0" w:space="0" w:color="auto"/>
              </w:divBdr>
            </w:div>
            <w:div w:id="1390105398">
              <w:marLeft w:val="0"/>
              <w:marRight w:val="0"/>
              <w:marTop w:val="0"/>
              <w:marBottom w:val="0"/>
              <w:divBdr>
                <w:top w:val="none" w:sz="0" w:space="0" w:color="auto"/>
                <w:left w:val="none" w:sz="0" w:space="0" w:color="auto"/>
                <w:bottom w:val="none" w:sz="0" w:space="0" w:color="auto"/>
                <w:right w:val="none" w:sz="0" w:space="0" w:color="auto"/>
              </w:divBdr>
            </w:div>
            <w:div w:id="1540120281">
              <w:marLeft w:val="0"/>
              <w:marRight w:val="0"/>
              <w:marTop w:val="0"/>
              <w:marBottom w:val="0"/>
              <w:divBdr>
                <w:top w:val="none" w:sz="0" w:space="0" w:color="auto"/>
                <w:left w:val="none" w:sz="0" w:space="0" w:color="auto"/>
                <w:bottom w:val="none" w:sz="0" w:space="0" w:color="auto"/>
                <w:right w:val="none" w:sz="0" w:space="0" w:color="auto"/>
              </w:divBdr>
            </w:div>
            <w:div w:id="1548685646">
              <w:marLeft w:val="0"/>
              <w:marRight w:val="0"/>
              <w:marTop w:val="0"/>
              <w:marBottom w:val="0"/>
              <w:divBdr>
                <w:top w:val="none" w:sz="0" w:space="0" w:color="auto"/>
                <w:left w:val="none" w:sz="0" w:space="0" w:color="auto"/>
                <w:bottom w:val="none" w:sz="0" w:space="0" w:color="auto"/>
                <w:right w:val="none" w:sz="0" w:space="0" w:color="auto"/>
              </w:divBdr>
            </w:div>
            <w:div w:id="1580871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219756">
      <w:bodyDiv w:val="1"/>
      <w:marLeft w:val="0"/>
      <w:marRight w:val="0"/>
      <w:marTop w:val="0"/>
      <w:marBottom w:val="0"/>
      <w:divBdr>
        <w:top w:val="none" w:sz="0" w:space="0" w:color="auto"/>
        <w:left w:val="none" w:sz="0" w:space="0" w:color="auto"/>
        <w:bottom w:val="none" w:sz="0" w:space="0" w:color="auto"/>
        <w:right w:val="none" w:sz="0" w:space="0" w:color="auto"/>
      </w:divBdr>
      <w:divsChild>
        <w:div w:id="2080860512">
          <w:marLeft w:val="0"/>
          <w:marRight w:val="0"/>
          <w:marTop w:val="0"/>
          <w:marBottom w:val="0"/>
          <w:divBdr>
            <w:top w:val="none" w:sz="0" w:space="0" w:color="auto"/>
            <w:left w:val="none" w:sz="0" w:space="0" w:color="auto"/>
            <w:bottom w:val="none" w:sz="0" w:space="0" w:color="auto"/>
            <w:right w:val="none" w:sz="0" w:space="0" w:color="auto"/>
          </w:divBdr>
          <w:divsChild>
            <w:div w:id="115300054">
              <w:marLeft w:val="0"/>
              <w:marRight w:val="0"/>
              <w:marTop w:val="0"/>
              <w:marBottom w:val="0"/>
              <w:divBdr>
                <w:top w:val="none" w:sz="0" w:space="0" w:color="auto"/>
                <w:left w:val="none" w:sz="0" w:space="0" w:color="auto"/>
                <w:bottom w:val="none" w:sz="0" w:space="0" w:color="auto"/>
                <w:right w:val="none" w:sz="0" w:space="0" w:color="auto"/>
              </w:divBdr>
            </w:div>
            <w:div w:id="218052873">
              <w:marLeft w:val="0"/>
              <w:marRight w:val="0"/>
              <w:marTop w:val="0"/>
              <w:marBottom w:val="0"/>
              <w:divBdr>
                <w:top w:val="none" w:sz="0" w:space="0" w:color="auto"/>
                <w:left w:val="none" w:sz="0" w:space="0" w:color="auto"/>
                <w:bottom w:val="none" w:sz="0" w:space="0" w:color="auto"/>
                <w:right w:val="none" w:sz="0" w:space="0" w:color="auto"/>
              </w:divBdr>
            </w:div>
            <w:div w:id="301155901">
              <w:marLeft w:val="0"/>
              <w:marRight w:val="0"/>
              <w:marTop w:val="0"/>
              <w:marBottom w:val="0"/>
              <w:divBdr>
                <w:top w:val="none" w:sz="0" w:space="0" w:color="auto"/>
                <w:left w:val="none" w:sz="0" w:space="0" w:color="auto"/>
                <w:bottom w:val="none" w:sz="0" w:space="0" w:color="auto"/>
                <w:right w:val="none" w:sz="0" w:space="0" w:color="auto"/>
              </w:divBdr>
            </w:div>
            <w:div w:id="669991648">
              <w:marLeft w:val="0"/>
              <w:marRight w:val="0"/>
              <w:marTop w:val="0"/>
              <w:marBottom w:val="0"/>
              <w:divBdr>
                <w:top w:val="none" w:sz="0" w:space="0" w:color="auto"/>
                <w:left w:val="none" w:sz="0" w:space="0" w:color="auto"/>
                <w:bottom w:val="none" w:sz="0" w:space="0" w:color="auto"/>
                <w:right w:val="none" w:sz="0" w:space="0" w:color="auto"/>
              </w:divBdr>
            </w:div>
            <w:div w:id="753360928">
              <w:marLeft w:val="0"/>
              <w:marRight w:val="0"/>
              <w:marTop w:val="0"/>
              <w:marBottom w:val="0"/>
              <w:divBdr>
                <w:top w:val="none" w:sz="0" w:space="0" w:color="auto"/>
                <w:left w:val="none" w:sz="0" w:space="0" w:color="auto"/>
                <w:bottom w:val="none" w:sz="0" w:space="0" w:color="auto"/>
                <w:right w:val="none" w:sz="0" w:space="0" w:color="auto"/>
              </w:divBdr>
            </w:div>
            <w:div w:id="909727784">
              <w:marLeft w:val="0"/>
              <w:marRight w:val="0"/>
              <w:marTop w:val="0"/>
              <w:marBottom w:val="0"/>
              <w:divBdr>
                <w:top w:val="none" w:sz="0" w:space="0" w:color="auto"/>
                <w:left w:val="none" w:sz="0" w:space="0" w:color="auto"/>
                <w:bottom w:val="none" w:sz="0" w:space="0" w:color="auto"/>
                <w:right w:val="none" w:sz="0" w:space="0" w:color="auto"/>
              </w:divBdr>
            </w:div>
            <w:div w:id="938172541">
              <w:marLeft w:val="0"/>
              <w:marRight w:val="0"/>
              <w:marTop w:val="0"/>
              <w:marBottom w:val="0"/>
              <w:divBdr>
                <w:top w:val="none" w:sz="0" w:space="0" w:color="auto"/>
                <w:left w:val="none" w:sz="0" w:space="0" w:color="auto"/>
                <w:bottom w:val="none" w:sz="0" w:space="0" w:color="auto"/>
                <w:right w:val="none" w:sz="0" w:space="0" w:color="auto"/>
              </w:divBdr>
            </w:div>
            <w:div w:id="1062798654">
              <w:marLeft w:val="0"/>
              <w:marRight w:val="0"/>
              <w:marTop w:val="0"/>
              <w:marBottom w:val="0"/>
              <w:divBdr>
                <w:top w:val="none" w:sz="0" w:space="0" w:color="auto"/>
                <w:left w:val="none" w:sz="0" w:space="0" w:color="auto"/>
                <w:bottom w:val="none" w:sz="0" w:space="0" w:color="auto"/>
                <w:right w:val="none" w:sz="0" w:space="0" w:color="auto"/>
              </w:divBdr>
            </w:div>
            <w:div w:id="1155606678">
              <w:marLeft w:val="0"/>
              <w:marRight w:val="0"/>
              <w:marTop w:val="0"/>
              <w:marBottom w:val="0"/>
              <w:divBdr>
                <w:top w:val="none" w:sz="0" w:space="0" w:color="auto"/>
                <w:left w:val="none" w:sz="0" w:space="0" w:color="auto"/>
                <w:bottom w:val="none" w:sz="0" w:space="0" w:color="auto"/>
                <w:right w:val="none" w:sz="0" w:space="0" w:color="auto"/>
              </w:divBdr>
            </w:div>
            <w:div w:id="1320618618">
              <w:marLeft w:val="0"/>
              <w:marRight w:val="0"/>
              <w:marTop w:val="0"/>
              <w:marBottom w:val="0"/>
              <w:divBdr>
                <w:top w:val="none" w:sz="0" w:space="0" w:color="auto"/>
                <w:left w:val="none" w:sz="0" w:space="0" w:color="auto"/>
                <w:bottom w:val="none" w:sz="0" w:space="0" w:color="auto"/>
                <w:right w:val="none" w:sz="0" w:space="0" w:color="auto"/>
              </w:divBdr>
            </w:div>
            <w:div w:id="1573930327">
              <w:marLeft w:val="0"/>
              <w:marRight w:val="0"/>
              <w:marTop w:val="0"/>
              <w:marBottom w:val="0"/>
              <w:divBdr>
                <w:top w:val="none" w:sz="0" w:space="0" w:color="auto"/>
                <w:left w:val="none" w:sz="0" w:space="0" w:color="auto"/>
                <w:bottom w:val="none" w:sz="0" w:space="0" w:color="auto"/>
                <w:right w:val="none" w:sz="0" w:space="0" w:color="auto"/>
              </w:divBdr>
            </w:div>
            <w:div w:id="1586306093">
              <w:marLeft w:val="0"/>
              <w:marRight w:val="0"/>
              <w:marTop w:val="0"/>
              <w:marBottom w:val="0"/>
              <w:divBdr>
                <w:top w:val="none" w:sz="0" w:space="0" w:color="auto"/>
                <w:left w:val="none" w:sz="0" w:space="0" w:color="auto"/>
                <w:bottom w:val="none" w:sz="0" w:space="0" w:color="auto"/>
                <w:right w:val="none" w:sz="0" w:space="0" w:color="auto"/>
              </w:divBdr>
            </w:div>
            <w:div w:id="1696685732">
              <w:marLeft w:val="0"/>
              <w:marRight w:val="0"/>
              <w:marTop w:val="0"/>
              <w:marBottom w:val="0"/>
              <w:divBdr>
                <w:top w:val="none" w:sz="0" w:space="0" w:color="auto"/>
                <w:left w:val="none" w:sz="0" w:space="0" w:color="auto"/>
                <w:bottom w:val="none" w:sz="0" w:space="0" w:color="auto"/>
                <w:right w:val="none" w:sz="0" w:space="0" w:color="auto"/>
              </w:divBdr>
            </w:div>
            <w:div w:id="1793010576">
              <w:marLeft w:val="0"/>
              <w:marRight w:val="0"/>
              <w:marTop w:val="0"/>
              <w:marBottom w:val="0"/>
              <w:divBdr>
                <w:top w:val="none" w:sz="0" w:space="0" w:color="auto"/>
                <w:left w:val="none" w:sz="0" w:space="0" w:color="auto"/>
                <w:bottom w:val="none" w:sz="0" w:space="0" w:color="auto"/>
                <w:right w:val="none" w:sz="0" w:space="0" w:color="auto"/>
              </w:divBdr>
            </w:div>
            <w:div w:id="1859585990">
              <w:marLeft w:val="0"/>
              <w:marRight w:val="0"/>
              <w:marTop w:val="0"/>
              <w:marBottom w:val="0"/>
              <w:divBdr>
                <w:top w:val="none" w:sz="0" w:space="0" w:color="auto"/>
                <w:left w:val="none" w:sz="0" w:space="0" w:color="auto"/>
                <w:bottom w:val="none" w:sz="0" w:space="0" w:color="auto"/>
                <w:right w:val="none" w:sz="0" w:space="0" w:color="auto"/>
              </w:divBdr>
            </w:div>
            <w:div w:id="1914896924">
              <w:marLeft w:val="0"/>
              <w:marRight w:val="0"/>
              <w:marTop w:val="0"/>
              <w:marBottom w:val="0"/>
              <w:divBdr>
                <w:top w:val="none" w:sz="0" w:space="0" w:color="auto"/>
                <w:left w:val="none" w:sz="0" w:space="0" w:color="auto"/>
                <w:bottom w:val="none" w:sz="0" w:space="0" w:color="auto"/>
                <w:right w:val="none" w:sz="0" w:space="0" w:color="auto"/>
              </w:divBdr>
            </w:div>
            <w:div w:id="1960379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822384">
      <w:bodyDiv w:val="1"/>
      <w:marLeft w:val="0"/>
      <w:marRight w:val="0"/>
      <w:marTop w:val="0"/>
      <w:marBottom w:val="0"/>
      <w:divBdr>
        <w:top w:val="none" w:sz="0" w:space="0" w:color="auto"/>
        <w:left w:val="none" w:sz="0" w:space="0" w:color="auto"/>
        <w:bottom w:val="none" w:sz="0" w:space="0" w:color="auto"/>
        <w:right w:val="none" w:sz="0" w:space="0" w:color="auto"/>
      </w:divBdr>
      <w:divsChild>
        <w:div w:id="554239802">
          <w:marLeft w:val="0"/>
          <w:marRight w:val="0"/>
          <w:marTop w:val="0"/>
          <w:marBottom w:val="0"/>
          <w:divBdr>
            <w:top w:val="none" w:sz="0" w:space="0" w:color="auto"/>
            <w:left w:val="none" w:sz="0" w:space="0" w:color="auto"/>
            <w:bottom w:val="none" w:sz="0" w:space="0" w:color="auto"/>
            <w:right w:val="none" w:sz="0" w:space="0" w:color="auto"/>
          </w:divBdr>
          <w:divsChild>
            <w:div w:id="160781909">
              <w:marLeft w:val="0"/>
              <w:marRight w:val="0"/>
              <w:marTop w:val="0"/>
              <w:marBottom w:val="0"/>
              <w:divBdr>
                <w:top w:val="none" w:sz="0" w:space="0" w:color="auto"/>
                <w:left w:val="none" w:sz="0" w:space="0" w:color="auto"/>
                <w:bottom w:val="none" w:sz="0" w:space="0" w:color="auto"/>
                <w:right w:val="none" w:sz="0" w:space="0" w:color="auto"/>
              </w:divBdr>
            </w:div>
            <w:div w:id="258411772">
              <w:marLeft w:val="0"/>
              <w:marRight w:val="0"/>
              <w:marTop w:val="0"/>
              <w:marBottom w:val="0"/>
              <w:divBdr>
                <w:top w:val="none" w:sz="0" w:space="0" w:color="auto"/>
                <w:left w:val="none" w:sz="0" w:space="0" w:color="auto"/>
                <w:bottom w:val="none" w:sz="0" w:space="0" w:color="auto"/>
                <w:right w:val="none" w:sz="0" w:space="0" w:color="auto"/>
              </w:divBdr>
            </w:div>
            <w:div w:id="354119198">
              <w:marLeft w:val="0"/>
              <w:marRight w:val="0"/>
              <w:marTop w:val="0"/>
              <w:marBottom w:val="0"/>
              <w:divBdr>
                <w:top w:val="none" w:sz="0" w:space="0" w:color="auto"/>
                <w:left w:val="none" w:sz="0" w:space="0" w:color="auto"/>
                <w:bottom w:val="none" w:sz="0" w:space="0" w:color="auto"/>
                <w:right w:val="none" w:sz="0" w:space="0" w:color="auto"/>
              </w:divBdr>
            </w:div>
            <w:div w:id="607860204">
              <w:marLeft w:val="0"/>
              <w:marRight w:val="0"/>
              <w:marTop w:val="0"/>
              <w:marBottom w:val="0"/>
              <w:divBdr>
                <w:top w:val="none" w:sz="0" w:space="0" w:color="auto"/>
                <w:left w:val="none" w:sz="0" w:space="0" w:color="auto"/>
                <w:bottom w:val="none" w:sz="0" w:space="0" w:color="auto"/>
                <w:right w:val="none" w:sz="0" w:space="0" w:color="auto"/>
              </w:divBdr>
            </w:div>
            <w:div w:id="748776133">
              <w:marLeft w:val="0"/>
              <w:marRight w:val="0"/>
              <w:marTop w:val="0"/>
              <w:marBottom w:val="0"/>
              <w:divBdr>
                <w:top w:val="none" w:sz="0" w:space="0" w:color="auto"/>
                <w:left w:val="none" w:sz="0" w:space="0" w:color="auto"/>
                <w:bottom w:val="none" w:sz="0" w:space="0" w:color="auto"/>
                <w:right w:val="none" w:sz="0" w:space="0" w:color="auto"/>
              </w:divBdr>
            </w:div>
            <w:div w:id="900483898">
              <w:marLeft w:val="0"/>
              <w:marRight w:val="0"/>
              <w:marTop w:val="0"/>
              <w:marBottom w:val="0"/>
              <w:divBdr>
                <w:top w:val="none" w:sz="0" w:space="0" w:color="auto"/>
                <w:left w:val="none" w:sz="0" w:space="0" w:color="auto"/>
                <w:bottom w:val="none" w:sz="0" w:space="0" w:color="auto"/>
                <w:right w:val="none" w:sz="0" w:space="0" w:color="auto"/>
              </w:divBdr>
            </w:div>
            <w:div w:id="957684441">
              <w:marLeft w:val="0"/>
              <w:marRight w:val="0"/>
              <w:marTop w:val="0"/>
              <w:marBottom w:val="0"/>
              <w:divBdr>
                <w:top w:val="none" w:sz="0" w:space="0" w:color="auto"/>
                <w:left w:val="none" w:sz="0" w:space="0" w:color="auto"/>
                <w:bottom w:val="none" w:sz="0" w:space="0" w:color="auto"/>
                <w:right w:val="none" w:sz="0" w:space="0" w:color="auto"/>
              </w:divBdr>
            </w:div>
            <w:div w:id="1915621557">
              <w:marLeft w:val="0"/>
              <w:marRight w:val="0"/>
              <w:marTop w:val="0"/>
              <w:marBottom w:val="0"/>
              <w:divBdr>
                <w:top w:val="none" w:sz="0" w:space="0" w:color="auto"/>
                <w:left w:val="none" w:sz="0" w:space="0" w:color="auto"/>
                <w:bottom w:val="none" w:sz="0" w:space="0" w:color="auto"/>
                <w:right w:val="none" w:sz="0" w:space="0" w:color="auto"/>
              </w:divBdr>
            </w:div>
            <w:div w:id="2030329313">
              <w:marLeft w:val="0"/>
              <w:marRight w:val="0"/>
              <w:marTop w:val="0"/>
              <w:marBottom w:val="0"/>
              <w:divBdr>
                <w:top w:val="none" w:sz="0" w:space="0" w:color="auto"/>
                <w:left w:val="none" w:sz="0" w:space="0" w:color="auto"/>
                <w:bottom w:val="none" w:sz="0" w:space="0" w:color="auto"/>
                <w:right w:val="none" w:sz="0" w:space="0" w:color="auto"/>
              </w:divBdr>
            </w:div>
            <w:div w:id="209604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450770">
      <w:bodyDiv w:val="1"/>
      <w:marLeft w:val="0"/>
      <w:marRight w:val="0"/>
      <w:marTop w:val="0"/>
      <w:marBottom w:val="0"/>
      <w:divBdr>
        <w:top w:val="none" w:sz="0" w:space="0" w:color="auto"/>
        <w:left w:val="none" w:sz="0" w:space="0" w:color="auto"/>
        <w:bottom w:val="none" w:sz="0" w:space="0" w:color="auto"/>
        <w:right w:val="none" w:sz="0" w:space="0" w:color="auto"/>
      </w:divBdr>
      <w:divsChild>
        <w:div w:id="197666083">
          <w:marLeft w:val="0"/>
          <w:marRight w:val="0"/>
          <w:marTop w:val="0"/>
          <w:marBottom w:val="0"/>
          <w:divBdr>
            <w:top w:val="none" w:sz="0" w:space="0" w:color="auto"/>
            <w:left w:val="none" w:sz="0" w:space="0" w:color="auto"/>
            <w:bottom w:val="none" w:sz="0" w:space="0" w:color="auto"/>
            <w:right w:val="none" w:sz="0" w:space="0" w:color="auto"/>
          </w:divBdr>
          <w:divsChild>
            <w:div w:id="44261045">
              <w:marLeft w:val="0"/>
              <w:marRight w:val="0"/>
              <w:marTop w:val="0"/>
              <w:marBottom w:val="0"/>
              <w:divBdr>
                <w:top w:val="none" w:sz="0" w:space="0" w:color="auto"/>
                <w:left w:val="none" w:sz="0" w:space="0" w:color="auto"/>
                <w:bottom w:val="none" w:sz="0" w:space="0" w:color="auto"/>
                <w:right w:val="none" w:sz="0" w:space="0" w:color="auto"/>
              </w:divBdr>
            </w:div>
            <w:div w:id="118769681">
              <w:marLeft w:val="0"/>
              <w:marRight w:val="0"/>
              <w:marTop w:val="0"/>
              <w:marBottom w:val="0"/>
              <w:divBdr>
                <w:top w:val="none" w:sz="0" w:space="0" w:color="auto"/>
                <w:left w:val="none" w:sz="0" w:space="0" w:color="auto"/>
                <w:bottom w:val="none" w:sz="0" w:space="0" w:color="auto"/>
                <w:right w:val="none" w:sz="0" w:space="0" w:color="auto"/>
              </w:divBdr>
            </w:div>
            <w:div w:id="426314603">
              <w:marLeft w:val="0"/>
              <w:marRight w:val="0"/>
              <w:marTop w:val="0"/>
              <w:marBottom w:val="0"/>
              <w:divBdr>
                <w:top w:val="none" w:sz="0" w:space="0" w:color="auto"/>
                <w:left w:val="none" w:sz="0" w:space="0" w:color="auto"/>
                <w:bottom w:val="none" w:sz="0" w:space="0" w:color="auto"/>
                <w:right w:val="none" w:sz="0" w:space="0" w:color="auto"/>
              </w:divBdr>
            </w:div>
            <w:div w:id="461774005">
              <w:marLeft w:val="0"/>
              <w:marRight w:val="0"/>
              <w:marTop w:val="0"/>
              <w:marBottom w:val="0"/>
              <w:divBdr>
                <w:top w:val="none" w:sz="0" w:space="0" w:color="auto"/>
                <w:left w:val="none" w:sz="0" w:space="0" w:color="auto"/>
                <w:bottom w:val="none" w:sz="0" w:space="0" w:color="auto"/>
                <w:right w:val="none" w:sz="0" w:space="0" w:color="auto"/>
              </w:divBdr>
            </w:div>
            <w:div w:id="462427094">
              <w:marLeft w:val="0"/>
              <w:marRight w:val="0"/>
              <w:marTop w:val="0"/>
              <w:marBottom w:val="0"/>
              <w:divBdr>
                <w:top w:val="none" w:sz="0" w:space="0" w:color="auto"/>
                <w:left w:val="none" w:sz="0" w:space="0" w:color="auto"/>
                <w:bottom w:val="none" w:sz="0" w:space="0" w:color="auto"/>
                <w:right w:val="none" w:sz="0" w:space="0" w:color="auto"/>
              </w:divBdr>
            </w:div>
            <w:div w:id="568465785">
              <w:marLeft w:val="0"/>
              <w:marRight w:val="0"/>
              <w:marTop w:val="0"/>
              <w:marBottom w:val="0"/>
              <w:divBdr>
                <w:top w:val="none" w:sz="0" w:space="0" w:color="auto"/>
                <w:left w:val="none" w:sz="0" w:space="0" w:color="auto"/>
                <w:bottom w:val="none" w:sz="0" w:space="0" w:color="auto"/>
                <w:right w:val="none" w:sz="0" w:space="0" w:color="auto"/>
              </w:divBdr>
            </w:div>
            <w:div w:id="644241419">
              <w:marLeft w:val="0"/>
              <w:marRight w:val="0"/>
              <w:marTop w:val="0"/>
              <w:marBottom w:val="0"/>
              <w:divBdr>
                <w:top w:val="none" w:sz="0" w:space="0" w:color="auto"/>
                <w:left w:val="none" w:sz="0" w:space="0" w:color="auto"/>
                <w:bottom w:val="none" w:sz="0" w:space="0" w:color="auto"/>
                <w:right w:val="none" w:sz="0" w:space="0" w:color="auto"/>
              </w:divBdr>
            </w:div>
            <w:div w:id="677192264">
              <w:marLeft w:val="0"/>
              <w:marRight w:val="0"/>
              <w:marTop w:val="0"/>
              <w:marBottom w:val="0"/>
              <w:divBdr>
                <w:top w:val="none" w:sz="0" w:space="0" w:color="auto"/>
                <w:left w:val="none" w:sz="0" w:space="0" w:color="auto"/>
                <w:bottom w:val="none" w:sz="0" w:space="0" w:color="auto"/>
                <w:right w:val="none" w:sz="0" w:space="0" w:color="auto"/>
              </w:divBdr>
            </w:div>
            <w:div w:id="795755725">
              <w:marLeft w:val="0"/>
              <w:marRight w:val="0"/>
              <w:marTop w:val="0"/>
              <w:marBottom w:val="0"/>
              <w:divBdr>
                <w:top w:val="none" w:sz="0" w:space="0" w:color="auto"/>
                <w:left w:val="none" w:sz="0" w:space="0" w:color="auto"/>
                <w:bottom w:val="none" w:sz="0" w:space="0" w:color="auto"/>
                <w:right w:val="none" w:sz="0" w:space="0" w:color="auto"/>
              </w:divBdr>
            </w:div>
            <w:div w:id="798839558">
              <w:marLeft w:val="0"/>
              <w:marRight w:val="0"/>
              <w:marTop w:val="0"/>
              <w:marBottom w:val="0"/>
              <w:divBdr>
                <w:top w:val="none" w:sz="0" w:space="0" w:color="auto"/>
                <w:left w:val="none" w:sz="0" w:space="0" w:color="auto"/>
                <w:bottom w:val="none" w:sz="0" w:space="0" w:color="auto"/>
                <w:right w:val="none" w:sz="0" w:space="0" w:color="auto"/>
              </w:divBdr>
            </w:div>
            <w:div w:id="896428881">
              <w:marLeft w:val="0"/>
              <w:marRight w:val="0"/>
              <w:marTop w:val="0"/>
              <w:marBottom w:val="0"/>
              <w:divBdr>
                <w:top w:val="none" w:sz="0" w:space="0" w:color="auto"/>
                <w:left w:val="none" w:sz="0" w:space="0" w:color="auto"/>
                <w:bottom w:val="none" w:sz="0" w:space="0" w:color="auto"/>
                <w:right w:val="none" w:sz="0" w:space="0" w:color="auto"/>
              </w:divBdr>
            </w:div>
            <w:div w:id="1039477223">
              <w:marLeft w:val="0"/>
              <w:marRight w:val="0"/>
              <w:marTop w:val="0"/>
              <w:marBottom w:val="0"/>
              <w:divBdr>
                <w:top w:val="none" w:sz="0" w:space="0" w:color="auto"/>
                <w:left w:val="none" w:sz="0" w:space="0" w:color="auto"/>
                <w:bottom w:val="none" w:sz="0" w:space="0" w:color="auto"/>
                <w:right w:val="none" w:sz="0" w:space="0" w:color="auto"/>
              </w:divBdr>
            </w:div>
            <w:div w:id="1206527850">
              <w:marLeft w:val="0"/>
              <w:marRight w:val="0"/>
              <w:marTop w:val="0"/>
              <w:marBottom w:val="0"/>
              <w:divBdr>
                <w:top w:val="none" w:sz="0" w:space="0" w:color="auto"/>
                <w:left w:val="none" w:sz="0" w:space="0" w:color="auto"/>
                <w:bottom w:val="none" w:sz="0" w:space="0" w:color="auto"/>
                <w:right w:val="none" w:sz="0" w:space="0" w:color="auto"/>
              </w:divBdr>
            </w:div>
            <w:div w:id="1316687783">
              <w:marLeft w:val="0"/>
              <w:marRight w:val="0"/>
              <w:marTop w:val="0"/>
              <w:marBottom w:val="0"/>
              <w:divBdr>
                <w:top w:val="none" w:sz="0" w:space="0" w:color="auto"/>
                <w:left w:val="none" w:sz="0" w:space="0" w:color="auto"/>
                <w:bottom w:val="none" w:sz="0" w:space="0" w:color="auto"/>
                <w:right w:val="none" w:sz="0" w:space="0" w:color="auto"/>
              </w:divBdr>
            </w:div>
            <w:div w:id="1419711508">
              <w:marLeft w:val="0"/>
              <w:marRight w:val="0"/>
              <w:marTop w:val="0"/>
              <w:marBottom w:val="0"/>
              <w:divBdr>
                <w:top w:val="none" w:sz="0" w:space="0" w:color="auto"/>
                <w:left w:val="none" w:sz="0" w:space="0" w:color="auto"/>
                <w:bottom w:val="none" w:sz="0" w:space="0" w:color="auto"/>
                <w:right w:val="none" w:sz="0" w:space="0" w:color="auto"/>
              </w:divBdr>
            </w:div>
            <w:div w:id="1449547311">
              <w:marLeft w:val="0"/>
              <w:marRight w:val="0"/>
              <w:marTop w:val="0"/>
              <w:marBottom w:val="0"/>
              <w:divBdr>
                <w:top w:val="none" w:sz="0" w:space="0" w:color="auto"/>
                <w:left w:val="none" w:sz="0" w:space="0" w:color="auto"/>
                <w:bottom w:val="none" w:sz="0" w:space="0" w:color="auto"/>
                <w:right w:val="none" w:sz="0" w:space="0" w:color="auto"/>
              </w:divBdr>
            </w:div>
            <w:div w:id="1941529661">
              <w:marLeft w:val="0"/>
              <w:marRight w:val="0"/>
              <w:marTop w:val="0"/>
              <w:marBottom w:val="0"/>
              <w:divBdr>
                <w:top w:val="none" w:sz="0" w:space="0" w:color="auto"/>
                <w:left w:val="none" w:sz="0" w:space="0" w:color="auto"/>
                <w:bottom w:val="none" w:sz="0" w:space="0" w:color="auto"/>
                <w:right w:val="none" w:sz="0" w:space="0" w:color="auto"/>
              </w:divBdr>
            </w:div>
            <w:div w:id="1942299290">
              <w:marLeft w:val="0"/>
              <w:marRight w:val="0"/>
              <w:marTop w:val="0"/>
              <w:marBottom w:val="0"/>
              <w:divBdr>
                <w:top w:val="none" w:sz="0" w:space="0" w:color="auto"/>
                <w:left w:val="none" w:sz="0" w:space="0" w:color="auto"/>
                <w:bottom w:val="none" w:sz="0" w:space="0" w:color="auto"/>
                <w:right w:val="none" w:sz="0" w:space="0" w:color="auto"/>
              </w:divBdr>
            </w:div>
            <w:div w:id="196300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128742">
      <w:bodyDiv w:val="1"/>
      <w:marLeft w:val="0"/>
      <w:marRight w:val="0"/>
      <w:marTop w:val="0"/>
      <w:marBottom w:val="0"/>
      <w:divBdr>
        <w:top w:val="none" w:sz="0" w:space="0" w:color="auto"/>
        <w:left w:val="none" w:sz="0" w:space="0" w:color="auto"/>
        <w:bottom w:val="none" w:sz="0" w:space="0" w:color="auto"/>
        <w:right w:val="none" w:sz="0" w:space="0" w:color="auto"/>
      </w:divBdr>
      <w:divsChild>
        <w:div w:id="1039210085">
          <w:marLeft w:val="0"/>
          <w:marRight w:val="0"/>
          <w:marTop w:val="0"/>
          <w:marBottom w:val="0"/>
          <w:divBdr>
            <w:top w:val="none" w:sz="0" w:space="0" w:color="auto"/>
            <w:left w:val="none" w:sz="0" w:space="0" w:color="auto"/>
            <w:bottom w:val="none" w:sz="0" w:space="0" w:color="auto"/>
            <w:right w:val="none" w:sz="0" w:space="0" w:color="auto"/>
          </w:divBdr>
          <w:divsChild>
            <w:div w:id="103811261">
              <w:marLeft w:val="0"/>
              <w:marRight w:val="0"/>
              <w:marTop w:val="0"/>
              <w:marBottom w:val="0"/>
              <w:divBdr>
                <w:top w:val="none" w:sz="0" w:space="0" w:color="auto"/>
                <w:left w:val="none" w:sz="0" w:space="0" w:color="auto"/>
                <w:bottom w:val="none" w:sz="0" w:space="0" w:color="auto"/>
                <w:right w:val="none" w:sz="0" w:space="0" w:color="auto"/>
              </w:divBdr>
            </w:div>
            <w:div w:id="854727570">
              <w:marLeft w:val="0"/>
              <w:marRight w:val="0"/>
              <w:marTop w:val="0"/>
              <w:marBottom w:val="0"/>
              <w:divBdr>
                <w:top w:val="none" w:sz="0" w:space="0" w:color="auto"/>
                <w:left w:val="none" w:sz="0" w:space="0" w:color="auto"/>
                <w:bottom w:val="none" w:sz="0" w:space="0" w:color="auto"/>
                <w:right w:val="none" w:sz="0" w:space="0" w:color="auto"/>
              </w:divBdr>
            </w:div>
            <w:div w:id="1314410014">
              <w:marLeft w:val="0"/>
              <w:marRight w:val="0"/>
              <w:marTop w:val="0"/>
              <w:marBottom w:val="0"/>
              <w:divBdr>
                <w:top w:val="none" w:sz="0" w:space="0" w:color="auto"/>
                <w:left w:val="none" w:sz="0" w:space="0" w:color="auto"/>
                <w:bottom w:val="none" w:sz="0" w:space="0" w:color="auto"/>
                <w:right w:val="none" w:sz="0" w:space="0" w:color="auto"/>
              </w:divBdr>
            </w:div>
            <w:div w:id="1370645070">
              <w:marLeft w:val="0"/>
              <w:marRight w:val="0"/>
              <w:marTop w:val="0"/>
              <w:marBottom w:val="0"/>
              <w:divBdr>
                <w:top w:val="none" w:sz="0" w:space="0" w:color="auto"/>
                <w:left w:val="none" w:sz="0" w:space="0" w:color="auto"/>
                <w:bottom w:val="none" w:sz="0" w:space="0" w:color="auto"/>
                <w:right w:val="none" w:sz="0" w:space="0" w:color="auto"/>
              </w:divBdr>
            </w:div>
            <w:div w:id="1797405356">
              <w:marLeft w:val="0"/>
              <w:marRight w:val="0"/>
              <w:marTop w:val="0"/>
              <w:marBottom w:val="0"/>
              <w:divBdr>
                <w:top w:val="none" w:sz="0" w:space="0" w:color="auto"/>
                <w:left w:val="none" w:sz="0" w:space="0" w:color="auto"/>
                <w:bottom w:val="none" w:sz="0" w:space="0" w:color="auto"/>
                <w:right w:val="none" w:sz="0" w:space="0" w:color="auto"/>
              </w:divBdr>
            </w:div>
            <w:div w:id="1838613993">
              <w:marLeft w:val="0"/>
              <w:marRight w:val="0"/>
              <w:marTop w:val="0"/>
              <w:marBottom w:val="0"/>
              <w:divBdr>
                <w:top w:val="none" w:sz="0" w:space="0" w:color="auto"/>
                <w:left w:val="none" w:sz="0" w:space="0" w:color="auto"/>
                <w:bottom w:val="none" w:sz="0" w:space="0" w:color="auto"/>
                <w:right w:val="none" w:sz="0" w:space="0" w:color="auto"/>
              </w:divBdr>
            </w:div>
            <w:div w:id="1876650625">
              <w:marLeft w:val="0"/>
              <w:marRight w:val="0"/>
              <w:marTop w:val="0"/>
              <w:marBottom w:val="0"/>
              <w:divBdr>
                <w:top w:val="none" w:sz="0" w:space="0" w:color="auto"/>
                <w:left w:val="none" w:sz="0" w:space="0" w:color="auto"/>
                <w:bottom w:val="none" w:sz="0" w:space="0" w:color="auto"/>
                <w:right w:val="none" w:sz="0" w:space="0" w:color="auto"/>
              </w:divBdr>
            </w:div>
            <w:div w:id="1956521098">
              <w:marLeft w:val="0"/>
              <w:marRight w:val="0"/>
              <w:marTop w:val="0"/>
              <w:marBottom w:val="0"/>
              <w:divBdr>
                <w:top w:val="none" w:sz="0" w:space="0" w:color="auto"/>
                <w:left w:val="none" w:sz="0" w:space="0" w:color="auto"/>
                <w:bottom w:val="none" w:sz="0" w:space="0" w:color="auto"/>
                <w:right w:val="none" w:sz="0" w:space="0" w:color="auto"/>
              </w:divBdr>
            </w:div>
            <w:div w:id="204127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289082">
      <w:bodyDiv w:val="1"/>
      <w:marLeft w:val="0"/>
      <w:marRight w:val="0"/>
      <w:marTop w:val="0"/>
      <w:marBottom w:val="0"/>
      <w:divBdr>
        <w:top w:val="none" w:sz="0" w:space="0" w:color="auto"/>
        <w:left w:val="none" w:sz="0" w:space="0" w:color="auto"/>
        <w:bottom w:val="none" w:sz="0" w:space="0" w:color="auto"/>
        <w:right w:val="none" w:sz="0" w:space="0" w:color="auto"/>
      </w:divBdr>
      <w:divsChild>
        <w:div w:id="285308101">
          <w:marLeft w:val="0"/>
          <w:marRight w:val="0"/>
          <w:marTop w:val="0"/>
          <w:marBottom w:val="0"/>
          <w:divBdr>
            <w:top w:val="none" w:sz="0" w:space="0" w:color="auto"/>
            <w:left w:val="none" w:sz="0" w:space="0" w:color="auto"/>
            <w:bottom w:val="none" w:sz="0" w:space="0" w:color="auto"/>
            <w:right w:val="none" w:sz="0" w:space="0" w:color="auto"/>
          </w:divBdr>
          <w:divsChild>
            <w:div w:id="210389028">
              <w:marLeft w:val="0"/>
              <w:marRight w:val="0"/>
              <w:marTop w:val="0"/>
              <w:marBottom w:val="0"/>
              <w:divBdr>
                <w:top w:val="none" w:sz="0" w:space="0" w:color="auto"/>
                <w:left w:val="none" w:sz="0" w:space="0" w:color="auto"/>
                <w:bottom w:val="none" w:sz="0" w:space="0" w:color="auto"/>
                <w:right w:val="none" w:sz="0" w:space="0" w:color="auto"/>
              </w:divBdr>
            </w:div>
            <w:div w:id="689141255">
              <w:marLeft w:val="0"/>
              <w:marRight w:val="0"/>
              <w:marTop w:val="0"/>
              <w:marBottom w:val="0"/>
              <w:divBdr>
                <w:top w:val="none" w:sz="0" w:space="0" w:color="auto"/>
                <w:left w:val="none" w:sz="0" w:space="0" w:color="auto"/>
                <w:bottom w:val="none" w:sz="0" w:space="0" w:color="auto"/>
                <w:right w:val="none" w:sz="0" w:space="0" w:color="auto"/>
              </w:divBdr>
            </w:div>
            <w:div w:id="893782184">
              <w:marLeft w:val="0"/>
              <w:marRight w:val="0"/>
              <w:marTop w:val="0"/>
              <w:marBottom w:val="0"/>
              <w:divBdr>
                <w:top w:val="none" w:sz="0" w:space="0" w:color="auto"/>
                <w:left w:val="none" w:sz="0" w:space="0" w:color="auto"/>
                <w:bottom w:val="none" w:sz="0" w:space="0" w:color="auto"/>
                <w:right w:val="none" w:sz="0" w:space="0" w:color="auto"/>
              </w:divBdr>
            </w:div>
            <w:div w:id="102964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684971">
      <w:bodyDiv w:val="1"/>
      <w:marLeft w:val="0"/>
      <w:marRight w:val="0"/>
      <w:marTop w:val="0"/>
      <w:marBottom w:val="0"/>
      <w:divBdr>
        <w:top w:val="none" w:sz="0" w:space="0" w:color="auto"/>
        <w:left w:val="none" w:sz="0" w:space="0" w:color="auto"/>
        <w:bottom w:val="none" w:sz="0" w:space="0" w:color="auto"/>
        <w:right w:val="none" w:sz="0" w:space="0" w:color="auto"/>
      </w:divBdr>
      <w:divsChild>
        <w:div w:id="802425291">
          <w:marLeft w:val="0"/>
          <w:marRight w:val="0"/>
          <w:marTop w:val="0"/>
          <w:marBottom w:val="0"/>
          <w:divBdr>
            <w:top w:val="none" w:sz="0" w:space="0" w:color="auto"/>
            <w:left w:val="none" w:sz="0" w:space="0" w:color="auto"/>
            <w:bottom w:val="none" w:sz="0" w:space="0" w:color="auto"/>
            <w:right w:val="none" w:sz="0" w:space="0" w:color="auto"/>
          </w:divBdr>
          <w:divsChild>
            <w:div w:id="212403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656647">
      <w:bodyDiv w:val="1"/>
      <w:marLeft w:val="0"/>
      <w:marRight w:val="0"/>
      <w:marTop w:val="0"/>
      <w:marBottom w:val="0"/>
      <w:divBdr>
        <w:top w:val="none" w:sz="0" w:space="0" w:color="auto"/>
        <w:left w:val="none" w:sz="0" w:space="0" w:color="auto"/>
        <w:bottom w:val="none" w:sz="0" w:space="0" w:color="auto"/>
        <w:right w:val="none" w:sz="0" w:space="0" w:color="auto"/>
      </w:divBdr>
      <w:divsChild>
        <w:div w:id="1845706201">
          <w:marLeft w:val="0"/>
          <w:marRight w:val="0"/>
          <w:marTop w:val="0"/>
          <w:marBottom w:val="0"/>
          <w:divBdr>
            <w:top w:val="none" w:sz="0" w:space="0" w:color="auto"/>
            <w:left w:val="none" w:sz="0" w:space="0" w:color="auto"/>
            <w:bottom w:val="none" w:sz="0" w:space="0" w:color="auto"/>
            <w:right w:val="none" w:sz="0" w:space="0" w:color="auto"/>
          </w:divBdr>
          <w:divsChild>
            <w:div w:id="258022595">
              <w:marLeft w:val="0"/>
              <w:marRight w:val="0"/>
              <w:marTop w:val="0"/>
              <w:marBottom w:val="0"/>
              <w:divBdr>
                <w:top w:val="none" w:sz="0" w:space="0" w:color="auto"/>
                <w:left w:val="none" w:sz="0" w:space="0" w:color="auto"/>
                <w:bottom w:val="none" w:sz="0" w:space="0" w:color="auto"/>
                <w:right w:val="none" w:sz="0" w:space="0" w:color="auto"/>
              </w:divBdr>
            </w:div>
            <w:div w:id="1989095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166331">
      <w:bodyDiv w:val="1"/>
      <w:marLeft w:val="0"/>
      <w:marRight w:val="0"/>
      <w:marTop w:val="0"/>
      <w:marBottom w:val="0"/>
      <w:divBdr>
        <w:top w:val="none" w:sz="0" w:space="0" w:color="auto"/>
        <w:left w:val="none" w:sz="0" w:space="0" w:color="auto"/>
        <w:bottom w:val="none" w:sz="0" w:space="0" w:color="auto"/>
        <w:right w:val="none" w:sz="0" w:space="0" w:color="auto"/>
      </w:divBdr>
      <w:divsChild>
        <w:div w:id="1794708196">
          <w:marLeft w:val="0"/>
          <w:marRight w:val="0"/>
          <w:marTop w:val="0"/>
          <w:marBottom w:val="0"/>
          <w:divBdr>
            <w:top w:val="none" w:sz="0" w:space="0" w:color="auto"/>
            <w:left w:val="none" w:sz="0" w:space="0" w:color="auto"/>
            <w:bottom w:val="none" w:sz="0" w:space="0" w:color="auto"/>
            <w:right w:val="none" w:sz="0" w:space="0" w:color="auto"/>
          </w:divBdr>
          <w:divsChild>
            <w:div w:id="572930770">
              <w:marLeft w:val="0"/>
              <w:marRight w:val="0"/>
              <w:marTop w:val="0"/>
              <w:marBottom w:val="0"/>
              <w:divBdr>
                <w:top w:val="none" w:sz="0" w:space="0" w:color="auto"/>
                <w:left w:val="none" w:sz="0" w:space="0" w:color="auto"/>
                <w:bottom w:val="none" w:sz="0" w:space="0" w:color="auto"/>
                <w:right w:val="none" w:sz="0" w:space="0" w:color="auto"/>
              </w:divBdr>
            </w:div>
            <w:div w:id="679043869">
              <w:marLeft w:val="0"/>
              <w:marRight w:val="0"/>
              <w:marTop w:val="0"/>
              <w:marBottom w:val="0"/>
              <w:divBdr>
                <w:top w:val="none" w:sz="0" w:space="0" w:color="auto"/>
                <w:left w:val="none" w:sz="0" w:space="0" w:color="auto"/>
                <w:bottom w:val="none" w:sz="0" w:space="0" w:color="auto"/>
                <w:right w:val="none" w:sz="0" w:space="0" w:color="auto"/>
              </w:divBdr>
            </w:div>
            <w:div w:id="732045716">
              <w:marLeft w:val="0"/>
              <w:marRight w:val="0"/>
              <w:marTop w:val="0"/>
              <w:marBottom w:val="0"/>
              <w:divBdr>
                <w:top w:val="none" w:sz="0" w:space="0" w:color="auto"/>
                <w:left w:val="none" w:sz="0" w:space="0" w:color="auto"/>
                <w:bottom w:val="none" w:sz="0" w:space="0" w:color="auto"/>
                <w:right w:val="none" w:sz="0" w:space="0" w:color="auto"/>
              </w:divBdr>
            </w:div>
            <w:div w:id="778839040">
              <w:marLeft w:val="0"/>
              <w:marRight w:val="0"/>
              <w:marTop w:val="0"/>
              <w:marBottom w:val="0"/>
              <w:divBdr>
                <w:top w:val="none" w:sz="0" w:space="0" w:color="auto"/>
                <w:left w:val="none" w:sz="0" w:space="0" w:color="auto"/>
                <w:bottom w:val="none" w:sz="0" w:space="0" w:color="auto"/>
                <w:right w:val="none" w:sz="0" w:space="0" w:color="auto"/>
              </w:divBdr>
            </w:div>
            <w:div w:id="953319013">
              <w:marLeft w:val="0"/>
              <w:marRight w:val="0"/>
              <w:marTop w:val="0"/>
              <w:marBottom w:val="0"/>
              <w:divBdr>
                <w:top w:val="none" w:sz="0" w:space="0" w:color="auto"/>
                <w:left w:val="none" w:sz="0" w:space="0" w:color="auto"/>
                <w:bottom w:val="none" w:sz="0" w:space="0" w:color="auto"/>
                <w:right w:val="none" w:sz="0" w:space="0" w:color="auto"/>
              </w:divBdr>
            </w:div>
            <w:div w:id="1257519720">
              <w:marLeft w:val="0"/>
              <w:marRight w:val="0"/>
              <w:marTop w:val="0"/>
              <w:marBottom w:val="0"/>
              <w:divBdr>
                <w:top w:val="none" w:sz="0" w:space="0" w:color="auto"/>
                <w:left w:val="none" w:sz="0" w:space="0" w:color="auto"/>
                <w:bottom w:val="none" w:sz="0" w:space="0" w:color="auto"/>
                <w:right w:val="none" w:sz="0" w:space="0" w:color="auto"/>
              </w:divBdr>
            </w:div>
            <w:div w:id="1459180987">
              <w:marLeft w:val="0"/>
              <w:marRight w:val="0"/>
              <w:marTop w:val="0"/>
              <w:marBottom w:val="0"/>
              <w:divBdr>
                <w:top w:val="none" w:sz="0" w:space="0" w:color="auto"/>
                <w:left w:val="none" w:sz="0" w:space="0" w:color="auto"/>
                <w:bottom w:val="none" w:sz="0" w:space="0" w:color="auto"/>
                <w:right w:val="none" w:sz="0" w:space="0" w:color="auto"/>
              </w:divBdr>
            </w:div>
            <w:div w:id="1504735947">
              <w:marLeft w:val="0"/>
              <w:marRight w:val="0"/>
              <w:marTop w:val="0"/>
              <w:marBottom w:val="0"/>
              <w:divBdr>
                <w:top w:val="none" w:sz="0" w:space="0" w:color="auto"/>
                <w:left w:val="none" w:sz="0" w:space="0" w:color="auto"/>
                <w:bottom w:val="none" w:sz="0" w:space="0" w:color="auto"/>
                <w:right w:val="none" w:sz="0" w:space="0" w:color="auto"/>
              </w:divBdr>
            </w:div>
            <w:div w:id="1556349553">
              <w:marLeft w:val="0"/>
              <w:marRight w:val="0"/>
              <w:marTop w:val="0"/>
              <w:marBottom w:val="0"/>
              <w:divBdr>
                <w:top w:val="none" w:sz="0" w:space="0" w:color="auto"/>
                <w:left w:val="none" w:sz="0" w:space="0" w:color="auto"/>
                <w:bottom w:val="none" w:sz="0" w:space="0" w:color="auto"/>
                <w:right w:val="none" w:sz="0" w:space="0" w:color="auto"/>
              </w:divBdr>
            </w:div>
            <w:div w:id="1671331024">
              <w:marLeft w:val="0"/>
              <w:marRight w:val="0"/>
              <w:marTop w:val="0"/>
              <w:marBottom w:val="0"/>
              <w:divBdr>
                <w:top w:val="none" w:sz="0" w:space="0" w:color="auto"/>
                <w:left w:val="none" w:sz="0" w:space="0" w:color="auto"/>
                <w:bottom w:val="none" w:sz="0" w:space="0" w:color="auto"/>
                <w:right w:val="none" w:sz="0" w:space="0" w:color="auto"/>
              </w:divBdr>
            </w:div>
            <w:div w:id="1734693189">
              <w:marLeft w:val="0"/>
              <w:marRight w:val="0"/>
              <w:marTop w:val="0"/>
              <w:marBottom w:val="0"/>
              <w:divBdr>
                <w:top w:val="none" w:sz="0" w:space="0" w:color="auto"/>
                <w:left w:val="none" w:sz="0" w:space="0" w:color="auto"/>
                <w:bottom w:val="none" w:sz="0" w:space="0" w:color="auto"/>
                <w:right w:val="none" w:sz="0" w:space="0" w:color="auto"/>
              </w:divBdr>
            </w:div>
            <w:div w:id="1826702666">
              <w:marLeft w:val="0"/>
              <w:marRight w:val="0"/>
              <w:marTop w:val="0"/>
              <w:marBottom w:val="0"/>
              <w:divBdr>
                <w:top w:val="none" w:sz="0" w:space="0" w:color="auto"/>
                <w:left w:val="none" w:sz="0" w:space="0" w:color="auto"/>
                <w:bottom w:val="none" w:sz="0" w:space="0" w:color="auto"/>
                <w:right w:val="none" w:sz="0" w:space="0" w:color="auto"/>
              </w:divBdr>
            </w:div>
            <w:div w:id="194407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821516">
      <w:bodyDiv w:val="1"/>
      <w:marLeft w:val="0"/>
      <w:marRight w:val="0"/>
      <w:marTop w:val="0"/>
      <w:marBottom w:val="0"/>
      <w:divBdr>
        <w:top w:val="none" w:sz="0" w:space="0" w:color="auto"/>
        <w:left w:val="none" w:sz="0" w:space="0" w:color="auto"/>
        <w:bottom w:val="none" w:sz="0" w:space="0" w:color="auto"/>
        <w:right w:val="none" w:sz="0" w:space="0" w:color="auto"/>
      </w:divBdr>
      <w:divsChild>
        <w:div w:id="1740706626">
          <w:marLeft w:val="0"/>
          <w:marRight w:val="0"/>
          <w:marTop w:val="0"/>
          <w:marBottom w:val="0"/>
          <w:divBdr>
            <w:top w:val="none" w:sz="0" w:space="0" w:color="auto"/>
            <w:left w:val="none" w:sz="0" w:space="0" w:color="auto"/>
            <w:bottom w:val="none" w:sz="0" w:space="0" w:color="auto"/>
            <w:right w:val="none" w:sz="0" w:space="0" w:color="auto"/>
          </w:divBdr>
          <w:divsChild>
            <w:div w:id="106123733">
              <w:marLeft w:val="0"/>
              <w:marRight w:val="0"/>
              <w:marTop w:val="0"/>
              <w:marBottom w:val="0"/>
              <w:divBdr>
                <w:top w:val="none" w:sz="0" w:space="0" w:color="auto"/>
                <w:left w:val="none" w:sz="0" w:space="0" w:color="auto"/>
                <w:bottom w:val="none" w:sz="0" w:space="0" w:color="auto"/>
                <w:right w:val="none" w:sz="0" w:space="0" w:color="auto"/>
              </w:divBdr>
            </w:div>
            <w:div w:id="186254272">
              <w:marLeft w:val="0"/>
              <w:marRight w:val="0"/>
              <w:marTop w:val="0"/>
              <w:marBottom w:val="0"/>
              <w:divBdr>
                <w:top w:val="none" w:sz="0" w:space="0" w:color="auto"/>
                <w:left w:val="none" w:sz="0" w:space="0" w:color="auto"/>
                <w:bottom w:val="none" w:sz="0" w:space="0" w:color="auto"/>
                <w:right w:val="none" w:sz="0" w:space="0" w:color="auto"/>
              </w:divBdr>
            </w:div>
            <w:div w:id="323901947">
              <w:marLeft w:val="0"/>
              <w:marRight w:val="0"/>
              <w:marTop w:val="0"/>
              <w:marBottom w:val="0"/>
              <w:divBdr>
                <w:top w:val="none" w:sz="0" w:space="0" w:color="auto"/>
                <w:left w:val="none" w:sz="0" w:space="0" w:color="auto"/>
                <w:bottom w:val="none" w:sz="0" w:space="0" w:color="auto"/>
                <w:right w:val="none" w:sz="0" w:space="0" w:color="auto"/>
              </w:divBdr>
            </w:div>
            <w:div w:id="611475313">
              <w:marLeft w:val="0"/>
              <w:marRight w:val="0"/>
              <w:marTop w:val="0"/>
              <w:marBottom w:val="0"/>
              <w:divBdr>
                <w:top w:val="none" w:sz="0" w:space="0" w:color="auto"/>
                <w:left w:val="none" w:sz="0" w:space="0" w:color="auto"/>
                <w:bottom w:val="none" w:sz="0" w:space="0" w:color="auto"/>
                <w:right w:val="none" w:sz="0" w:space="0" w:color="auto"/>
              </w:divBdr>
            </w:div>
            <w:div w:id="788816265">
              <w:marLeft w:val="0"/>
              <w:marRight w:val="0"/>
              <w:marTop w:val="0"/>
              <w:marBottom w:val="0"/>
              <w:divBdr>
                <w:top w:val="none" w:sz="0" w:space="0" w:color="auto"/>
                <w:left w:val="none" w:sz="0" w:space="0" w:color="auto"/>
                <w:bottom w:val="none" w:sz="0" w:space="0" w:color="auto"/>
                <w:right w:val="none" w:sz="0" w:space="0" w:color="auto"/>
              </w:divBdr>
            </w:div>
            <w:div w:id="1051612178">
              <w:marLeft w:val="0"/>
              <w:marRight w:val="0"/>
              <w:marTop w:val="0"/>
              <w:marBottom w:val="0"/>
              <w:divBdr>
                <w:top w:val="none" w:sz="0" w:space="0" w:color="auto"/>
                <w:left w:val="none" w:sz="0" w:space="0" w:color="auto"/>
                <w:bottom w:val="none" w:sz="0" w:space="0" w:color="auto"/>
                <w:right w:val="none" w:sz="0" w:space="0" w:color="auto"/>
              </w:divBdr>
            </w:div>
            <w:div w:id="1071074976">
              <w:marLeft w:val="0"/>
              <w:marRight w:val="0"/>
              <w:marTop w:val="0"/>
              <w:marBottom w:val="0"/>
              <w:divBdr>
                <w:top w:val="none" w:sz="0" w:space="0" w:color="auto"/>
                <w:left w:val="none" w:sz="0" w:space="0" w:color="auto"/>
                <w:bottom w:val="none" w:sz="0" w:space="0" w:color="auto"/>
                <w:right w:val="none" w:sz="0" w:space="0" w:color="auto"/>
              </w:divBdr>
            </w:div>
            <w:div w:id="1159150581">
              <w:marLeft w:val="0"/>
              <w:marRight w:val="0"/>
              <w:marTop w:val="0"/>
              <w:marBottom w:val="0"/>
              <w:divBdr>
                <w:top w:val="none" w:sz="0" w:space="0" w:color="auto"/>
                <w:left w:val="none" w:sz="0" w:space="0" w:color="auto"/>
                <w:bottom w:val="none" w:sz="0" w:space="0" w:color="auto"/>
                <w:right w:val="none" w:sz="0" w:space="0" w:color="auto"/>
              </w:divBdr>
            </w:div>
            <w:div w:id="1435322420">
              <w:marLeft w:val="0"/>
              <w:marRight w:val="0"/>
              <w:marTop w:val="0"/>
              <w:marBottom w:val="0"/>
              <w:divBdr>
                <w:top w:val="none" w:sz="0" w:space="0" w:color="auto"/>
                <w:left w:val="none" w:sz="0" w:space="0" w:color="auto"/>
                <w:bottom w:val="none" w:sz="0" w:space="0" w:color="auto"/>
                <w:right w:val="none" w:sz="0" w:space="0" w:color="auto"/>
              </w:divBdr>
            </w:div>
            <w:div w:id="1551572815">
              <w:marLeft w:val="0"/>
              <w:marRight w:val="0"/>
              <w:marTop w:val="0"/>
              <w:marBottom w:val="0"/>
              <w:divBdr>
                <w:top w:val="none" w:sz="0" w:space="0" w:color="auto"/>
                <w:left w:val="none" w:sz="0" w:space="0" w:color="auto"/>
                <w:bottom w:val="none" w:sz="0" w:space="0" w:color="auto"/>
                <w:right w:val="none" w:sz="0" w:space="0" w:color="auto"/>
              </w:divBdr>
            </w:div>
            <w:div w:id="1666742925">
              <w:marLeft w:val="0"/>
              <w:marRight w:val="0"/>
              <w:marTop w:val="0"/>
              <w:marBottom w:val="0"/>
              <w:divBdr>
                <w:top w:val="none" w:sz="0" w:space="0" w:color="auto"/>
                <w:left w:val="none" w:sz="0" w:space="0" w:color="auto"/>
                <w:bottom w:val="none" w:sz="0" w:space="0" w:color="auto"/>
                <w:right w:val="none" w:sz="0" w:space="0" w:color="auto"/>
              </w:divBdr>
            </w:div>
            <w:div w:id="1850681288">
              <w:marLeft w:val="0"/>
              <w:marRight w:val="0"/>
              <w:marTop w:val="0"/>
              <w:marBottom w:val="0"/>
              <w:divBdr>
                <w:top w:val="none" w:sz="0" w:space="0" w:color="auto"/>
                <w:left w:val="none" w:sz="0" w:space="0" w:color="auto"/>
                <w:bottom w:val="none" w:sz="0" w:space="0" w:color="auto"/>
                <w:right w:val="none" w:sz="0" w:space="0" w:color="auto"/>
              </w:divBdr>
            </w:div>
            <w:div w:id="193890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147163">
      <w:bodyDiv w:val="1"/>
      <w:marLeft w:val="0"/>
      <w:marRight w:val="0"/>
      <w:marTop w:val="0"/>
      <w:marBottom w:val="0"/>
      <w:divBdr>
        <w:top w:val="none" w:sz="0" w:space="0" w:color="auto"/>
        <w:left w:val="none" w:sz="0" w:space="0" w:color="auto"/>
        <w:bottom w:val="none" w:sz="0" w:space="0" w:color="auto"/>
        <w:right w:val="none" w:sz="0" w:space="0" w:color="auto"/>
      </w:divBdr>
      <w:divsChild>
        <w:div w:id="230238563">
          <w:marLeft w:val="0"/>
          <w:marRight w:val="0"/>
          <w:marTop w:val="0"/>
          <w:marBottom w:val="0"/>
          <w:divBdr>
            <w:top w:val="none" w:sz="0" w:space="0" w:color="auto"/>
            <w:left w:val="none" w:sz="0" w:space="0" w:color="auto"/>
            <w:bottom w:val="none" w:sz="0" w:space="0" w:color="auto"/>
            <w:right w:val="none" w:sz="0" w:space="0" w:color="auto"/>
          </w:divBdr>
          <w:divsChild>
            <w:div w:id="9534453">
              <w:marLeft w:val="0"/>
              <w:marRight w:val="0"/>
              <w:marTop w:val="0"/>
              <w:marBottom w:val="0"/>
              <w:divBdr>
                <w:top w:val="none" w:sz="0" w:space="0" w:color="auto"/>
                <w:left w:val="none" w:sz="0" w:space="0" w:color="auto"/>
                <w:bottom w:val="none" w:sz="0" w:space="0" w:color="auto"/>
                <w:right w:val="none" w:sz="0" w:space="0" w:color="auto"/>
              </w:divBdr>
            </w:div>
            <w:div w:id="42441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931110">
      <w:bodyDiv w:val="1"/>
      <w:marLeft w:val="0"/>
      <w:marRight w:val="0"/>
      <w:marTop w:val="0"/>
      <w:marBottom w:val="0"/>
      <w:divBdr>
        <w:top w:val="none" w:sz="0" w:space="0" w:color="auto"/>
        <w:left w:val="none" w:sz="0" w:space="0" w:color="auto"/>
        <w:bottom w:val="none" w:sz="0" w:space="0" w:color="auto"/>
        <w:right w:val="none" w:sz="0" w:space="0" w:color="auto"/>
      </w:divBdr>
    </w:div>
    <w:div w:id="1417436937">
      <w:bodyDiv w:val="1"/>
      <w:marLeft w:val="0"/>
      <w:marRight w:val="0"/>
      <w:marTop w:val="0"/>
      <w:marBottom w:val="0"/>
      <w:divBdr>
        <w:top w:val="none" w:sz="0" w:space="0" w:color="auto"/>
        <w:left w:val="none" w:sz="0" w:space="0" w:color="auto"/>
        <w:bottom w:val="none" w:sz="0" w:space="0" w:color="auto"/>
        <w:right w:val="none" w:sz="0" w:space="0" w:color="auto"/>
      </w:divBdr>
      <w:divsChild>
        <w:div w:id="616524526">
          <w:marLeft w:val="0"/>
          <w:marRight w:val="0"/>
          <w:marTop w:val="0"/>
          <w:marBottom w:val="0"/>
          <w:divBdr>
            <w:top w:val="none" w:sz="0" w:space="0" w:color="auto"/>
            <w:left w:val="none" w:sz="0" w:space="0" w:color="auto"/>
            <w:bottom w:val="none" w:sz="0" w:space="0" w:color="auto"/>
            <w:right w:val="none" w:sz="0" w:space="0" w:color="auto"/>
          </w:divBdr>
          <w:divsChild>
            <w:div w:id="91973300">
              <w:marLeft w:val="0"/>
              <w:marRight w:val="0"/>
              <w:marTop w:val="0"/>
              <w:marBottom w:val="0"/>
              <w:divBdr>
                <w:top w:val="none" w:sz="0" w:space="0" w:color="auto"/>
                <w:left w:val="none" w:sz="0" w:space="0" w:color="auto"/>
                <w:bottom w:val="none" w:sz="0" w:space="0" w:color="auto"/>
                <w:right w:val="none" w:sz="0" w:space="0" w:color="auto"/>
              </w:divBdr>
            </w:div>
            <w:div w:id="99884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884253">
      <w:bodyDiv w:val="1"/>
      <w:marLeft w:val="0"/>
      <w:marRight w:val="0"/>
      <w:marTop w:val="0"/>
      <w:marBottom w:val="0"/>
      <w:divBdr>
        <w:top w:val="none" w:sz="0" w:space="0" w:color="auto"/>
        <w:left w:val="none" w:sz="0" w:space="0" w:color="auto"/>
        <w:bottom w:val="none" w:sz="0" w:space="0" w:color="auto"/>
        <w:right w:val="none" w:sz="0" w:space="0" w:color="auto"/>
      </w:divBdr>
      <w:divsChild>
        <w:div w:id="2039817594">
          <w:marLeft w:val="0"/>
          <w:marRight w:val="0"/>
          <w:marTop w:val="0"/>
          <w:marBottom w:val="0"/>
          <w:divBdr>
            <w:top w:val="none" w:sz="0" w:space="0" w:color="auto"/>
            <w:left w:val="none" w:sz="0" w:space="0" w:color="auto"/>
            <w:bottom w:val="none" w:sz="0" w:space="0" w:color="auto"/>
            <w:right w:val="none" w:sz="0" w:space="0" w:color="auto"/>
          </w:divBdr>
          <w:divsChild>
            <w:div w:id="1107894500">
              <w:marLeft w:val="0"/>
              <w:marRight w:val="0"/>
              <w:marTop w:val="0"/>
              <w:marBottom w:val="0"/>
              <w:divBdr>
                <w:top w:val="none" w:sz="0" w:space="0" w:color="auto"/>
                <w:left w:val="none" w:sz="0" w:space="0" w:color="auto"/>
                <w:bottom w:val="none" w:sz="0" w:space="0" w:color="auto"/>
                <w:right w:val="none" w:sz="0" w:space="0" w:color="auto"/>
              </w:divBdr>
            </w:div>
            <w:div w:id="1548638576">
              <w:marLeft w:val="0"/>
              <w:marRight w:val="0"/>
              <w:marTop w:val="0"/>
              <w:marBottom w:val="0"/>
              <w:divBdr>
                <w:top w:val="none" w:sz="0" w:space="0" w:color="auto"/>
                <w:left w:val="none" w:sz="0" w:space="0" w:color="auto"/>
                <w:bottom w:val="none" w:sz="0" w:space="0" w:color="auto"/>
                <w:right w:val="none" w:sz="0" w:space="0" w:color="auto"/>
              </w:divBdr>
            </w:div>
            <w:div w:id="185001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382723">
      <w:bodyDiv w:val="1"/>
      <w:marLeft w:val="0"/>
      <w:marRight w:val="0"/>
      <w:marTop w:val="0"/>
      <w:marBottom w:val="0"/>
      <w:divBdr>
        <w:top w:val="none" w:sz="0" w:space="0" w:color="auto"/>
        <w:left w:val="none" w:sz="0" w:space="0" w:color="auto"/>
        <w:bottom w:val="none" w:sz="0" w:space="0" w:color="auto"/>
        <w:right w:val="none" w:sz="0" w:space="0" w:color="auto"/>
      </w:divBdr>
      <w:divsChild>
        <w:div w:id="1586567492">
          <w:marLeft w:val="0"/>
          <w:marRight w:val="0"/>
          <w:marTop w:val="0"/>
          <w:marBottom w:val="0"/>
          <w:divBdr>
            <w:top w:val="none" w:sz="0" w:space="0" w:color="auto"/>
            <w:left w:val="none" w:sz="0" w:space="0" w:color="auto"/>
            <w:bottom w:val="none" w:sz="0" w:space="0" w:color="auto"/>
            <w:right w:val="none" w:sz="0" w:space="0" w:color="auto"/>
          </w:divBdr>
          <w:divsChild>
            <w:div w:id="891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134101">
      <w:bodyDiv w:val="1"/>
      <w:marLeft w:val="0"/>
      <w:marRight w:val="0"/>
      <w:marTop w:val="0"/>
      <w:marBottom w:val="0"/>
      <w:divBdr>
        <w:top w:val="none" w:sz="0" w:space="0" w:color="auto"/>
        <w:left w:val="none" w:sz="0" w:space="0" w:color="auto"/>
        <w:bottom w:val="none" w:sz="0" w:space="0" w:color="auto"/>
        <w:right w:val="none" w:sz="0" w:space="0" w:color="auto"/>
      </w:divBdr>
    </w:div>
    <w:div w:id="1483623990">
      <w:bodyDiv w:val="1"/>
      <w:marLeft w:val="0"/>
      <w:marRight w:val="0"/>
      <w:marTop w:val="0"/>
      <w:marBottom w:val="0"/>
      <w:divBdr>
        <w:top w:val="none" w:sz="0" w:space="0" w:color="auto"/>
        <w:left w:val="none" w:sz="0" w:space="0" w:color="auto"/>
        <w:bottom w:val="none" w:sz="0" w:space="0" w:color="auto"/>
        <w:right w:val="none" w:sz="0" w:space="0" w:color="auto"/>
      </w:divBdr>
    </w:div>
    <w:div w:id="1534810662">
      <w:bodyDiv w:val="1"/>
      <w:marLeft w:val="0"/>
      <w:marRight w:val="0"/>
      <w:marTop w:val="0"/>
      <w:marBottom w:val="0"/>
      <w:divBdr>
        <w:top w:val="none" w:sz="0" w:space="0" w:color="auto"/>
        <w:left w:val="none" w:sz="0" w:space="0" w:color="auto"/>
        <w:bottom w:val="none" w:sz="0" w:space="0" w:color="auto"/>
        <w:right w:val="none" w:sz="0" w:space="0" w:color="auto"/>
      </w:divBdr>
      <w:divsChild>
        <w:div w:id="1589341534">
          <w:marLeft w:val="0"/>
          <w:marRight w:val="0"/>
          <w:marTop w:val="0"/>
          <w:marBottom w:val="0"/>
          <w:divBdr>
            <w:top w:val="none" w:sz="0" w:space="0" w:color="auto"/>
            <w:left w:val="none" w:sz="0" w:space="0" w:color="auto"/>
            <w:bottom w:val="none" w:sz="0" w:space="0" w:color="auto"/>
            <w:right w:val="none" w:sz="0" w:space="0" w:color="auto"/>
          </w:divBdr>
          <w:divsChild>
            <w:div w:id="174938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232046">
      <w:bodyDiv w:val="1"/>
      <w:marLeft w:val="0"/>
      <w:marRight w:val="0"/>
      <w:marTop w:val="0"/>
      <w:marBottom w:val="0"/>
      <w:divBdr>
        <w:top w:val="none" w:sz="0" w:space="0" w:color="auto"/>
        <w:left w:val="none" w:sz="0" w:space="0" w:color="auto"/>
        <w:bottom w:val="none" w:sz="0" w:space="0" w:color="auto"/>
        <w:right w:val="none" w:sz="0" w:space="0" w:color="auto"/>
      </w:divBdr>
      <w:divsChild>
        <w:div w:id="1166824513">
          <w:marLeft w:val="0"/>
          <w:marRight w:val="0"/>
          <w:marTop w:val="0"/>
          <w:marBottom w:val="0"/>
          <w:divBdr>
            <w:top w:val="none" w:sz="0" w:space="0" w:color="auto"/>
            <w:left w:val="none" w:sz="0" w:space="0" w:color="auto"/>
            <w:bottom w:val="none" w:sz="0" w:space="0" w:color="auto"/>
            <w:right w:val="none" w:sz="0" w:space="0" w:color="auto"/>
          </w:divBdr>
          <w:divsChild>
            <w:div w:id="666906022">
              <w:marLeft w:val="0"/>
              <w:marRight w:val="0"/>
              <w:marTop w:val="0"/>
              <w:marBottom w:val="0"/>
              <w:divBdr>
                <w:top w:val="none" w:sz="0" w:space="0" w:color="auto"/>
                <w:left w:val="none" w:sz="0" w:space="0" w:color="auto"/>
                <w:bottom w:val="none" w:sz="0" w:space="0" w:color="auto"/>
                <w:right w:val="none" w:sz="0" w:space="0" w:color="auto"/>
              </w:divBdr>
            </w:div>
            <w:div w:id="836922311">
              <w:marLeft w:val="0"/>
              <w:marRight w:val="0"/>
              <w:marTop w:val="0"/>
              <w:marBottom w:val="0"/>
              <w:divBdr>
                <w:top w:val="none" w:sz="0" w:space="0" w:color="auto"/>
                <w:left w:val="none" w:sz="0" w:space="0" w:color="auto"/>
                <w:bottom w:val="none" w:sz="0" w:space="0" w:color="auto"/>
                <w:right w:val="none" w:sz="0" w:space="0" w:color="auto"/>
              </w:divBdr>
            </w:div>
            <w:div w:id="1151942662">
              <w:marLeft w:val="0"/>
              <w:marRight w:val="0"/>
              <w:marTop w:val="0"/>
              <w:marBottom w:val="0"/>
              <w:divBdr>
                <w:top w:val="none" w:sz="0" w:space="0" w:color="auto"/>
                <w:left w:val="none" w:sz="0" w:space="0" w:color="auto"/>
                <w:bottom w:val="none" w:sz="0" w:space="0" w:color="auto"/>
                <w:right w:val="none" w:sz="0" w:space="0" w:color="auto"/>
              </w:divBdr>
            </w:div>
            <w:div w:id="1544555078">
              <w:marLeft w:val="0"/>
              <w:marRight w:val="0"/>
              <w:marTop w:val="0"/>
              <w:marBottom w:val="0"/>
              <w:divBdr>
                <w:top w:val="none" w:sz="0" w:space="0" w:color="auto"/>
                <w:left w:val="none" w:sz="0" w:space="0" w:color="auto"/>
                <w:bottom w:val="none" w:sz="0" w:space="0" w:color="auto"/>
                <w:right w:val="none" w:sz="0" w:space="0" w:color="auto"/>
              </w:divBdr>
            </w:div>
            <w:div w:id="157735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686463">
      <w:bodyDiv w:val="1"/>
      <w:marLeft w:val="0"/>
      <w:marRight w:val="0"/>
      <w:marTop w:val="0"/>
      <w:marBottom w:val="0"/>
      <w:divBdr>
        <w:top w:val="none" w:sz="0" w:space="0" w:color="auto"/>
        <w:left w:val="none" w:sz="0" w:space="0" w:color="auto"/>
        <w:bottom w:val="none" w:sz="0" w:space="0" w:color="auto"/>
        <w:right w:val="none" w:sz="0" w:space="0" w:color="auto"/>
      </w:divBdr>
      <w:divsChild>
        <w:div w:id="1023552955">
          <w:marLeft w:val="0"/>
          <w:marRight w:val="0"/>
          <w:marTop w:val="0"/>
          <w:marBottom w:val="0"/>
          <w:divBdr>
            <w:top w:val="none" w:sz="0" w:space="0" w:color="auto"/>
            <w:left w:val="none" w:sz="0" w:space="0" w:color="auto"/>
            <w:bottom w:val="none" w:sz="0" w:space="0" w:color="auto"/>
            <w:right w:val="none" w:sz="0" w:space="0" w:color="auto"/>
          </w:divBdr>
          <w:divsChild>
            <w:div w:id="175660188">
              <w:marLeft w:val="0"/>
              <w:marRight w:val="0"/>
              <w:marTop w:val="0"/>
              <w:marBottom w:val="0"/>
              <w:divBdr>
                <w:top w:val="none" w:sz="0" w:space="0" w:color="auto"/>
                <w:left w:val="none" w:sz="0" w:space="0" w:color="auto"/>
                <w:bottom w:val="none" w:sz="0" w:space="0" w:color="auto"/>
                <w:right w:val="none" w:sz="0" w:space="0" w:color="auto"/>
              </w:divBdr>
            </w:div>
            <w:div w:id="388726570">
              <w:marLeft w:val="0"/>
              <w:marRight w:val="0"/>
              <w:marTop w:val="0"/>
              <w:marBottom w:val="0"/>
              <w:divBdr>
                <w:top w:val="none" w:sz="0" w:space="0" w:color="auto"/>
                <w:left w:val="none" w:sz="0" w:space="0" w:color="auto"/>
                <w:bottom w:val="none" w:sz="0" w:space="0" w:color="auto"/>
                <w:right w:val="none" w:sz="0" w:space="0" w:color="auto"/>
              </w:divBdr>
            </w:div>
            <w:div w:id="396636630">
              <w:marLeft w:val="0"/>
              <w:marRight w:val="0"/>
              <w:marTop w:val="0"/>
              <w:marBottom w:val="0"/>
              <w:divBdr>
                <w:top w:val="none" w:sz="0" w:space="0" w:color="auto"/>
                <w:left w:val="none" w:sz="0" w:space="0" w:color="auto"/>
                <w:bottom w:val="none" w:sz="0" w:space="0" w:color="auto"/>
                <w:right w:val="none" w:sz="0" w:space="0" w:color="auto"/>
              </w:divBdr>
            </w:div>
            <w:div w:id="410153938">
              <w:marLeft w:val="0"/>
              <w:marRight w:val="0"/>
              <w:marTop w:val="0"/>
              <w:marBottom w:val="0"/>
              <w:divBdr>
                <w:top w:val="none" w:sz="0" w:space="0" w:color="auto"/>
                <w:left w:val="none" w:sz="0" w:space="0" w:color="auto"/>
                <w:bottom w:val="none" w:sz="0" w:space="0" w:color="auto"/>
                <w:right w:val="none" w:sz="0" w:space="0" w:color="auto"/>
              </w:divBdr>
            </w:div>
            <w:div w:id="481312850">
              <w:marLeft w:val="0"/>
              <w:marRight w:val="0"/>
              <w:marTop w:val="0"/>
              <w:marBottom w:val="0"/>
              <w:divBdr>
                <w:top w:val="none" w:sz="0" w:space="0" w:color="auto"/>
                <w:left w:val="none" w:sz="0" w:space="0" w:color="auto"/>
                <w:bottom w:val="none" w:sz="0" w:space="0" w:color="auto"/>
                <w:right w:val="none" w:sz="0" w:space="0" w:color="auto"/>
              </w:divBdr>
            </w:div>
            <w:div w:id="605693294">
              <w:marLeft w:val="0"/>
              <w:marRight w:val="0"/>
              <w:marTop w:val="0"/>
              <w:marBottom w:val="0"/>
              <w:divBdr>
                <w:top w:val="none" w:sz="0" w:space="0" w:color="auto"/>
                <w:left w:val="none" w:sz="0" w:space="0" w:color="auto"/>
                <w:bottom w:val="none" w:sz="0" w:space="0" w:color="auto"/>
                <w:right w:val="none" w:sz="0" w:space="0" w:color="auto"/>
              </w:divBdr>
            </w:div>
            <w:div w:id="809439132">
              <w:marLeft w:val="0"/>
              <w:marRight w:val="0"/>
              <w:marTop w:val="0"/>
              <w:marBottom w:val="0"/>
              <w:divBdr>
                <w:top w:val="none" w:sz="0" w:space="0" w:color="auto"/>
                <w:left w:val="none" w:sz="0" w:space="0" w:color="auto"/>
                <w:bottom w:val="none" w:sz="0" w:space="0" w:color="auto"/>
                <w:right w:val="none" w:sz="0" w:space="0" w:color="auto"/>
              </w:divBdr>
            </w:div>
            <w:div w:id="1214461143">
              <w:marLeft w:val="0"/>
              <w:marRight w:val="0"/>
              <w:marTop w:val="0"/>
              <w:marBottom w:val="0"/>
              <w:divBdr>
                <w:top w:val="none" w:sz="0" w:space="0" w:color="auto"/>
                <w:left w:val="none" w:sz="0" w:space="0" w:color="auto"/>
                <w:bottom w:val="none" w:sz="0" w:space="0" w:color="auto"/>
                <w:right w:val="none" w:sz="0" w:space="0" w:color="auto"/>
              </w:divBdr>
            </w:div>
            <w:div w:id="1512837434">
              <w:marLeft w:val="0"/>
              <w:marRight w:val="0"/>
              <w:marTop w:val="0"/>
              <w:marBottom w:val="0"/>
              <w:divBdr>
                <w:top w:val="none" w:sz="0" w:space="0" w:color="auto"/>
                <w:left w:val="none" w:sz="0" w:space="0" w:color="auto"/>
                <w:bottom w:val="none" w:sz="0" w:space="0" w:color="auto"/>
                <w:right w:val="none" w:sz="0" w:space="0" w:color="auto"/>
              </w:divBdr>
            </w:div>
            <w:div w:id="1573616006">
              <w:marLeft w:val="0"/>
              <w:marRight w:val="0"/>
              <w:marTop w:val="0"/>
              <w:marBottom w:val="0"/>
              <w:divBdr>
                <w:top w:val="none" w:sz="0" w:space="0" w:color="auto"/>
                <w:left w:val="none" w:sz="0" w:space="0" w:color="auto"/>
                <w:bottom w:val="none" w:sz="0" w:space="0" w:color="auto"/>
                <w:right w:val="none" w:sz="0" w:space="0" w:color="auto"/>
              </w:divBdr>
            </w:div>
            <w:div w:id="1611624992">
              <w:marLeft w:val="0"/>
              <w:marRight w:val="0"/>
              <w:marTop w:val="0"/>
              <w:marBottom w:val="0"/>
              <w:divBdr>
                <w:top w:val="none" w:sz="0" w:space="0" w:color="auto"/>
                <w:left w:val="none" w:sz="0" w:space="0" w:color="auto"/>
                <w:bottom w:val="none" w:sz="0" w:space="0" w:color="auto"/>
                <w:right w:val="none" w:sz="0" w:space="0" w:color="auto"/>
              </w:divBdr>
            </w:div>
            <w:div w:id="1612546046">
              <w:marLeft w:val="0"/>
              <w:marRight w:val="0"/>
              <w:marTop w:val="0"/>
              <w:marBottom w:val="0"/>
              <w:divBdr>
                <w:top w:val="none" w:sz="0" w:space="0" w:color="auto"/>
                <w:left w:val="none" w:sz="0" w:space="0" w:color="auto"/>
                <w:bottom w:val="none" w:sz="0" w:space="0" w:color="auto"/>
                <w:right w:val="none" w:sz="0" w:space="0" w:color="auto"/>
              </w:divBdr>
            </w:div>
            <w:div w:id="1689746426">
              <w:marLeft w:val="0"/>
              <w:marRight w:val="0"/>
              <w:marTop w:val="0"/>
              <w:marBottom w:val="0"/>
              <w:divBdr>
                <w:top w:val="none" w:sz="0" w:space="0" w:color="auto"/>
                <w:left w:val="none" w:sz="0" w:space="0" w:color="auto"/>
                <w:bottom w:val="none" w:sz="0" w:space="0" w:color="auto"/>
                <w:right w:val="none" w:sz="0" w:space="0" w:color="auto"/>
              </w:divBdr>
            </w:div>
            <w:div w:id="1919171563">
              <w:marLeft w:val="0"/>
              <w:marRight w:val="0"/>
              <w:marTop w:val="0"/>
              <w:marBottom w:val="0"/>
              <w:divBdr>
                <w:top w:val="none" w:sz="0" w:space="0" w:color="auto"/>
                <w:left w:val="none" w:sz="0" w:space="0" w:color="auto"/>
                <w:bottom w:val="none" w:sz="0" w:space="0" w:color="auto"/>
                <w:right w:val="none" w:sz="0" w:space="0" w:color="auto"/>
              </w:divBdr>
            </w:div>
            <w:div w:id="201700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924300">
      <w:bodyDiv w:val="1"/>
      <w:marLeft w:val="0"/>
      <w:marRight w:val="0"/>
      <w:marTop w:val="0"/>
      <w:marBottom w:val="0"/>
      <w:divBdr>
        <w:top w:val="none" w:sz="0" w:space="0" w:color="auto"/>
        <w:left w:val="none" w:sz="0" w:space="0" w:color="auto"/>
        <w:bottom w:val="none" w:sz="0" w:space="0" w:color="auto"/>
        <w:right w:val="none" w:sz="0" w:space="0" w:color="auto"/>
      </w:divBdr>
      <w:divsChild>
        <w:div w:id="385183754">
          <w:marLeft w:val="0"/>
          <w:marRight w:val="0"/>
          <w:marTop w:val="0"/>
          <w:marBottom w:val="0"/>
          <w:divBdr>
            <w:top w:val="none" w:sz="0" w:space="0" w:color="auto"/>
            <w:left w:val="none" w:sz="0" w:space="0" w:color="auto"/>
            <w:bottom w:val="none" w:sz="0" w:space="0" w:color="auto"/>
            <w:right w:val="none" w:sz="0" w:space="0" w:color="auto"/>
          </w:divBdr>
          <w:divsChild>
            <w:div w:id="124280823">
              <w:marLeft w:val="0"/>
              <w:marRight w:val="0"/>
              <w:marTop w:val="0"/>
              <w:marBottom w:val="0"/>
              <w:divBdr>
                <w:top w:val="none" w:sz="0" w:space="0" w:color="auto"/>
                <w:left w:val="none" w:sz="0" w:space="0" w:color="auto"/>
                <w:bottom w:val="none" w:sz="0" w:space="0" w:color="auto"/>
                <w:right w:val="none" w:sz="0" w:space="0" w:color="auto"/>
              </w:divBdr>
            </w:div>
            <w:div w:id="221060564">
              <w:marLeft w:val="0"/>
              <w:marRight w:val="0"/>
              <w:marTop w:val="0"/>
              <w:marBottom w:val="0"/>
              <w:divBdr>
                <w:top w:val="none" w:sz="0" w:space="0" w:color="auto"/>
                <w:left w:val="none" w:sz="0" w:space="0" w:color="auto"/>
                <w:bottom w:val="none" w:sz="0" w:space="0" w:color="auto"/>
                <w:right w:val="none" w:sz="0" w:space="0" w:color="auto"/>
              </w:divBdr>
            </w:div>
            <w:div w:id="594481210">
              <w:marLeft w:val="0"/>
              <w:marRight w:val="0"/>
              <w:marTop w:val="0"/>
              <w:marBottom w:val="0"/>
              <w:divBdr>
                <w:top w:val="none" w:sz="0" w:space="0" w:color="auto"/>
                <w:left w:val="none" w:sz="0" w:space="0" w:color="auto"/>
                <w:bottom w:val="none" w:sz="0" w:space="0" w:color="auto"/>
                <w:right w:val="none" w:sz="0" w:space="0" w:color="auto"/>
              </w:divBdr>
            </w:div>
            <w:div w:id="642777732">
              <w:marLeft w:val="0"/>
              <w:marRight w:val="0"/>
              <w:marTop w:val="0"/>
              <w:marBottom w:val="0"/>
              <w:divBdr>
                <w:top w:val="none" w:sz="0" w:space="0" w:color="auto"/>
                <w:left w:val="none" w:sz="0" w:space="0" w:color="auto"/>
                <w:bottom w:val="none" w:sz="0" w:space="0" w:color="auto"/>
                <w:right w:val="none" w:sz="0" w:space="0" w:color="auto"/>
              </w:divBdr>
            </w:div>
            <w:div w:id="906840146">
              <w:marLeft w:val="0"/>
              <w:marRight w:val="0"/>
              <w:marTop w:val="0"/>
              <w:marBottom w:val="0"/>
              <w:divBdr>
                <w:top w:val="none" w:sz="0" w:space="0" w:color="auto"/>
                <w:left w:val="none" w:sz="0" w:space="0" w:color="auto"/>
                <w:bottom w:val="none" w:sz="0" w:space="0" w:color="auto"/>
                <w:right w:val="none" w:sz="0" w:space="0" w:color="auto"/>
              </w:divBdr>
            </w:div>
            <w:div w:id="1123578153">
              <w:marLeft w:val="0"/>
              <w:marRight w:val="0"/>
              <w:marTop w:val="0"/>
              <w:marBottom w:val="0"/>
              <w:divBdr>
                <w:top w:val="none" w:sz="0" w:space="0" w:color="auto"/>
                <w:left w:val="none" w:sz="0" w:space="0" w:color="auto"/>
                <w:bottom w:val="none" w:sz="0" w:space="0" w:color="auto"/>
                <w:right w:val="none" w:sz="0" w:space="0" w:color="auto"/>
              </w:divBdr>
            </w:div>
            <w:div w:id="1484470617">
              <w:marLeft w:val="0"/>
              <w:marRight w:val="0"/>
              <w:marTop w:val="0"/>
              <w:marBottom w:val="0"/>
              <w:divBdr>
                <w:top w:val="none" w:sz="0" w:space="0" w:color="auto"/>
                <w:left w:val="none" w:sz="0" w:space="0" w:color="auto"/>
                <w:bottom w:val="none" w:sz="0" w:space="0" w:color="auto"/>
                <w:right w:val="none" w:sz="0" w:space="0" w:color="auto"/>
              </w:divBdr>
            </w:div>
            <w:div w:id="1537112961">
              <w:marLeft w:val="0"/>
              <w:marRight w:val="0"/>
              <w:marTop w:val="0"/>
              <w:marBottom w:val="0"/>
              <w:divBdr>
                <w:top w:val="none" w:sz="0" w:space="0" w:color="auto"/>
                <w:left w:val="none" w:sz="0" w:space="0" w:color="auto"/>
                <w:bottom w:val="none" w:sz="0" w:space="0" w:color="auto"/>
                <w:right w:val="none" w:sz="0" w:space="0" w:color="auto"/>
              </w:divBdr>
            </w:div>
            <w:div w:id="1750997768">
              <w:marLeft w:val="0"/>
              <w:marRight w:val="0"/>
              <w:marTop w:val="0"/>
              <w:marBottom w:val="0"/>
              <w:divBdr>
                <w:top w:val="none" w:sz="0" w:space="0" w:color="auto"/>
                <w:left w:val="none" w:sz="0" w:space="0" w:color="auto"/>
                <w:bottom w:val="none" w:sz="0" w:space="0" w:color="auto"/>
                <w:right w:val="none" w:sz="0" w:space="0" w:color="auto"/>
              </w:divBdr>
            </w:div>
            <w:div w:id="199807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637255">
      <w:bodyDiv w:val="1"/>
      <w:marLeft w:val="0"/>
      <w:marRight w:val="0"/>
      <w:marTop w:val="0"/>
      <w:marBottom w:val="0"/>
      <w:divBdr>
        <w:top w:val="none" w:sz="0" w:space="0" w:color="auto"/>
        <w:left w:val="none" w:sz="0" w:space="0" w:color="auto"/>
        <w:bottom w:val="none" w:sz="0" w:space="0" w:color="auto"/>
        <w:right w:val="none" w:sz="0" w:space="0" w:color="auto"/>
      </w:divBdr>
      <w:divsChild>
        <w:div w:id="1763911896">
          <w:marLeft w:val="0"/>
          <w:marRight w:val="0"/>
          <w:marTop w:val="0"/>
          <w:marBottom w:val="0"/>
          <w:divBdr>
            <w:top w:val="none" w:sz="0" w:space="0" w:color="auto"/>
            <w:left w:val="none" w:sz="0" w:space="0" w:color="auto"/>
            <w:bottom w:val="none" w:sz="0" w:space="0" w:color="auto"/>
            <w:right w:val="none" w:sz="0" w:space="0" w:color="auto"/>
          </w:divBdr>
          <w:divsChild>
            <w:div w:id="12076948">
              <w:marLeft w:val="0"/>
              <w:marRight w:val="0"/>
              <w:marTop w:val="0"/>
              <w:marBottom w:val="0"/>
              <w:divBdr>
                <w:top w:val="none" w:sz="0" w:space="0" w:color="auto"/>
                <w:left w:val="none" w:sz="0" w:space="0" w:color="auto"/>
                <w:bottom w:val="none" w:sz="0" w:space="0" w:color="auto"/>
                <w:right w:val="none" w:sz="0" w:space="0" w:color="auto"/>
              </w:divBdr>
            </w:div>
            <w:div w:id="347028881">
              <w:marLeft w:val="0"/>
              <w:marRight w:val="0"/>
              <w:marTop w:val="0"/>
              <w:marBottom w:val="0"/>
              <w:divBdr>
                <w:top w:val="none" w:sz="0" w:space="0" w:color="auto"/>
                <w:left w:val="none" w:sz="0" w:space="0" w:color="auto"/>
                <w:bottom w:val="none" w:sz="0" w:space="0" w:color="auto"/>
                <w:right w:val="none" w:sz="0" w:space="0" w:color="auto"/>
              </w:divBdr>
            </w:div>
            <w:div w:id="361709978">
              <w:marLeft w:val="0"/>
              <w:marRight w:val="0"/>
              <w:marTop w:val="0"/>
              <w:marBottom w:val="0"/>
              <w:divBdr>
                <w:top w:val="none" w:sz="0" w:space="0" w:color="auto"/>
                <w:left w:val="none" w:sz="0" w:space="0" w:color="auto"/>
                <w:bottom w:val="none" w:sz="0" w:space="0" w:color="auto"/>
                <w:right w:val="none" w:sz="0" w:space="0" w:color="auto"/>
              </w:divBdr>
            </w:div>
            <w:div w:id="389158035">
              <w:marLeft w:val="0"/>
              <w:marRight w:val="0"/>
              <w:marTop w:val="0"/>
              <w:marBottom w:val="0"/>
              <w:divBdr>
                <w:top w:val="none" w:sz="0" w:space="0" w:color="auto"/>
                <w:left w:val="none" w:sz="0" w:space="0" w:color="auto"/>
                <w:bottom w:val="none" w:sz="0" w:space="0" w:color="auto"/>
                <w:right w:val="none" w:sz="0" w:space="0" w:color="auto"/>
              </w:divBdr>
            </w:div>
            <w:div w:id="453401601">
              <w:marLeft w:val="0"/>
              <w:marRight w:val="0"/>
              <w:marTop w:val="0"/>
              <w:marBottom w:val="0"/>
              <w:divBdr>
                <w:top w:val="none" w:sz="0" w:space="0" w:color="auto"/>
                <w:left w:val="none" w:sz="0" w:space="0" w:color="auto"/>
                <w:bottom w:val="none" w:sz="0" w:space="0" w:color="auto"/>
                <w:right w:val="none" w:sz="0" w:space="0" w:color="auto"/>
              </w:divBdr>
            </w:div>
            <w:div w:id="703873125">
              <w:marLeft w:val="0"/>
              <w:marRight w:val="0"/>
              <w:marTop w:val="0"/>
              <w:marBottom w:val="0"/>
              <w:divBdr>
                <w:top w:val="none" w:sz="0" w:space="0" w:color="auto"/>
                <w:left w:val="none" w:sz="0" w:space="0" w:color="auto"/>
                <w:bottom w:val="none" w:sz="0" w:space="0" w:color="auto"/>
                <w:right w:val="none" w:sz="0" w:space="0" w:color="auto"/>
              </w:divBdr>
            </w:div>
            <w:div w:id="829294591">
              <w:marLeft w:val="0"/>
              <w:marRight w:val="0"/>
              <w:marTop w:val="0"/>
              <w:marBottom w:val="0"/>
              <w:divBdr>
                <w:top w:val="none" w:sz="0" w:space="0" w:color="auto"/>
                <w:left w:val="none" w:sz="0" w:space="0" w:color="auto"/>
                <w:bottom w:val="none" w:sz="0" w:space="0" w:color="auto"/>
                <w:right w:val="none" w:sz="0" w:space="0" w:color="auto"/>
              </w:divBdr>
            </w:div>
            <w:div w:id="1227884342">
              <w:marLeft w:val="0"/>
              <w:marRight w:val="0"/>
              <w:marTop w:val="0"/>
              <w:marBottom w:val="0"/>
              <w:divBdr>
                <w:top w:val="none" w:sz="0" w:space="0" w:color="auto"/>
                <w:left w:val="none" w:sz="0" w:space="0" w:color="auto"/>
                <w:bottom w:val="none" w:sz="0" w:space="0" w:color="auto"/>
                <w:right w:val="none" w:sz="0" w:space="0" w:color="auto"/>
              </w:divBdr>
            </w:div>
            <w:div w:id="1298562455">
              <w:marLeft w:val="0"/>
              <w:marRight w:val="0"/>
              <w:marTop w:val="0"/>
              <w:marBottom w:val="0"/>
              <w:divBdr>
                <w:top w:val="none" w:sz="0" w:space="0" w:color="auto"/>
                <w:left w:val="none" w:sz="0" w:space="0" w:color="auto"/>
                <w:bottom w:val="none" w:sz="0" w:space="0" w:color="auto"/>
                <w:right w:val="none" w:sz="0" w:space="0" w:color="auto"/>
              </w:divBdr>
            </w:div>
            <w:div w:id="1364750777">
              <w:marLeft w:val="0"/>
              <w:marRight w:val="0"/>
              <w:marTop w:val="0"/>
              <w:marBottom w:val="0"/>
              <w:divBdr>
                <w:top w:val="none" w:sz="0" w:space="0" w:color="auto"/>
                <w:left w:val="none" w:sz="0" w:space="0" w:color="auto"/>
                <w:bottom w:val="none" w:sz="0" w:space="0" w:color="auto"/>
                <w:right w:val="none" w:sz="0" w:space="0" w:color="auto"/>
              </w:divBdr>
            </w:div>
            <w:div w:id="1707875375">
              <w:marLeft w:val="0"/>
              <w:marRight w:val="0"/>
              <w:marTop w:val="0"/>
              <w:marBottom w:val="0"/>
              <w:divBdr>
                <w:top w:val="none" w:sz="0" w:space="0" w:color="auto"/>
                <w:left w:val="none" w:sz="0" w:space="0" w:color="auto"/>
                <w:bottom w:val="none" w:sz="0" w:space="0" w:color="auto"/>
                <w:right w:val="none" w:sz="0" w:space="0" w:color="auto"/>
              </w:divBdr>
            </w:div>
            <w:div w:id="180847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917698">
      <w:bodyDiv w:val="1"/>
      <w:marLeft w:val="0"/>
      <w:marRight w:val="0"/>
      <w:marTop w:val="0"/>
      <w:marBottom w:val="0"/>
      <w:divBdr>
        <w:top w:val="none" w:sz="0" w:space="0" w:color="auto"/>
        <w:left w:val="none" w:sz="0" w:space="0" w:color="auto"/>
        <w:bottom w:val="none" w:sz="0" w:space="0" w:color="auto"/>
        <w:right w:val="none" w:sz="0" w:space="0" w:color="auto"/>
      </w:divBdr>
      <w:divsChild>
        <w:div w:id="138882484">
          <w:marLeft w:val="0"/>
          <w:marRight w:val="0"/>
          <w:marTop w:val="0"/>
          <w:marBottom w:val="0"/>
          <w:divBdr>
            <w:top w:val="none" w:sz="0" w:space="0" w:color="auto"/>
            <w:left w:val="none" w:sz="0" w:space="0" w:color="auto"/>
            <w:bottom w:val="none" w:sz="0" w:space="0" w:color="auto"/>
            <w:right w:val="none" w:sz="0" w:space="0" w:color="auto"/>
          </w:divBdr>
          <w:divsChild>
            <w:div w:id="4407404">
              <w:marLeft w:val="0"/>
              <w:marRight w:val="0"/>
              <w:marTop w:val="0"/>
              <w:marBottom w:val="0"/>
              <w:divBdr>
                <w:top w:val="none" w:sz="0" w:space="0" w:color="auto"/>
                <w:left w:val="none" w:sz="0" w:space="0" w:color="auto"/>
                <w:bottom w:val="none" w:sz="0" w:space="0" w:color="auto"/>
                <w:right w:val="none" w:sz="0" w:space="0" w:color="auto"/>
              </w:divBdr>
            </w:div>
            <w:div w:id="12071107">
              <w:marLeft w:val="0"/>
              <w:marRight w:val="0"/>
              <w:marTop w:val="0"/>
              <w:marBottom w:val="0"/>
              <w:divBdr>
                <w:top w:val="none" w:sz="0" w:space="0" w:color="auto"/>
                <w:left w:val="none" w:sz="0" w:space="0" w:color="auto"/>
                <w:bottom w:val="none" w:sz="0" w:space="0" w:color="auto"/>
                <w:right w:val="none" w:sz="0" w:space="0" w:color="auto"/>
              </w:divBdr>
            </w:div>
            <w:div w:id="99492589">
              <w:marLeft w:val="0"/>
              <w:marRight w:val="0"/>
              <w:marTop w:val="0"/>
              <w:marBottom w:val="0"/>
              <w:divBdr>
                <w:top w:val="none" w:sz="0" w:space="0" w:color="auto"/>
                <w:left w:val="none" w:sz="0" w:space="0" w:color="auto"/>
                <w:bottom w:val="none" w:sz="0" w:space="0" w:color="auto"/>
                <w:right w:val="none" w:sz="0" w:space="0" w:color="auto"/>
              </w:divBdr>
            </w:div>
            <w:div w:id="407846518">
              <w:marLeft w:val="0"/>
              <w:marRight w:val="0"/>
              <w:marTop w:val="0"/>
              <w:marBottom w:val="0"/>
              <w:divBdr>
                <w:top w:val="none" w:sz="0" w:space="0" w:color="auto"/>
                <w:left w:val="none" w:sz="0" w:space="0" w:color="auto"/>
                <w:bottom w:val="none" w:sz="0" w:space="0" w:color="auto"/>
                <w:right w:val="none" w:sz="0" w:space="0" w:color="auto"/>
              </w:divBdr>
            </w:div>
            <w:div w:id="480463146">
              <w:marLeft w:val="0"/>
              <w:marRight w:val="0"/>
              <w:marTop w:val="0"/>
              <w:marBottom w:val="0"/>
              <w:divBdr>
                <w:top w:val="none" w:sz="0" w:space="0" w:color="auto"/>
                <w:left w:val="none" w:sz="0" w:space="0" w:color="auto"/>
                <w:bottom w:val="none" w:sz="0" w:space="0" w:color="auto"/>
                <w:right w:val="none" w:sz="0" w:space="0" w:color="auto"/>
              </w:divBdr>
            </w:div>
            <w:div w:id="880096564">
              <w:marLeft w:val="0"/>
              <w:marRight w:val="0"/>
              <w:marTop w:val="0"/>
              <w:marBottom w:val="0"/>
              <w:divBdr>
                <w:top w:val="none" w:sz="0" w:space="0" w:color="auto"/>
                <w:left w:val="none" w:sz="0" w:space="0" w:color="auto"/>
                <w:bottom w:val="none" w:sz="0" w:space="0" w:color="auto"/>
                <w:right w:val="none" w:sz="0" w:space="0" w:color="auto"/>
              </w:divBdr>
            </w:div>
            <w:div w:id="933365540">
              <w:marLeft w:val="0"/>
              <w:marRight w:val="0"/>
              <w:marTop w:val="0"/>
              <w:marBottom w:val="0"/>
              <w:divBdr>
                <w:top w:val="none" w:sz="0" w:space="0" w:color="auto"/>
                <w:left w:val="none" w:sz="0" w:space="0" w:color="auto"/>
                <w:bottom w:val="none" w:sz="0" w:space="0" w:color="auto"/>
                <w:right w:val="none" w:sz="0" w:space="0" w:color="auto"/>
              </w:divBdr>
            </w:div>
            <w:div w:id="1104424495">
              <w:marLeft w:val="0"/>
              <w:marRight w:val="0"/>
              <w:marTop w:val="0"/>
              <w:marBottom w:val="0"/>
              <w:divBdr>
                <w:top w:val="none" w:sz="0" w:space="0" w:color="auto"/>
                <w:left w:val="none" w:sz="0" w:space="0" w:color="auto"/>
                <w:bottom w:val="none" w:sz="0" w:space="0" w:color="auto"/>
                <w:right w:val="none" w:sz="0" w:space="0" w:color="auto"/>
              </w:divBdr>
            </w:div>
            <w:div w:id="1416366461">
              <w:marLeft w:val="0"/>
              <w:marRight w:val="0"/>
              <w:marTop w:val="0"/>
              <w:marBottom w:val="0"/>
              <w:divBdr>
                <w:top w:val="none" w:sz="0" w:space="0" w:color="auto"/>
                <w:left w:val="none" w:sz="0" w:space="0" w:color="auto"/>
                <w:bottom w:val="none" w:sz="0" w:space="0" w:color="auto"/>
                <w:right w:val="none" w:sz="0" w:space="0" w:color="auto"/>
              </w:divBdr>
            </w:div>
            <w:div w:id="1471552559">
              <w:marLeft w:val="0"/>
              <w:marRight w:val="0"/>
              <w:marTop w:val="0"/>
              <w:marBottom w:val="0"/>
              <w:divBdr>
                <w:top w:val="none" w:sz="0" w:space="0" w:color="auto"/>
                <w:left w:val="none" w:sz="0" w:space="0" w:color="auto"/>
                <w:bottom w:val="none" w:sz="0" w:space="0" w:color="auto"/>
                <w:right w:val="none" w:sz="0" w:space="0" w:color="auto"/>
              </w:divBdr>
            </w:div>
            <w:div w:id="1956911835">
              <w:marLeft w:val="0"/>
              <w:marRight w:val="0"/>
              <w:marTop w:val="0"/>
              <w:marBottom w:val="0"/>
              <w:divBdr>
                <w:top w:val="none" w:sz="0" w:space="0" w:color="auto"/>
                <w:left w:val="none" w:sz="0" w:space="0" w:color="auto"/>
                <w:bottom w:val="none" w:sz="0" w:space="0" w:color="auto"/>
                <w:right w:val="none" w:sz="0" w:space="0" w:color="auto"/>
              </w:divBdr>
            </w:div>
            <w:div w:id="213733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037243">
      <w:bodyDiv w:val="1"/>
      <w:marLeft w:val="0"/>
      <w:marRight w:val="0"/>
      <w:marTop w:val="0"/>
      <w:marBottom w:val="0"/>
      <w:divBdr>
        <w:top w:val="none" w:sz="0" w:space="0" w:color="auto"/>
        <w:left w:val="none" w:sz="0" w:space="0" w:color="auto"/>
        <w:bottom w:val="none" w:sz="0" w:space="0" w:color="auto"/>
        <w:right w:val="none" w:sz="0" w:space="0" w:color="auto"/>
      </w:divBdr>
      <w:divsChild>
        <w:div w:id="1850413260">
          <w:marLeft w:val="0"/>
          <w:marRight w:val="0"/>
          <w:marTop w:val="0"/>
          <w:marBottom w:val="0"/>
          <w:divBdr>
            <w:top w:val="none" w:sz="0" w:space="0" w:color="auto"/>
            <w:left w:val="none" w:sz="0" w:space="0" w:color="auto"/>
            <w:bottom w:val="none" w:sz="0" w:space="0" w:color="auto"/>
            <w:right w:val="none" w:sz="0" w:space="0" w:color="auto"/>
          </w:divBdr>
          <w:divsChild>
            <w:div w:id="28377467">
              <w:marLeft w:val="0"/>
              <w:marRight w:val="0"/>
              <w:marTop w:val="0"/>
              <w:marBottom w:val="0"/>
              <w:divBdr>
                <w:top w:val="none" w:sz="0" w:space="0" w:color="auto"/>
                <w:left w:val="none" w:sz="0" w:space="0" w:color="auto"/>
                <w:bottom w:val="none" w:sz="0" w:space="0" w:color="auto"/>
                <w:right w:val="none" w:sz="0" w:space="0" w:color="auto"/>
              </w:divBdr>
            </w:div>
            <w:div w:id="188615727">
              <w:marLeft w:val="0"/>
              <w:marRight w:val="0"/>
              <w:marTop w:val="0"/>
              <w:marBottom w:val="0"/>
              <w:divBdr>
                <w:top w:val="none" w:sz="0" w:space="0" w:color="auto"/>
                <w:left w:val="none" w:sz="0" w:space="0" w:color="auto"/>
                <w:bottom w:val="none" w:sz="0" w:space="0" w:color="auto"/>
                <w:right w:val="none" w:sz="0" w:space="0" w:color="auto"/>
              </w:divBdr>
            </w:div>
            <w:div w:id="351304244">
              <w:marLeft w:val="0"/>
              <w:marRight w:val="0"/>
              <w:marTop w:val="0"/>
              <w:marBottom w:val="0"/>
              <w:divBdr>
                <w:top w:val="none" w:sz="0" w:space="0" w:color="auto"/>
                <w:left w:val="none" w:sz="0" w:space="0" w:color="auto"/>
                <w:bottom w:val="none" w:sz="0" w:space="0" w:color="auto"/>
                <w:right w:val="none" w:sz="0" w:space="0" w:color="auto"/>
              </w:divBdr>
            </w:div>
            <w:div w:id="891040183">
              <w:marLeft w:val="0"/>
              <w:marRight w:val="0"/>
              <w:marTop w:val="0"/>
              <w:marBottom w:val="0"/>
              <w:divBdr>
                <w:top w:val="none" w:sz="0" w:space="0" w:color="auto"/>
                <w:left w:val="none" w:sz="0" w:space="0" w:color="auto"/>
                <w:bottom w:val="none" w:sz="0" w:space="0" w:color="auto"/>
                <w:right w:val="none" w:sz="0" w:space="0" w:color="auto"/>
              </w:divBdr>
            </w:div>
            <w:div w:id="909539833">
              <w:marLeft w:val="0"/>
              <w:marRight w:val="0"/>
              <w:marTop w:val="0"/>
              <w:marBottom w:val="0"/>
              <w:divBdr>
                <w:top w:val="none" w:sz="0" w:space="0" w:color="auto"/>
                <w:left w:val="none" w:sz="0" w:space="0" w:color="auto"/>
                <w:bottom w:val="none" w:sz="0" w:space="0" w:color="auto"/>
                <w:right w:val="none" w:sz="0" w:space="0" w:color="auto"/>
              </w:divBdr>
            </w:div>
            <w:div w:id="1261985325">
              <w:marLeft w:val="0"/>
              <w:marRight w:val="0"/>
              <w:marTop w:val="0"/>
              <w:marBottom w:val="0"/>
              <w:divBdr>
                <w:top w:val="none" w:sz="0" w:space="0" w:color="auto"/>
                <w:left w:val="none" w:sz="0" w:space="0" w:color="auto"/>
                <w:bottom w:val="none" w:sz="0" w:space="0" w:color="auto"/>
                <w:right w:val="none" w:sz="0" w:space="0" w:color="auto"/>
              </w:divBdr>
            </w:div>
            <w:div w:id="1696804957">
              <w:marLeft w:val="0"/>
              <w:marRight w:val="0"/>
              <w:marTop w:val="0"/>
              <w:marBottom w:val="0"/>
              <w:divBdr>
                <w:top w:val="none" w:sz="0" w:space="0" w:color="auto"/>
                <w:left w:val="none" w:sz="0" w:space="0" w:color="auto"/>
                <w:bottom w:val="none" w:sz="0" w:space="0" w:color="auto"/>
                <w:right w:val="none" w:sz="0" w:space="0" w:color="auto"/>
              </w:divBdr>
            </w:div>
            <w:div w:id="1733776416">
              <w:marLeft w:val="0"/>
              <w:marRight w:val="0"/>
              <w:marTop w:val="0"/>
              <w:marBottom w:val="0"/>
              <w:divBdr>
                <w:top w:val="none" w:sz="0" w:space="0" w:color="auto"/>
                <w:left w:val="none" w:sz="0" w:space="0" w:color="auto"/>
                <w:bottom w:val="none" w:sz="0" w:space="0" w:color="auto"/>
                <w:right w:val="none" w:sz="0" w:space="0" w:color="auto"/>
              </w:divBdr>
            </w:div>
            <w:div w:id="1800611486">
              <w:marLeft w:val="0"/>
              <w:marRight w:val="0"/>
              <w:marTop w:val="0"/>
              <w:marBottom w:val="0"/>
              <w:divBdr>
                <w:top w:val="none" w:sz="0" w:space="0" w:color="auto"/>
                <w:left w:val="none" w:sz="0" w:space="0" w:color="auto"/>
                <w:bottom w:val="none" w:sz="0" w:space="0" w:color="auto"/>
                <w:right w:val="none" w:sz="0" w:space="0" w:color="auto"/>
              </w:divBdr>
            </w:div>
            <w:div w:id="1853638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703315">
      <w:bodyDiv w:val="1"/>
      <w:marLeft w:val="0"/>
      <w:marRight w:val="0"/>
      <w:marTop w:val="0"/>
      <w:marBottom w:val="0"/>
      <w:divBdr>
        <w:top w:val="none" w:sz="0" w:space="0" w:color="auto"/>
        <w:left w:val="none" w:sz="0" w:space="0" w:color="auto"/>
        <w:bottom w:val="none" w:sz="0" w:space="0" w:color="auto"/>
        <w:right w:val="none" w:sz="0" w:space="0" w:color="auto"/>
      </w:divBdr>
      <w:divsChild>
        <w:div w:id="42563532">
          <w:marLeft w:val="0"/>
          <w:marRight w:val="0"/>
          <w:marTop w:val="0"/>
          <w:marBottom w:val="0"/>
          <w:divBdr>
            <w:top w:val="none" w:sz="0" w:space="0" w:color="auto"/>
            <w:left w:val="none" w:sz="0" w:space="0" w:color="auto"/>
            <w:bottom w:val="none" w:sz="0" w:space="0" w:color="auto"/>
            <w:right w:val="none" w:sz="0" w:space="0" w:color="auto"/>
          </w:divBdr>
          <w:divsChild>
            <w:div w:id="35350732">
              <w:marLeft w:val="0"/>
              <w:marRight w:val="0"/>
              <w:marTop w:val="0"/>
              <w:marBottom w:val="0"/>
              <w:divBdr>
                <w:top w:val="none" w:sz="0" w:space="0" w:color="auto"/>
                <w:left w:val="none" w:sz="0" w:space="0" w:color="auto"/>
                <w:bottom w:val="none" w:sz="0" w:space="0" w:color="auto"/>
                <w:right w:val="none" w:sz="0" w:space="0" w:color="auto"/>
              </w:divBdr>
            </w:div>
            <w:div w:id="129638325">
              <w:marLeft w:val="0"/>
              <w:marRight w:val="0"/>
              <w:marTop w:val="0"/>
              <w:marBottom w:val="0"/>
              <w:divBdr>
                <w:top w:val="none" w:sz="0" w:space="0" w:color="auto"/>
                <w:left w:val="none" w:sz="0" w:space="0" w:color="auto"/>
                <w:bottom w:val="none" w:sz="0" w:space="0" w:color="auto"/>
                <w:right w:val="none" w:sz="0" w:space="0" w:color="auto"/>
              </w:divBdr>
            </w:div>
            <w:div w:id="505826195">
              <w:marLeft w:val="0"/>
              <w:marRight w:val="0"/>
              <w:marTop w:val="0"/>
              <w:marBottom w:val="0"/>
              <w:divBdr>
                <w:top w:val="none" w:sz="0" w:space="0" w:color="auto"/>
                <w:left w:val="none" w:sz="0" w:space="0" w:color="auto"/>
                <w:bottom w:val="none" w:sz="0" w:space="0" w:color="auto"/>
                <w:right w:val="none" w:sz="0" w:space="0" w:color="auto"/>
              </w:divBdr>
            </w:div>
            <w:div w:id="189196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141746">
      <w:bodyDiv w:val="1"/>
      <w:marLeft w:val="0"/>
      <w:marRight w:val="0"/>
      <w:marTop w:val="0"/>
      <w:marBottom w:val="0"/>
      <w:divBdr>
        <w:top w:val="none" w:sz="0" w:space="0" w:color="auto"/>
        <w:left w:val="none" w:sz="0" w:space="0" w:color="auto"/>
        <w:bottom w:val="none" w:sz="0" w:space="0" w:color="auto"/>
        <w:right w:val="none" w:sz="0" w:space="0" w:color="auto"/>
      </w:divBdr>
      <w:divsChild>
        <w:div w:id="619336710">
          <w:marLeft w:val="0"/>
          <w:marRight w:val="0"/>
          <w:marTop w:val="0"/>
          <w:marBottom w:val="0"/>
          <w:divBdr>
            <w:top w:val="none" w:sz="0" w:space="0" w:color="auto"/>
            <w:left w:val="none" w:sz="0" w:space="0" w:color="auto"/>
            <w:bottom w:val="none" w:sz="0" w:space="0" w:color="auto"/>
            <w:right w:val="none" w:sz="0" w:space="0" w:color="auto"/>
          </w:divBdr>
          <w:divsChild>
            <w:div w:id="27072055">
              <w:marLeft w:val="0"/>
              <w:marRight w:val="0"/>
              <w:marTop w:val="0"/>
              <w:marBottom w:val="0"/>
              <w:divBdr>
                <w:top w:val="none" w:sz="0" w:space="0" w:color="auto"/>
                <w:left w:val="none" w:sz="0" w:space="0" w:color="auto"/>
                <w:bottom w:val="none" w:sz="0" w:space="0" w:color="auto"/>
                <w:right w:val="none" w:sz="0" w:space="0" w:color="auto"/>
              </w:divBdr>
            </w:div>
            <w:div w:id="131606356">
              <w:marLeft w:val="0"/>
              <w:marRight w:val="0"/>
              <w:marTop w:val="0"/>
              <w:marBottom w:val="0"/>
              <w:divBdr>
                <w:top w:val="none" w:sz="0" w:space="0" w:color="auto"/>
                <w:left w:val="none" w:sz="0" w:space="0" w:color="auto"/>
                <w:bottom w:val="none" w:sz="0" w:space="0" w:color="auto"/>
                <w:right w:val="none" w:sz="0" w:space="0" w:color="auto"/>
              </w:divBdr>
            </w:div>
            <w:div w:id="291135262">
              <w:marLeft w:val="0"/>
              <w:marRight w:val="0"/>
              <w:marTop w:val="0"/>
              <w:marBottom w:val="0"/>
              <w:divBdr>
                <w:top w:val="none" w:sz="0" w:space="0" w:color="auto"/>
                <w:left w:val="none" w:sz="0" w:space="0" w:color="auto"/>
                <w:bottom w:val="none" w:sz="0" w:space="0" w:color="auto"/>
                <w:right w:val="none" w:sz="0" w:space="0" w:color="auto"/>
              </w:divBdr>
            </w:div>
            <w:div w:id="615871675">
              <w:marLeft w:val="0"/>
              <w:marRight w:val="0"/>
              <w:marTop w:val="0"/>
              <w:marBottom w:val="0"/>
              <w:divBdr>
                <w:top w:val="none" w:sz="0" w:space="0" w:color="auto"/>
                <w:left w:val="none" w:sz="0" w:space="0" w:color="auto"/>
                <w:bottom w:val="none" w:sz="0" w:space="0" w:color="auto"/>
                <w:right w:val="none" w:sz="0" w:space="0" w:color="auto"/>
              </w:divBdr>
            </w:div>
            <w:div w:id="908998801">
              <w:marLeft w:val="0"/>
              <w:marRight w:val="0"/>
              <w:marTop w:val="0"/>
              <w:marBottom w:val="0"/>
              <w:divBdr>
                <w:top w:val="none" w:sz="0" w:space="0" w:color="auto"/>
                <w:left w:val="none" w:sz="0" w:space="0" w:color="auto"/>
                <w:bottom w:val="none" w:sz="0" w:space="0" w:color="auto"/>
                <w:right w:val="none" w:sz="0" w:space="0" w:color="auto"/>
              </w:divBdr>
            </w:div>
            <w:div w:id="1013261395">
              <w:marLeft w:val="0"/>
              <w:marRight w:val="0"/>
              <w:marTop w:val="0"/>
              <w:marBottom w:val="0"/>
              <w:divBdr>
                <w:top w:val="none" w:sz="0" w:space="0" w:color="auto"/>
                <w:left w:val="none" w:sz="0" w:space="0" w:color="auto"/>
                <w:bottom w:val="none" w:sz="0" w:space="0" w:color="auto"/>
                <w:right w:val="none" w:sz="0" w:space="0" w:color="auto"/>
              </w:divBdr>
            </w:div>
            <w:div w:id="1087266548">
              <w:marLeft w:val="0"/>
              <w:marRight w:val="0"/>
              <w:marTop w:val="0"/>
              <w:marBottom w:val="0"/>
              <w:divBdr>
                <w:top w:val="none" w:sz="0" w:space="0" w:color="auto"/>
                <w:left w:val="none" w:sz="0" w:space="0" w:color="auto"/>
                <w:bottom w:val="none" w:sz="0" w:space="0" w:color="auto"/>
                <w:right w:val="none" w:sz="0" w:space="0" w:color="auto"/>
              </w:divBdr>
            </w:div>
            <w:div w:id="1110664028">
              <w:marLeft w:val="0"/>
              <w:marRight w:val="0"/>
              <w:marTop w:val="0"/>
              <w:marBottom w:val="0"/>
              <w:divBdr>
                <w:top w:val="none" w:sz="0" w:space="0" w:color="auto"/>
                <w:left w:val="none" w:sz="0" w:space="0" w:color="auto"/>
                <w:bottom w:val="none" w:sz="0" w:space="0" w:color="auto"/>
                <w:right w:val="none" w:sz="0" w:space="0" w:color="auto"/>
              </w:divBdr>
            </w:div>
            <w:div w:id="1546484318">
              <w:marLeft w:val="0"/>
              <w:marRight w:val="0"/>
              <w:marTop w:val="0"/>
              <w:marBottom w:val="0"/>
              <w:divBdr>
                <w:top w:val="none" w:sz="0" w:space="0" w:color="auto"/>
                <w:left w:val="none" w:sz="0" w:space="0" w:color="auto"/>
                <w:bottom w:val="none" w:sz="0" w:space="0" w:color="auto"/>
                <w:right w:val="none" w:sz="0" w:space="0" w:color="auto"/>
              </w:divBdr>
            </w:div>
            <w:div w:id="1717775345">
              <w:marLeft w:val="0"/>
              <w:marRight w:val="0"/>
              <w:marTop w:val="0"/>
              <w:marBottom w:val="0"/>
              <w:divBdr>
                <w:top w:val="none" w:sz="0" w:space="0" w:color="auto"/>
                <w:left w:val="none" w:sz="0" w:space="0" w:color="auto"/>
                <w:bottom w:val="none" w:sz="0" w:space="0" w:color="auto"/>
                <w:right w:val="none" w:sz="0" w:space="0" w:color="auto"/>
              </w:divBdr>
            </w:div>
            <w:div w:id="193116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087025">
      <w:bodyDiv w:val="1"/>
      <w:marLeft w:val="0"/>
      <w:marRight w:val="0"/>
      <w:marTop w:val="0"/>
      <w:marBottom w:val="0"/>
      <w:divBdr>
        <w:top w:val="none" w:sz="0" w:space="0" w:color="auto"/>
        <w:left w:val="none" w:sz="0" w:space="0" w:color="auto"/>
        <w:bottom w:val="none" w:sz="0" w:space="0" w:color="auto"/>
        <w:right w:val="none" w:sz="0" w:space="0" w:color="auto"/>
      </w:divBdr>
      <w:divsChild>
        <w:div w:id="409231713">
          <w:marLeft w:val="0"/>
          <w:marRight w:val="0"/>
          <w:marTop w:val="0"/>
          <w:marBottom w:val="0"/>
          <w:divBdr>
            <w:top w:val="none" w:sz="0" w:space="0" w:color="auto"/>
            <w:left w:val="none" w:sz="0" w:space="0" w:color="auto"/>
            <w:bottom w:val="none" w:sz="0" w:space="0" w:color="auto"/>
            <w:right w:val="none" w:sz="0" w:space="0" w:color="auto"/>
          </w:divBdr>
          <w:divsChild>
            <w:div w:id="184222511">
              <w:marLeft w:val="0"/>
              <w:marRight w:val="0"/>
              <w:marTop w:val="0"/>
              <w:marBottom w:val="0"/>
              <w:divBdr>
                <w:top w:val="none" w:sz="0" w:space="0" w:color="auto"/>
                <w:left w:val="none" w:sz="0" w:space="0" w:color="auto"/>
                <w:bottom w:val="none" w:sz="0" w:space="0" w:color="auto"/>
                <w:right w:val="none" w:sz="0" w:space="0" w:color="auto"/>
              </w:divBdr>
            </w:div>
            <w:div w:id="375544867">
              <w:marLeft w:val="0"/>
              <w:marRight w:val="0"/>
              <w:marTop w:val="0"/>
              <w:marBottom w:val="0"/>
              <w:divBdr>
                <w:top w:val="none" w:sz="0" w:space="0" w:color="auto"/>
                <w:left w:val="none" w:sz="0" w:space="0" w:color="auto"/>
                <w:bottom w:val="none" w:sz="0" w:space="0" w:color="auto"/>
                <w:right w:val="none" w:sz="0" w:space="0" w:color="auto"/>
              </w:divBdr>
            </w:div>
            <w:div w:id="381098367">
              <w:marLeft w:val="0"/>
              <w:marRight w:val="0"/>
              <w:marTop w:val="0"/>
              <w:marBottom w:val="0"/>
              <w:divBdr>
                <w:top w:val="none" w:sz="0" w:space="0" w:color="auto"/>
                <w:left w:val="none" w:sz="0" w:space="0" w:color="auto"/>
                <w:bottom w:val="none" w:sz="0" w:space="0" w:color="auto"/>
                <w:right w:val="none" w:sz="0" w:space="0" w:color="auto"/>
              </w:divBdr>
            </w:div>
            <w:div w:id="467362367">
              <w:marLeft w:val="0"/>
              <w:marRight w:val="0"/>
              <w:marTop w:val="0"/>
              <w:marBottom w:val="0"/>
              <w:divBdr>
                <w:top w:val="none" w:sz="0" w:space="0" w:color="auto"/>
                <w:left w:val="none" w:sz="0" w:space="0" w:color="auto"/>
                <w:bottom w:val="none" w:sz="0" w:space="0" w:color="auto"/>
                <w:right w:val="none" w:sz="0" w:space="0" w:color="auto"/>
              </w:divBdr>
            </w:div>
            <w:div w:id="748574570">
              <w:marLeft w:val="0"/>
              <w:marRight w:val="0"/>
              <w:marTop w:val="0"/>
              <w:marBottom w:val="0"/>
              <w:divBdr>
                <w:top w:val="none" w:sz="0" w:space="0" w:color="auto"/>
                <w:left w:val="none" w:sz="0" w:space="0" w:color="auto"/>
                <w:bottom w:val="none" w:sz="0" w:space="0" w:color="auto"/>
                <w:right w:val="none" w:sz="0" w:space="0" w:color="auto"/>
              </w:divBdr>
            </w:div>
            <w:div w:id="888032382">
              <w:marLeft w:val="0"/>
              <w:marRight w:val="0"/>
              <w:marTop w:val="0"/>
              <w:marBottom w:val="0"/>
              <w:divBdr>
                <w:top w:val="none" w:sz="0" w:space="0" w:color="auto"/>
                <w:left w:val="none" w:sz="0" w:space="0" w:color="auto"/>
                <w:bottom w:val="none" w:sz="0" w:space="0" w:color="auto"/>
                <w:right w:val="none" w:sz="0" w:space="0" w:color="auto"/>
              </w:divBdr>
            </w:div>
            <w:div w:id="1152143342">
              <w:marLeft w:val="0"/>
              <w:marRight w:val="0"/>
              <w:marTop w:val="0"/>
              <w:marBottom w:val="0"/>
              <w:divBdr>
                <w:top w:val="none" w:sz="0" w:space="0" w:color="auto"/>
                <w:left w:val="none" w:sz="0" w:space="0" w:color="auto"/>
                <w:bottom w:val="none" w:sz="0" w:space="0" w:color="auto"/>
                <w:right w:val="none" w:sz="0" w:space="0" w:color="auto"/>
              </w:divBdr>
            </w:div>
            <w:div w:id="1196652595">
              <w:marLeft w:val="0"/>
              <w:marRight w:val="0"/>
              <w:marTop w:val="0"/>
              <w:marBottom w:val="0"/>
              <w:divBdr>
                <w:top w:val="none" w:sz="0" w:space="0" w:color="auto"/>
                <w:left w:val="none" w:sz="0" w:space="0" w:color="auto"/>
                <w:bottom w:val="none" w:sz="0" w:space="0" w:color="auto"/>
                <w:right w:val="none" w:sz="0" w:space="0" w:color="auto"/>
              </w:divBdr>
            </w:div>
            <w:div w:id="1370840186">
              <w:marLeft w:val="0"/>
              <w:marRight w:val="0"/>
              <w:marTop w:val="0"/>
              <w:marBottom w:val="0"/>
              <w:divBdr>
                <w:top w:val="none" w:sz="0" w:space="0" w:color="auto"/>
                <w:left w:val="none" w:sz="0" w:space="0" w:color="auto"/>
                <w:bottom w:val="none" w:sz="0" w:space="0" w:color="auto"/>
                <w:right w:val="none" w:sz="0" w:space="0" w:color="auto"/>
              </w:divBdr>
            </w:div>
            <w:div w:id="1398479854">
              <w:marLeft w:val="0"/>
              <w:marRight w:val="0"/>
              <w:marTop w:val="0"/>
              <w:marBottom w:val="0"/>
              <w:divBdr>
                <w:top w:val="none" w:sz="0" w:space="0" w:color="auto"/>
                <w:left w:val="none" w:sz="0" w:space="0" w:color="auto"/>
                <w:bottom w:val="none" w:sz="0" w:space="0" w:color="auto"/>
                <w:right w:val="none" w:sz="0" w:space="0" w:color="auto"/>
              </w:divBdr>
            </w:div>
            <w:div w:id="1405835648">
              <w:marLeft w:val="0"/>
              <w:marRight w:val="0"/>
              <w:marTop w:val="0"/>
              <w:marBottom w:val="0"/>
              <w:divBdr>
                <w:top w:val="none" w:sz="0" w:space="0" w:color="auto"/>
                <w:left w:val="none" w:sz="0" w:space="0" w:color="auto"/>
                <w:bottom w:val="none" w:sz="0" w:space="0" w:color="auto"/>
                <w:right w:val="none" w:sz="0" w:space="0" w:color="auto"/>
              </w:divBdr>
            </w:div>
            <w:div w:id="1448351699">
              <w:marLeft w:val="0"/>
              <w:marRight w:val="0"/>
              <w:marTop w:val="0"/>
              <w:marBottom w:val="0"/>
              <w:divBdr>
                <w:top w:val="none" w:sz="0" w:space="0" w:color="auto"/>
                <w:left w:val="none" w:sz="0" w:space="0" w:color="auto"/>
                <w:bottom w:val="none" w:sz="0" w:space="0" w:color="auto"/>
                <w:right w:val="none" w:sz="0" w:space="0" w:color="auto"/>
              </w:divBdr>
            </w:div>
            <w:div w:id="1527208778">
              <w:marLeft w:val="0"/>
              <w:marRight w:val="0"/>
              <w:marTop w:val="0"/>
              <w:marBottom w:val="0"/>
              <w:divBdr>
                <w:top w:val="none" w:sz="0" w:space="0" w:color="auto"/>
                <w:left w:val="none" w:sz="0" w:space="0" w:color="auto"/>
                <w:bottom w:val="none" w:sz="0" w:space="0" w:color="auto"/>
                <w:right w:val="none" w:sz="0" w:space="0" w:color="auto"/>
              </w:divBdr>
            </w:div>
            <w:div w:id="1665889907">
              <w:marLeft w:val="0"/>
              <w:marRight w:val="0"/>
              <w:marTop w:val="0"/>
              <w:marBottom w:val="0"/>
              <w:divBdr>
                <w:top w:val="none" w:sz="0" w:space="0" w:color="auto"/>
                <w:left w:val="none" w:sz="0" w:space="0" w:color="auto"/>
                <w:bottom w:val="none" w:sz="0" w:space="0" w:color="auto"/>
                <w:right w:val="none" w:sz="0" w:space="0" w:color="auto"/>
              </w:divBdr>
            </w:div>
            <w:div w:id="1674643816">
              <w:marLeft w:val="0"/>
              <w:marRight w:val="0"/>
              <w:marTop w:val="0"/>
              <w:marBottom w:val="0"/>
              <w:divBdr>
                <w:top w:val="none" w:sz="0" w:space="0" w:color="auto"/>
                <w:left w:val="none" w:sz="0" w:space="0" w:color="auto"/>
                <w:bottom w:val="none" w:sz="0" w:space="0" w:color="auto"/>
                <w:right w:val="none" w:sz="0" w:space="0" w:color="auto"/>
              </w:divBdr>
            </w:div>
            <w:div w:id="170297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520216">
      <w:bodyDiv w:val="1"/>
      <w:marLeft w:val="0"/>
      <w:marRight w:val="0"/>
      <w:marTop w:val="0"/>
      <w:marBottom w:val="0"/>
      <w:divBdr>
        <w:top w:val="none" w:sz="0" w:space="0" w:color="auto"/>
        <w:left w:val="none" w:sz="0" w:space="0" w:color="auto"/>
        <w:bottom w:val="none" w:sz="0" w:space="0" w:color="auto"/>
        <w:right w:val="none" w:sz="0" w:space="0" w:color="auto"/>
      </w:divBdr>
      <w:divsChild>
        <w:div w:id="2023698949">
          <w:marLeft w:val="0"/>
          <w:marRight w:val="0"/>
          <w:marTop w:val="0"/>
          <w:marBottom w:val="0"/>
          <w:divBdr>
            <w:top w:val="none" w:sz="0" w:space="0" w:color="auto"/>
            <w:left w:val="none" w:sz="0" w:space="0" w:color="auto"/>
            <w:bottom w:val="none" w:sz="0" w:space="0" w:color="auto"/>
            <w:right w:val="none" w:sz="0" w:space="0" w:color="auto"/>
          </w:divBdr>
          <w:divsChild>
            <w:div w:id="168250680">
              <w:marLeft w:val="0"/>
              <w:marRight w:val="0"/>
              <w:marTop w:val="0"/>
              <w:marBottom w:val="0"/>
              <w:divBdr>
                <w:top w:val="none" w:sz="0" w:space="0" w:color="auto"/>
                <w:left w:val="none" w:sz="0" w:space="0" w:color="auto"/>
                <w:bottom w:val="none" w:sz="0" w:space="0" w:color="auto"/>
                <w:right w:val="none" w:sz="0" w:space="0" w:color="auto"/>
              </w:divBdr>
            </w:div>
            <w:div w:id="179273462">
              <w:marLeft w:val="0"/>
              <w:marRight w:val="0"/>
              <w:marTop w:val="0"/>
              <w:marBottom w:val="0"/>
              <w:divBdr>
                <w:top w:val="none" w:sz="0" w:space="0" w:color="auto"/>
                <w:left w:val="none" w:sz="0" w:space="0" w:color="auto"/>
                <w:bottom w:val="none" w:sz="0" w:space="0" w:color="auto"/>
                <w:right w:val="none" w:sz="0" w:space="0" w:color="auto"/>
              </w:divBdr>
            </w:div>
            <w:div w:id="205487660">
              <w:marLeft w:val="0"/>
              <w:marRight w:val="0"/>
              <w:marTop w:val="0"/>
              <w:marBottom w:val="0"/>
              <w:divBdr>
                <w:top w:val="none" w:sz="0" w:space="0" w:color="auto"/>
                <w:left w:val="none" w:sz="0" w:space="0" w:color="auto"/>
                <w:bottom w:val="none" w:sz="0" w:space="0" w:color="auto"/>
                <w:right w:val="none" w:sz="0" w:space="0" w:color="auto"/>
              </w:divBdr>
            </w:div>
            <w:div w:id="350766802">
              <w:marLeft w:val="0"/>
              <w:marRight w:val="0"/>
              <w:marTop w:val="0"/>
              <w:marBottom w:val="0"/>
              <w:divBdr>
                <w:top w:val="none" w:sz="0" w:space="0" w:color="auto"/>
                <w:left w:val="none" w:sz="0" w:space="0" w:color="auto"/>
                <w:bottom w:val="none" w:sz="0" w:space="0" w:color="auto"/>
                <w:right w:val="none" w:sz="0" w:space="0" w:color="auto"/>
              </w:divBdr>
            </w:div>
            <w:div w:id="451749908">
              <w:marLeft w:val="0"/>
              <w:marRight w:val="0"/>
              <w:marTop w:val="0"/>
              <w:marBottom w:val="0"/>
              <w:divBdr>
                <w:top w:val="none" w:sz="0" w:space="0" w:color="auto"/>
                <w:left w:val="none" w:sz="0" w:space="0" w:color="auto"/>
                <w:bottom w:val="none" w:sz="0" w:space="0" w:color="auto"/>
                <w:right w:val="none" w:sz="0" w:space="0" w:color="auto"/>
              </w:divBdr>
            </w:div>
            <w:div w:id="1274290404">
              <w:marLeft w:val="0"/>
              <w:marRight w:val="0"/>
              <w:marTop w:val="0"/>
              <w:marBottom w:val="0"/>
              <w:divBdr>
                <w:top w:val="none" w:sz="0" w:space="0" w:color="auto"/>
                <w:left w:val="none" w:sz="0" w:space="0" w:color="auto"/>
                <w:bottom w:val="none" w:sz="0" w:space="0" w:color="auto"/>
                <w:right w:val="none" w:sz="0" w:space="0" w:color="auto"/>
              </w:divBdr>
            </w:div>
            <w:div w:id="1296375447">
              <w:marLeft w:val="0"/>
              <w:marRight w:val="0"/>
              <w:marTop w:val="0"/>
              <w:marBottom w:val="0"/>
              <w:divBdr>
                <w:top w:val="none" w:sz="0" w:space="0" w:color="auto"/>
                <w:left w:val="none" w:sz="0" w:space="0" w:color="auto"/>
                <w:bottom w:val="none" w:sz="0" w:space="0" w:color="auto"/>
                <w:right w:val="none" w:sz="0" w:space="0" w:color="auto"/>
              </w:divBdr>
            </w:div>
            <w:div w:id="1459564594">
              <w:marLeft w:val="0"/>
              <w:marRight w:val="0"/>
              <w:marTop w:val="0"/>
              <w:marBottom w:val="0"/>
              <w:divBdr>
                <w:top w:val="none" w:sz="0" w:space="0" w:color="auto"/>
                <w:left w:val="none" w:sz="0" w:space="0" w:color="auto"/>
                <w:bottom w:val="none" w:sz="0" w:space="0" w:color="auto"/>
                <w:right w:val="none" w:sz="0" w:space="0" w:color="auto"/>
              </w:divBdr>
            </w:div>
            <w:div w:id="1543709080">
              <w:marLeft w:val="0"/>
              <w:marRight w:val="0"/>
              <w:marTop w:val="0"/>
              <w:marBottom w:val="0"/>
              <w:divBdr>
                <w:top w:val="none" w:sz="0" w:space="0" w:color="auto"/>
                <w:left w:val="none" w:sz="0" w:space="0" w:color="auto"/>
                <w:bottom w:val="none" w:sz="0" w:space="0" w:color="auto"/>
                <w:right w:val="none" w:sz="0" w:space="0" w:color="auto"/>
              </w:divBdr>
            </w:div>
            <w:div w:id="1613129710">
              <w:marLeft w:val="0"/>
              <w:marRight w:val="0"/>
              <w:marTop w:val="0"/>
              <w:marBottom w:val="0"/>
              <w:divBdr>
                <w:top w:val="none" w:sz="0" w:space="0" w:color="auto"/>
                <w:left w:val="none" w:sz="0" w:space="0" w:color="auto"/>
                <w:bottom w:val="none" w:sz="0" w:space="0" w:color="auto"/>
                <w:right w:val="none" w:sz="0" w:space="0" w:color="auto"/>
              </w:divBdr>
            </w:div>
            <w:div w:id="184038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5D1CC-3031-4161-86A9-012BF27AA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13397</Words>
  <Characters>76369</Characters>
  <Application>Microsoft Office Word</Application>
  <DocSecurity>0</DocSecurity>
  <Lines>636</Lines>
  <Paragraphs>179</Paragraphs>
  <ScaleCrop>false</ScaleCrop>
  <HeadingPairs>
    <vt:vector size="2" baseType="variant">
      <vt:variant>
        <vt:lpstr>Title</vt:lpstr>
      </vt:variant>
      <vt:variant>
        <vt:i4>1</vt:i4>
      </vt:variant>
    </vt:vector>
  </HeadingPairs>
  <TitlesOfParts>
    <vt:vector size="1" baseType="lpstr">
      <vt:lpstr>C3.1 ECC3 Employer's Works Information</vt:lpstr>
    </vt:vector>
  </TitlesOfParts>
  <LinksUpToDate>false</LinksUpToDate>
  <CharactersWithSpaces>89587</CharactersWithSpaces>
  <SharedDoc>false</SharedDoc>
  <HLinks>
    <vt:vector size="54" baseType="variant">
      <vt:variant>
        <vt:i4>1179705</vt:i4>
      </vt:variant>
      <vt:variant>
        <vt:i4>338</vt:i4>
      </vt:variant>
      <vt:variant>
        <vt:i4>0</vt:i4>
      </vt:variant>
      <vt:variant>
        <vt:i4>5</vt:i4>
      </vt:variant>
      <vt:variant>
        <vt:lpwstr/>
      </vt:variant>
      <vt:variant>
        <vt:lpwstr>_Toc70972250</vt:lpwstr>
      </vt:variant>
      <vt:variant>
        <vt:i4>1769528</vt:i4>
      </vt:variant>
      <vt:variant>
        <vt:i4>332</vt:i4>
      </vt:variant>
      <vt:variant>
        <vt:i4>0</vt:i4>
      </vt:variant>
      <vt:variant>
        <vt:i4>5</vt:i4>
      </vt:variant>
      <vt:variant>
        <vt:lpwstr/>
      </vt:variant>
      <vt:variant>
        <vt:lpwstr>_Toc70972249</vt:lpwstr>
      </vt:variant>
      <vt:variant>
        <vt:i4>1703992</vt:i4>
      </vt:variant>
      <vt:variant>
        <vt:i4>323</vt:i4>
      </vt:variant>
      <vt:variant>
        <vt:i4>0</vt:i4>
      </vt:variant>
      <vt:variant>
        <vt:i4>5</vt:i4>
      </vt:variant>
      <vt:variant>
        <vt:lpwstr/>
      </vt:variant>
      <vt:variant>
        <vt:lpwstr>_Toc70972248</vt:lpwstr>
      </vt:variant>
      <vt:variant>
        <vt:i4>1376312</vt:i4>
      </vt:variant>
      <vt:variant>
        <vt:i4>317</vt:i4>
      </vt:variant>
      <vt:variant>
        <vt:i4>0</vt:i4>
      </vt:variant>
      <vt:variant>
        <vt:i4>5</vt:i4>
      </vt:variant>
      <vt:variant>
        <vt:lpwstr/>
      </vt:variant>
      <vt:variant>
        <vt:lpwstr>_Toc70972247</vt:lpwstr>
      </vt:variant>
      <vt:variant>
        <vt:i4>1310776</vt:i4>
      </vt:variant>
      <vt:variant>
        <vt:i4>311</vt:i4>
      </vt:variant>
      <vt:variant>
        <vt:i4>0</vt:i4>
      </vt:variant>
      <vt:variant>
        <vt:i4>5</vt:i4>
      </vt:variant>
      <vt:variant>
        <vt:lpwstr/>
      </vt:variant>
      <vt:variant>
        <vt:lpwstr>_Toc70972246</vt:lpwstr>
      </vt:variant>
      <vt:variant>
        <vt:i4>1507384</vt:i4>
      </vt:variant>
      <vt:variant>
        <vt:i4>305</vt:i4>
      </vt:variant>
      <vt:variant>
        <vt:i4>0</vt:i4>
      </vt:variant>
      <vt:variant>
        <vt:i4>5</vt:i4>
      </vt:variant>
      <vt:variant>
        <vt:lpwstr/>
      </vt:variant>
      <vt:variant>
        <vt:lpwstr>_Toc70972245</vt:lpwstr>
      </vt:variant>
      <vt:variant>
        <vt:i4>1441848</vt:i4>
      </vt:variant>
      <vt:variant>
        <vt:i4>299</vt:i4>
      </vt:variant>
      <vt:variant>
        <vt:i4>0</vt:i4>
      </vt:variant>
      <vt:variant>
        <vt:i4>5</vt:i4>
      </vt:variant>
      <vt:variant>
        <vt:lpwstr/>
      </vt:variant>
      <vt:variant>
        <vt:lpwstr>_Toc70972244</vt:lpwstr>
      </vt:variant>
      <vt:variant>
        <vt:i4>1114168</vt:i4>
      </vt:variant>
      <vt:variant>
        <vt:i4>293</vt:i4>
      </vt:variant>
      <vt:variant>
        <vt:i4>0</vt:i4>
      </vt:variant>
      <vt:variant>
        <vt:i4>5</vt:i4>
      </vt:variant>
      <vt:variant>
        <vt:lpwstr/>
      </vt:variant>
      <vt:variant>
        <vt:lpwstr>_Toc70972243</vt:lpwstr>
      </vt:variant>
      <vt:variant>
        <vt:i4>1048632</vt:i4>
      </vt:variant>
      <vt:variant>
        <vt:i4>287</vt:i4>
      </vt:variant>
      <vt:variant>
        <vt:i4>0</vt:i4>
      </vt:variant>
      <vt:variant>
        <vt:i4>5</vt:i4>
      </vt:variant>
      <vt:variant>
        <vt:lpwstr/>
      </vt:variant>
      <vt:variant>
        <vt:lpwstr>_Toc70972242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C3.1 ECC3 Employer's Works Information</dc:title>
  <dc:subject/>
  <dc:creator>Franco Barnard</dc:creator>
  <cp:keywords/>
  <dc:description/>
  <cp:lastModifiedBy/>
  <cp:revision>1</cp:revision>
  <cp:lastPrinted>2006-08-22T08:06:00Z</cp:lastPrinted>
  <dcterms:created xsi:type="dcterms:W3CDTF">2021-06-02T10:55:00Z</dcterms:created>
  <dcterms:modified xsi:type="dcterms:W3CDTF">2021-06-02T10:55:00Z</dcterms:modified>
</cp:coreProperties>
</file>